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577692" w:rsidR="00B71766" w:rsidP="00B71766" w:rsidRDefault="00B71766" w14:paraId="7DAD4406" w14:textId="77777777">
      <w:pPr>
        <w:spacing w:after="0" w:line="240" w:lineRule="auto"/>
        <w:jc w:val="center"/>
        <w:rPr>
          <w:rFonts w:ascii="Times New Roman" w:hAnsi="Times New Roman" w:cs="Times New Roman"/>
          <w:b/>
          <w:bCs/>
          <w:sz w:val="32"/>
          <w:szCs w:val="32"/>
        </w:rPr>
      </w:pPr>
      <w:bookmarkStart w:name="_Hlk169616911" w:id="0"/>
      <w:r>
        <w:rPr>
          <w:rFonts w:ascii="Times New Roman" w:hAnsi="Times New Roman" w:cs="Times New Roman"/>
          <w:b/>
          <w:bCs/>
          <w:sz w:val="32"/>
          <w:szCs w:val="32"/>
        </w:rPr>
        <w:t>L</w:t>
      </w:r>
      <w:r w:rsidRPr="00577692">
        <w:rPr>
          <w:rFonts w:ascii="Times New Roman" w:hAnsi="Times New Roman" w:cs="Times New Roman"/>
          <w:b/>
          <w:bCs/>
          <w:sz w:val="32"/>
          <w:szCs w:val="32"/>
        </w:rPr>
        <w:t>iiklusseaduse muutmise seaduse eelnõu seletuskiri</w:t>
      </w:r>
    </w:p>
    <w:p w:rsidRPr="00380EB3" w:rsidR="00B71766" w:rsidP="00B71766" w:rsidRDefault="00B71766" w14:paraId="7B178493" w14:textId="77777777">
      <w:pPr>
        <w:spacing w:after="0" w:line="240" w:lineRule="auto"/>
        <w:jc w:val="both"/>
        <w:rPr>
          <w:rFonts w:ascii="Times New Roman" w:hAnsi="Times New Roman" w:cs="Times New Roman"/>
          <w:b/>
          <w:sz w:val="24"/>
          <w:szCs w:val="24"/>
        </w:rPr>
      </w:pPr>
    </w:p>
    <w:p w:rsidRPr="00380EB3" w:rsidR="00B71766" w:rsidP="00B71766" w:rsidRDefault="00B71766" w14:paraId="5045F8E8" w14:textId="77777777">
      <w:pPr>
        <w:spacing w:after="0" w:line="240" w:lineRule="auto"/>
        <w:jc w:val="both"/>
        <w:rPr>
          <w:rFonts w:ascii="Times New Roman" w:hAnsi="Times New Roman" w:cs="Times New Roman"/>
          <w:b/>
          <w:sz w:val="24"/>
          <w:szCs w:val="24"/>
        </w:rPr>
      </w:pPr>
      <w:r w:rsidRPr="00380EB3">
        <w:rPr>
          <w:rFonts w:ascii="Times New Roman" w:hAnsi="Times New Roman" w:cs="Times New Roman"/>
          <w:b/>
          <w:bCs/>
          <w:sz w:val="24"/>
          <w:szCs w:val="24"/>
        </w:rPr>
        <w:t>1. Sissejuhatus</w:t>
      </w:r>
    </w:p>
    <w:p w:rsidRPr="004777B9" w:rsidR="00B71766" w:rsidP="00B71766" w:rsidRDefault="00B71766" w14:paraId="45498461" w14:textId="77777777">
      <w:pPr>
        <w:pStyle w:val="Loendilik"/>
        <w:numPr>
          <w:ilvl w:val="1"/>
          <w:numId w:val="29"/>
        </w:numPr>
        <w:spacing w:after="0" w:line="240" w:lineRule="auto"/>
        <w:contextualSpacing w:val="0"/>
        <w:jc w:val="both"/>
        <w:rPr>
          <w:rFonts w:ascii="Times New Roman" w:hAnsi="Times New Roman" w:cs="Times New Roman"/>
          <w:sz w:val="24"/>
          <w:szCs w:val="24"/>
        </w:rPr>
      </w:pPr>
      <w:r w:rsidRPr="00380EB3">
        <w:rPr>
          <w:rFonts w:ascii="Times New Roman" w:hAnsi="Times New Roman" w:cs="Times New Roman"/>
          <w:b/>
          <w:bCs/>
          <w:sz w:val="24"/>
          <w:szCs w:val="24"/>
        </w:rPr>
        <w:t xml:space="preserve"> Sisukokkuvõte</w:t>
      </w:r>
    </w:p>
    <w:p w:rsidR="00B71766" w:rsidP="00B71766" w:rsidRDefault="00B71766" w14:paraId="30686038" w14:textId="77777777">
      <w:pPr>
        <w:spacing w:after="0" w:line="240" w:lineRule="auto"/>
        <w:jc w:val="both"/>
        <w:rPr>
          <w:rFonts w:ascii="Times New Roman" w:hAnsi="Times New Roman" w:eastAsia="Times New Roman" w:cs="Times New Roman"/>
          <w:color w:val="000000" w:themeColor="text1"/>
          <w:sz w:val="24"/>
          <w:szCs w:val="24"/>
        </w:rPr>
      </w:pPr>
    </w:p>
    <w:p w:rsidR="00B71766" w:rsidP="00B71766" w:rsidRDefault="00B71766" w14:paraId="2F401C29" w14:textId="07B981C2">
      <w:pPr>
        <w:spacing w:after="0" w:line="240" w:lineRule="auto"/>
        <w:jc w:val="both"/>
        <w:rPr>
          <w:rFonts w:ascii="Times New Roman" w:hAnsi="Times New Roman" w:eastAsia="Times New Roman" w:cs="Times New Roman"/>
          <w:color w:val="000000" w:themeColor="text1"/>
          <w:sz w:val="24"/>
          <w:szCs w:val="24"/>
        </w:rPr>
      </w:pPr>
      <w:r w:rsidRPr="00380EB3">
        <w:rPr>
          <w:rFonts w:ascii="Times New Roman" w:hAnsi="Times New Roman" w:eastAsia="Times New Roman" w:cs="Times New Roman"/>
          <w:color w:val="000000" w:themeColor="text1"/>
          <w:sz w:val="24"/>
          <w:szCs w:val="24"/>
        </w:rPr>
        <w:t>Eelnõu</w:t>
      </w:r>
      <w:r w:rsidR="00A66B2B">
        <w:rPr>
          <w:rFonts w:ascii="Times New Roman" w:hAnsi="Times New Roman" w:eastAsia="Times New Roman" w:cs="Times New Roman"/>
          <w:color w:val="000000" w:themeColor="text1"/>
          <w:sz w:val="24"/>
          <w:szCs w:val="24"/>
        </w:rPr>
        <w:t>kohase seaduse</w:t>
      </w:r>
      <w:r>
        <w:rPr>
          <w:rFonts w:ascii="Times New Roman" w:hAnsi="Times New Roman" w:eastAsia="Times New Roman" w:cs="Times New Roman"/>
          <w:color w:val="000000" w:themeColor="text1"/>
          <w:sz w:val="24"/>
          <w:szCs w:val="24"/>
        </w:rPr>
        <w:t>ga</w:t>
      </w:r>
      <w:r w:rsidRPr="00380EB3">
        <w:rPr>
          <w:rFonts w:ascii="Times New Roman" w:hAnsi="Times New Roman" w:eastAsia="Times New Roman" w:cs="Times New Roman"/>
          <w:color w:val="000000" w:themeColor="text1"/>
          <w:sz w:val="24"/>
          <w:szCs w:val="24"/>
        </w:rPr>
        <w:t xml:space="preserve"> muudetakse liiklusseadust (edaspidi ka </w:t>
      </w:r>
      <w:r w:rsidRPr="00380EB3">
        <w:rPr>
          <w:rFonts w:ascii="Times New Roman" w:hAnsi="Times New Roman" w:eastAsia="Times New Roman" w:cs="Times New Roman"/>
          <w:i/>
          <w:iCs/>
          <w:color w:val="000000" w:themeColor="text1"/>
          <w:sz w:val="24"/>
          <w:szCs w:val="24"/>
        </w:rPr>
        <w:t>LS</w:t>
      </w:r>
      <w:r w:rsidRPr="00380EB3">
        <w:rPr>
          <w:rFonts w:ascii="Times New Roman" w:hAnsi="Times New Roman" w:eastAsia="Times New Roman" w:cs="Times New Roman"/>
          <w:color w:val="000000" w:themeColor="text1"/>
          <w:sz w:val="24"/>
          <w:szCs w:val="24"/>
        </w:rPr>
        <w:t>).</w:t>
      </w:r>
    </w:p>
    <w:p w:rsidRPr="00380EB3" w:rsidR="00B71766" w:rsidP="00B71766" w:rsidRDefault="00B71766" w14:paraId="4985263D" w14:textId="77777777">
      <w:pPr>
        <w:spacing w:after="0" w:line="240" w:lineRule="auto"/>
        <w:jc w:val="both"/>
        <w:rPr>
          <w:rFonts w:ascii="Times New Roman" w:hAnsi="Times New Roman" w:eastAsia="Times New Roman" w:cs="Times New Roman"/>
          <w:color w:val="000000" w:themeColor="text1"/>
          <w:sz w:val="24"/>
          <w:szCs w:val="24"/>
        </w:rPr>
      </w:pPr>
    </w:p>
    <w:p w:rsidR="00B71766" w:rsidP="00B71766" w:rsidRDefault="00B71766" w14:paraId="1418C7BB" w14:textId="7516B363">
      <w:pPr>
        <w:spacing w:after="0" w:line="240" w:lineRule="auto"/>
        <w:jc w:val="both"/>
        <w:rPr>
          <w:rFonts w:ascii="Times New Roman" w:hAnsi="Times New Roman" w:eastAsia="Times New Roman" w:cs="Times New Roman"/>
          <w:color w:val="000000" w:themeColor="text1"/>
          <w:sz w:val="24"/>
          <w:szCs w:val="24"/>
        </w:rPr>
      </w:pPr>
      <w:bookmarkStart w:name="_Hlk169265350" w:id="1"/>
      <w:r>
        <w:rPr>
          <w:rFonts w:ascii="Times New Roman" w:hAnsi="Times New Roman" w:eastAsia="Times New Roman" w:cs="Times New Roman"/>
          <w:color w:val="000000" w:themeColor="text1"/>
          <w:sz w:val="24"/>
          <w:szCs w:val="24"/>
        </w:rPr>
        <w:t xml:space="preserve">Kehtiva </w:t>
      </w:r>
      <w:r w:rsidR="00A66B2B">
        <w:rPr>
          <w:rFonts w:ascii="Times New Roman" w:hAnsi="Times New Roman" w:eastAsia="Times New Roman" w:cs="Times New Roman"/>
          <w:color w:val="000000" w:themeColor="text1"/>
          <w:sz w:val="24"/>
          <w:szCs w:val="24"/>
        </w:rPr>
        <w:t>korra</w:t>
      </w:r>
      <w:r>
        <w:rPr>
          <w:rStyle w:val="Allmrkuseviide"/>
          <w:rFonts w:ascii="Times New Roman" w:hAnsi="Times New Roman" w:eastAsia="Times New Roman"/>
          <w:color w:val="000000" w:themeColor="text1"/>
          <w:sz w:val="24"/>
          <w:szCs w:val="24"/>
        </w:rPr>
        <w:footnoteReference w:id="1"/>
      </w:r>
      <w:r>
        <w:rPr>
          <w:rFonts w:ascii="Times New Roman" w:hAnsi="Times New Roman" w:eastAsia="Times New Roman" w:cs="Times New Roman"/>
          <w:color w:val="000000" w:themeColor="text1"/>
          <w:sz w:val="24"/>
          <w:szCs w:val="24"/>
        </w:rPr>
        <w:t xml:space="preserve"> kohaselt on üldjuhul lubatud jagatavat veost vedada sõidukite ja autorongidega</w:t>
      </w:r>
      <w:r w:rsidR="00A66B2B">
        <w:rPr>
          <w:rFonts w:ascii="Times New Roman" w:hAnsi="Times New Roman" w:eastAsia="Times New Roman" w:cs="Times New Roman"/>
          <w:color w:val="000000" w:themeColor="text1"/>
          <w:sz w:val="24"/>
          <w:szCs w:val="24"/>
        </w:rPr>
        <w:t>.</w:t>
      </w:r>
      <w:r>
        <w:rPr>
          <w:rFonts w:ascii="Times New Roman" w:hAnsi="Times New Roman" w:eastAsia="Times New Roman" w:cs="Times New Roman"/>
          <w:color w:val="000000" w:themeColor="text1"/>
          <w:sz w:val="24"/>
          <w:szCs w:val="24"/>
        </w:rPr>
        <w:t xml:space="preserve"> </w:t>
      </w:r>
      <w:r w:rsidR="00A66B2B">
        <w:rPr>
          <w:rFonts w:ascii="Times New Roman" w:hAnsi="Times New Roman" w:eastAsia="Times New Roman" w:cs="Times New Roman"/>
          <w:color w:val="000000" w:themeColor="text1"/>
          <w:sz w:val="24"/>
          <w:szCs w:val="24"/>
        </w:rPr>
        <w:t xml:space="preserve">Poolhaagisega autorongi </w:t>
      </w:r>
      <w:r>
        <w:rPr>
          <w:rFonts w:ascii="Times New Roman" w:hAnsi="Times New Roman" w:eastAsia="Times New Roman" w:cs="Times New Roman"/>
          <w:color w:val="000000" w:themeColor="text1"/>
          <w:sz w:val="24"/>
          <w:szCs w:val="24"/>
        </w:rPr>
        <w:t xml:space="preserve">maksimaalne lubatud pikkus </w:t>
      </w:r>
      <w:r w:rsidR="00A66B2B">
        <w:rPr>
          <w:rFonts w:ascii="Times New Roman" w:hAnsi="Times New Roman" w:eastAsia="Times New Roman" w:cs="Times New Roman"/>
          <w:color w:val="000000" w:themeColor="text1"/>
          <w:sz w:val="24"/>
          <w:szCs w:val="24"/>
        </w:rPr>
        <w:t xml:space="preserve">on </w:t>
      </w:r>
      <w:r>
        <w:rPr>
          <w:rFonts w:ascii="Times New Roman" w:hAnsi="Times New Roman" w:eastAsia="Times New Roman" w:cs="Times New Roman"/>
          <w:color w:val="000000" w:themeColor="text1"/>
          <w:sz w:val="24"/>
          <w:szCs w:val="24"/>
        </w:rPr>
        <w:t>16,5 meetrit ja t</w:t>
      </w:r>
      <w:r w:rsidRPr="00EB7BF5">
        <w:rPr>
          <w:rFonts w:ascii="Times New Roman" w:hAnsi="Times New Roman" w:eastAsia="Times New Roman" w:cs="Times New Roman"/>
          <w:color w:val="000000" w:themeColor="text1"/>
          <w:sz w:val="24"/>
          <w:szCs w:val="24"/>
        </w:rPr>
        <w:t>äis-, kesk- või tugihaagisega</w:t>
      </w:r>
      <w:r>
        <w:rPr>
          <w:rFonts w:ascii="Times New Roman" w:hAnsi="Times New Roman" w:eastAsia="Times New Roman" w:cs="Times New Roman"/>
          <w:color w:val="000000" w:themeColor="text1"/>
          <w:sz w:val="24"/>
          <w:szCs w:val="24"/>
        </w:rPr>
        <w:t xml:space="preserve"> autorongi puhul </w:t>
      </w:r>
      <w:r w:rsidR="00A66B2B">
        <w:rPr>
          <w:rFonts w:ascii="Times New Roman" w:hAnsi="Times New Roman" w:eastAsia="Times New Roman" w:cs="Times New Roman"/>
          <w:color w:val="000000" w:themeColor="text1"/>
          <w:sz w:val="24"/>
          <w:szCs w:val="24"/>
        </w:rPr>
        <w:t xml:space="preserve">18,75 meetrit </w:t>
      </w:r>
      <w:r>
        <w:rPr>
          <w:rFonts w:ascii="Times New Roman" w:hAnsi="Times New Roman" w:eastAsia="Times New Roman" w:cs="Times New Roman"/>
          <w:color w:val="000000" w:themeColor="text1"/>
          <w:sz w:val="24"/>
          <w:szCs w:val="24"/>
        </w:rPr>
        <w:t xml:space="preserve">ning suurim </w:t>
      </w:r>
      <w:r w:rsidR="002D2561">
        <w:rPr>
          <w:rFonts w:ascii="Times New Roman" w:hAnsi="Times New Roman" w:eastAsia="Times New Roman" w:cs="Times New Roman"/>
          <w:color w:val="000000" w:themeColor="text1"/>
          <w:sz w:val="24"/>
          <w:szCs w:val="24"/>
        </w:rPr>
        <w:t xml:space="preserve">lubatud </w:t>
      </w:r>
      <w:r>
        <w:rPr>
          <w:rFonts w:ascii="Times New Roman" w:hAnsi="Times New Roman" w:eastAsia="Times New Roman" w:cs="Times New Roman"/>
          <w:color w:val="000000" w:themeColor="text1"/>
          <w:sz w:val="24"/>
          <w:szCs w:val="24"/>
        </w:rPr>
        <w:t>tegelik mass kuni 44 tonni autorongi koosseisus olevate sõidukite telgede arvu</w:t>
      </w:r>
      <w:r w:rsidR="00A66B2B">
        <w:rPr>
          <w:rFonts w:ascii="Times New Roman" w:hAnsi="Times New Roman" w:eastAsia="Times New Roman" w:cs="Times New Roman"/>
          <w:color w:val="000000" w:themeColor="text1"/>
          <w:sz w:val="24"/>
          <w:szCs w:val="24"/>
        </w:rPr>
        <w:t xml:space="preserve"> põhjal</w:t>
      </w:r>
      <w:r>
        <w:rPr>
          <w:rFonts w:ascii="Times New Roman" w:hAnsi="Times New Roman" w:eastAsia="Times New Roman" w:cs="Times New Roman"/>
          <w:color w:val="000000" w:themeColor="text1"/>
          <w:sz w:val="24"/>
          <w:szCs w:val="24"/>
        </w:rPr>
        <w:t>. Erandina</w:t>
      </w:r>
      <w:r>
        <w:rPr>
          <w:rStyle w:val="Allmrkuseviide"/>
          <w:rFonts w:ascii="Times New Roman" w:hAnsi="Times New Roman" w:eastAsia="Times New Roman"/>
          <w:color w:val="000000" w:themeColor="text1"/>
          <w:sz w:val="24"/>
          <w:szCs w:val="24"/>
        </w:rPr>
        <w:footnoteReference w:id="2"/>
      </w:r>
      <w:r>
        <w:rPr>
          <w:rFonts w:ascii="Times New Roman" w:hAnsi="Times New Roman" w:eastAsia="Times New Roman" w:cs="Times New Roman"/>
          <w:color w:val="000000" w:themeColor="text1"/>
          <w:sz w:val="24"/>
          <w:szCs w:val="24"/>
        </w:rPr>
        <w:t xml:space="preserve"> võib jagatavat veost vedada raskeveosena kuni 52-tonnise tegeliku massiga autorongiga.</w:t>
      </w:r>
    </w:p>
    <w:p w:rsidR="00B71766" w:rsidP="00B71766" w:rsidRDefault="00B71766" w14:paraId="15B3150C" w14:textId="77777777">
      <w:pPr>
        <w:spacing w:after="0" w:line="240" w:lineRule="auto"/>
        <w:jc w:val="both"/>
        <w:rPr>
          <w:rFonts w:ascii="Times New Roman" w:hAnsi="Times New Roman" w:eastAsia="Times New Roman" w:cs="Times New Roman"/>
          <w:color w:val="000000" w:themeColor="text1"/>
          <w:sz w:val="24"/>
          <w:szCs w:val="24"/>
        </w:rPr>
      </w:pPr>
    </w:p>
    <w:p w:rsidRPr="001310A5" w:rsidR="00B71766" w:rsidP="00B71766" w:rsidRDefault="00B71766" w14:paraId="123B251C" w14:textId="515F0D4C">
      <w:pPr>
        <w:spacing w:after="0" w:line="240" w:lineRule="auto"/>
        <w:jc w:val="both"/>
        <w:rPr>
          <w:rFonts w:ascii="Times New Roman" w:hAnsi="Times New Roman" w:eastAsia="Times New Roman" w:cs="Times New Roman"/>
          <w:sz w:val="24"/>
          <w:szCs w:val="24"/>
        </w:rPr>
      </w:pPr>
      <w:r w:rsidRPr="00A6191F">
        <w:rPr>
          <w:rFonts w:ascii="Times New Roman" w:hAnsi="Times New Roman" w:eastAsia="Times New Roman" w:cs="Times New Roman"/>
          <w:color w:val="000000" w:themeColor="text1"/>
          <w:sz w:val="24"/>
          <w:szCs w:val="24"/>
        </w:rPr>
        <w:t>Eelnõu eesmärk on</w:t>
      </w:r>
      <w:r>
        <w:rPr>
          <w:rFonts w:ascii="Times New Roman" w:hAnsi="Times New Roman" w:eastAsia="Times New Roman" w:cs="Times New Roman"/>
          <w:color w:val="000000" w:themeColor="text1"/>
          <w:sz w:val="24"/>
          <w:szCs w:val="24"/>
        </w:rPr>
        <w:t xml:space="preserve"> </w:t>
      </w:r>
      <w:r w:rsidR="00283D5F">
        <w:rPr>
          <w:rFonts w:ascii="Times New Roman" w:hAnsi="Times New Roman" w:eastAsia="Times New Roman" w:cs="Times New Roman"/>
          <w:color w:val="000000" w:themeColor="text1"/>
          <w:sz w:val="24"/>
          <w:szCs w:val="24"/>
        </w:rPr>
        <w:t>suurendada</w:t>
      </w:r>
      <w:r>
        <w:rPr>
          <w:rFonts w:ascii="Times New Roman" w:hAnsi="Times New Roman" w:eastAsia="Times New Roman" w:cs="Times New Roman"/>
          <w:color w:val="000000" w:themeColor="text1"/>
          <w:sz w:val="24"/>
          <w:szCs w:val="24"/>
          <w:lang w:val="et"/>
        </w:rPr>
        <w:t xml:space="preserve"> vedude efektiivsust ja vähendada kaubaveo keskkonnajalajälge</w:t>
      </w:r>
      <w:r w:rsidR="00283D5F">
        <w:rPr>
          <w:rFonts w:ascii="Times New Roman" w:hAnsi="Times New Roman" w:eastAsia="Times New Roman" w:cs="Times New Roman"/>
          <w:color w:val="000000" w:themeColor="text1"/>
          <w:sz w:val="24"/>
          <w:szCs w:val="24"/>
          <w:lang w:val="et"/>
        </w:rPr>
        <w:t>. Selleks</w:t>
      </w:r>
      <w:r>
        <w:rPr>
          <w:rFonts w:ascii="Times New Roman" w:hAnsi="Times New Roman" w:eastAsia="Times New Roman" w:cs="Times New Roman"/>
          <w:color w:val="000000" w:themeColor="text1"/>
          <w:sz w:val="24"/>
          <w:szCs w:val="24"/>
        </w:rPr>
        <w:t xml:space="preserve"> lubatakse edaspidi jagatava veose vedamiseks eriveona eriloa alusel teeliiklusesse</w:t>
      </w:r>
      <w:r>
        <w:rPr>
          <w:rFonts w:ascii="Times New Roman" w:hAnsi="Times New Roman" w:eastAsia="Times New Roman" w:cs="Times New Roman"/>
          <w:color w:val="000000" w:themeColor="text1"/>
          <w:sz w:val="24"/>
          <w:szCs w:val="24"/>
          <w:lang w:val="et"/>
        </w:rPr>
        <w:t xml:space="preserve"> senisest pikemad (kuni 25,25 meetrit) ja raskemad (kuni 60 tonni) autorongid. </w:t>
      </w:r>
      <w:r w:rsidRPr="00332973">
        <w:rPr>
          <w:rFonts w:ascii="Times New Roman" w:hAnsi="Times New Roman" w:eastAsia="Times New Roman" w:cs="Times New Roman"/>
          <w:sz w:val="24"/>
          <w:szCs w:val="24"/>
        </w:rPr>
        <w:t xml:space="preserve">Nii </w:t>
      </w:r>
      <w:r>
        <w:rPr>
          <w:rFonts w:ascii="Times New Roman" w:hAnsi="Times New Roman" w:eastAsia="Times New Roman" w:cs="Times New Roman"/>
          <w:sz w:val="24"/>
          <w:szCs w:val="24"/>
        </w:rPr>
        <w:t xml:space="preserve">Euroopa moodulkontseptsiooni </w:t>
      </w:r>
      <w:r w:rsidRPr="00332973">
        <w:rPr>
          <w:rFonts w:ascii="Times New Roman" w:hAnsi="Times New Roman" w:eastAsia="Times New Roman" w:cs="Times New Roman"/>
          <w:sz w:val="24"/>
          <w:szCs w:val="24"/>
        </w:rPr>
        <w:t>autorongide kasutuselevõ</w:t>
      </w:r>
      <w:r w:rsidR="002D2561">
        <w:rPr>
          <w:rFonts w:ascii="Times New Roman" w:hAnsi="Times New Roman" w:eastAsia="Times New Roman" w:cs="Times New Roman"/>
          <w:sz w:val="24"/>
          <w:szCs w:val="24"/>
        </w:rPr>
        <w:t>t</w:t>
      </w:r>
      <w:r w:rsidRPr="00332973">
        <w:rPr>
          <w:rFonts w:ascii="Times New Roman" w:hAnsi="Times New Roman" w:eastAsia="Times New Roman" w:cs="Times New Roman"/>
          <w:sz w:val="24"/>
          <w:szCs w:val="24"/>
        </w:rPr>
        <w:t xml:space="preserve">t kui </w:t>
      </w:r>
      <w:r w:rsidR="002D2561">
        <w:rPr>
          <w:rFonts w:ascii="Times New Roman" w:hAnsi="Times New Roman" w:eastAsia="Times New Roman" w:cs="Times New Roman"/>
          <w:sz w:val="24"/>
          <w:szCs w:val="24"/>
        </w:rPr>
        <w:t xml:space="preserve">ka </w:t>
      </w:r>
      <w:r w:rsidRPr="00332973">
        <w:rPr>
          <w:rFonts w:ascii="Times New Roman" w:hAnsi="Times New Roman" w:eastAsia="Times New Roman" w:cs="Times New Roman"/>
          <w:sz w:val="24"/>
          <w:szCs w:val="24"/>
        </w:rPr>
        <w:t>raskeveostel suur</w:t>
      </w:r>
      <w:r w:rsidR="00A6191F">
        <w:rPr>
          <w:rFonts w:ascii="Times New Roman" w:hAnsi="Times New Roman" w:eastAsia="Times New Roman" w:cs="Times New Roman"/>
          <w:sz w:val="24"/>
          <w:szCs w:val="24"/>
        </w:rPr>
        <w:t>e</w:t>
      </w:r>
      <w:r w:rsidRPr="00332973">
        <w:rPr>
          <w:rFonts w:ascii="Times New Roman" w:hAnsi="Times New Roman" w:eastAsia="Times New Roman" w:cs="Times New Roman"/>
          <w:sz w:val="24"/>
          <w:szCs w:val="24"/>
        </w:rPr>
        <w:t xml:space="preserve">ma massi </w:t>
      </w:r>
      <w:r w:rsidRPr="00332973" w:rsidR="00A6191F">
        <w:rPr>
          <w:rFonts w:ascii="Times New Roman" w:hAnsi="Times New Roman" w:eastAsia="Times New Roman" w:cs="Times New Roman"/>
          <w:sz w:val="24"/>
          <w:szCs w:val="24"/>
        </w:rPr>
        <w:t>luba</w:t>
      </w:r>
      <w:r w:rsidR="00A6191F">
        <w:rPr>
          <w:rFonts w:ascii="Times New Roman" w:hAnsi="Times New Roman" w:eastAsia="Times New Roman" w:cs="Times New Roman"/>
          <w:sz w:val="24"/>
          <w:szCs w:val="24"/>
        </w:rPr>
        <w:t>mine</w:t>
      </w:r>
      <w:r w:rsidRPr="00332973">
        <w:rPr>
          <w:rFonts w:ascii="Times New Roman" w:hAnsi="Times New Roman" w:eastAsia="Times New Roman" w:cs="Times New Roman"/>
          <w:sz w:val="24"/>
          <w:szCs w:val="24"/>
        </w:rPr>
        <w:t xml:space="preserve"> ja pikkuse suurendamine aitavad kaasa veo efektiivsusele, väiksem veokulu toob kaasa konkurentsivõime kasvu, väheneb vedude </w:t>
      </w:r>
      <w:r>
        <w:rPr>
          <w:rFonts w:ascii="Times New Roman" w:hAnsi="Times New Roman" w:eastAsia="Times New Roman" w:cs="Times New Roman"/>
          <w:sz w:val="24"/>
          <w:szCs w:val="24"/>
        </w:rPr>
        <w:t xml:space="preserve">negatiivne </w:t>
      </w:r>
      <w:r w:rsidRPr="00332973">
        <w:rPr>
          <w:rFonts w:ascii="Times New Roman" w:hAnsi="Times New Roman" w:eastAsia="Times New Roman" w:cs="Times New Roman"/>
          <w:sz w:val="24"/>
          <w:szCs w:val="24"/>
        </w:rPr>
        <w:t>keskkonnamõju, kuna sama koguse kauba vedamiseks tuleb läbida vähem kilomeetreid</w:t>
      </w:r>
      <w:r w:rsidR="002D2561">
        <w:rPr>
          <w:rFonts w:ascii="Times New Roman" w:hAnsi="Times New Roman" w:eastAsia="Times New Roman" w:cs="Times New Roman"/>
          <w:sz w:val="24"/>
          <w:szCs w:val="24"/>
        </w:rPr>
        <w:t>. S</w:t>
      </w:r>
      <w:r w:rsidRPr="00332973">
        <w:rPr>
          <w:rFonts w:ascii="Times New Roman" w:hAnsi="Times New Roman" w:eastAsia="Times New Roman" w:cs="Times New Roman"/>
          <w:sz w:val="24"/>
          <w:szCs w:val="24"/>
        </w:rPr>
        <w:t xml:space="preserve">eega väheneb heitmete hulk ning veokite hulk teedel, mis omakorda mõjutab ka liiklusohutust. </w:t>
      </w:r>
      <w:r w:rsidR="00A6191F">
        <w:rPr>
          <w:rFonts w:ascii="Times New Roman" w:hAnsi="Times New Roman" w:eastAsia="Times New Roman" w:cs="Times New Roman"/>
          <w:sz w:val="24"/>
          <w:szCs w:val="24"/>
        </w:rPr>
        <w:t>Samuti</w:t>
      </w:r>
      <w:r w:rsidRPr="00332973">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aitab muudatus leevendada </w:t>
      </w:r>
      <w:r w:rsidRPr="00332973" w:rsidR="002D2561">
        <w:rPr>
          <w:rFonts w:ascii="Times New Roman" w:hAnsi="Times New Roman" w:eastAsia="Times New Roman" w:cs="Times New Roman"/>
          <w:sz w:val="24"/>
          <w:szCs w:val="24"/>
        </w:rPr>
        <w:t>autojuhtide puudus</w:t>
      </w:r>
      <w:r w:rsidR="002D2561">
        <w:rPr>
          <w:rFonts w:ascii="Times New Roman" w:hAnsi="Times New Roman" w:eastAsia="Times New Roman" w:cs="Times New Roman"/>
          <w:sz w:val="24"/>
          <w:szCs w:val="24"/>
        </w:rPr>
        <w:t>t</w:t>
      </w:r>
      <w:r w:rsidRPr="00332973" w:rsidR="002D2561">
        <w:rPr>
          <w:rFonts w:ascii="Times New Roman" w:hAnsi="Times New Roman" w:eastAsia="Times New Roman" w:cs="Times New Roman"/>
          <w:sz w:val="24"/>
          <w:szCs w:val="24"/>
        </w:rPr>
        <w:t xml:space="preserve"> </w:t>
      </w:r>
      <w:r w:rsidRPr="00332973">
        <w:rPr>
          <w:rFonts w:ascii="Times New Roman" w:hAnsi="Times New Roman" w:eastAsia="Times New Roman" w:cs="Times New Roman"/>
          <w:sz w:val="24"/>
          <w:szCs w:val="24"/>
        </w:rPr>
        <w:t>veondussektoris.</w:t>
      </w:r>
    </w:p>
    <w:p w:rsidR="00B71766" w:rsidP="00B71766" w:rsidRDefault="00B71766" w14:paraId="020B5C0C" w14:textId="77777777">
      <w:pPr>
        <w:spacing w:after="0" w:line="240" w:lineRule="auto"/>
        <w:jc w:val="both"/>
        <w:rPr>
          <w:rFonts w:ascii="Times New Roman" w:hAnsi="Times New Roman" w:eastAsia="Times New Roman" w:cs="Times New Roman"/>
          <w:color w:val="000000" w:themeColor="text1"/>
          <w:sz w:val="24"/>
          <w:szCs w:val="24"/>
          <w:lang w:val="et"/>
        </w:rPr>
      </w:pPr>
    </w:p>
    <w:p w:rsidR="00B71766" w:rsidP="00B71766" w:rsidRDefault="00B71766" w14:paraId="08D6E6AB" w14:textId="39EF876F">
      <w:pPr>
        <w:spacing w:after="0" w:line="240" w:lineRule="auto"/>
        <w:jc w:val="both"/>
        <w:rPr>
          <w:rFonts w:ascii="Times New Roman" w:hAnsi="Times New Roman" w:eastAsia="Times New Roman" w:cs="Times New Roman"/>
          <w:color w:val="000000" w:themeColor="text1"/>
          <w:sz w:val="24"/>
          <w:szCs w:val="24"/>
          <w:lang w:val="et"/>
        </w:rPr>
      </w:pPr>
      <w:r>
        <w:rPr>
          <w:rFonts w:ascii="Times New Roman" w:hAnsi="Times New Roman" w:eastAsia="Times New Roman" w:cs="Times New Roman"/>
          <w:color w:val="000000" w:themeColor="text1"/>
          <w:sz w:val="24"/>
          <w:szCs w:val="24"/>
          <w:lang w:val="et"/>
        </w:rPr>
        <w:t xml:space="preserve">Eesmärgi saavutamiseks suurendatakse raskeveol </w:t>
      </w:r>
      <w:r w:rsidR="00A4696D">
        <w:rPr>
          <w:rFonts w:ascii="Times New Roman" w:hAnsi="Times New Roman" w:eastAsia="Times New Roman" w:cs="Times New Roman"/>
          <w:color w:val="000000" w:themeColor="text1"/>
          <w:sz w:val="24"/>
          <w:szCs w:val="24"/>
          <w:lang w:val="et"/>
        </w:rPr>
        <w:t xml:space="preserve">eriveona </w:t>
      </w:r>
      <w:r>
        <w:rPr>
          <w:rFonts w:ascii="Times New Roman" w:hAnsi="Times New Roman" w:eastAsia="Times New Roman" w:cs="Times New Roman"/>
          <w:color w:val="000000" w:themeColor="text1"/>
          <w:sz w:val="24"/>
          <w:szCs w:val="24"/>
          <w:lang w:val="et"/>
        </w:rPr>
        <w:t xml:space="preserve">autorongi lubatud suurimat tegelikku massi 60 tonnini ning lubatakse ka </w:t>
      </w:r>
      <w:r>
        <w:rPr>
          <w:rFonts w:ascii="Times New Roman" w:hAnsi="Times New Roman" w:eastAsia="Times New Roman" w:cs="Times New Roman"/>
          <w:color w:val="000000" w:themeColor="text1"/>
          <w:sz w:val="24"/>
          <w:szCs w:val="24"/>
        </w:rPr>
        <w:t xml:space="preserve">autorongi </w:t>
      </w:r>
      <w:r w:rsidR="002D2561">
        <w:rPr>
          <w:rFonts w:ascii="Times New Roman" w:hAnsi="Times New Roman" w:eastAsia="Times New Roman" w:cs="Times New Roman"/>
          <w:color w:val="000000" w:themeColor="text1"/>
          <w:sz w:val="24"/>
          <w:szCs w:val="24"/>
          <w:lang w:val="et"/>
        </w:rPr>
        <w:t xml:space="preserve">senise </w:t>
      </w:r>
      <w:r>
        <w:rPr>
          <w:rFonts w:ascii="Times New Roman" w:hAnsi="Times New Roman" w:eastAsia="Times New Roman" w:cs="Times New Roman"/>
          <w:color w:val="000000" w:themeColor="text1"/>
          <w:sz w:val="24"/>
          <w:szCs w:val="24"/>
        </w:rPr>
        <w:t xml:space="preserve">maksimaalse lubatud pikkuse </w:t>
      </w:r>
      <w:r>
        <w:rPr>
          <w:rFonts w:ascii="Times New Roman" w:hAnsi="Times New Roman" w:eastAsia="Times New Roman" w:cs="Times New Roman"/>
          <w:color w:val="000000" w:themeColor="text1"/>
          <w:sz w:val="24"/>
          <w:szCs w:val="24"/>
          <w:lang w:val="et"/>
        </w:rPr>
        <w:t xml:space="preserve">18,75 meetri asemel kasutada 20,75 meetri pikkuseid autoronge. Et eriveol lubatud suurem mass ja </w:t>
      </w:r>
      <w:r w:rsidR="00A6191F">
        <w:rPr>
          <w:rFonts w:ascii="Times New Roman" w:hAnsi="Times New Roman" w:eastAsia="Times New Roman" w:cs="Times New Roman"/>
          <w:color w:val="000000" w:themeColor="text1"/>
          <w:sz w:val="24"/>
          <w:szCs w:val="24"/>
          <w:lang w:val="et"/>
        </w:rPr>
        <w:t>lisa</w:t>
      </w:r>
      <w:r>
        <w:rPr>
          <w:rFonts w:ascii="Times New Roman" w:hAnsi="Times New Roman" w:eastAsia="Times New Roman" w:cs="Times New Roman"/>
          <w:color w:val="000000" w:themeColor="text1"/>
          <w:sz w:val="24"/>
          <w:szCs w:val="24"/>
          <w:lang w:val="et"/>
        </w:rPr>
        <w:t xml:space="preserve">pikkus ei avaldaks suuremat negatiivset mõju teetaristule kui </w:t>
      </w:r>
      <w:r w:rsidR="00930AF1">
        <w:rPr>
          <w:rFonts w:ascii="Times New Roman" w:hAnsi="Times New Roman" w:eastAsia="Times New Roman" w:cs="Times New Roman"/>
          <w:color w:val="000000" w:themeColor="text1"/>
          <w:sz w:val="24"/>
          <w:szCs w:val="24"/>
          <w:lang w:val="et"/>
        </w:rPr>
        <w:t>kehtiva</w:t>
      </w:r>
      <w:r>
        <w:rPr>
          <w:rFonts w:ascii="Times New Roman" w:hAnsi="Times New Roman" w:eastAsia="Times New Roman" w:cs="Times New Roman"/>
          <w:color w:val="000000" w:themeColor="text1"/>
          <w:sz w:val="24"/>
          <w:szCs w:val="24"/>
          <w:lang w:val="et"/>
        </w:rPr>
        <w:t xml:space="preserve"> </w:t>
      </w:r>
      <w:r w:rsidR="00A6191F">
        <w:rPr>
          <w:rFonts w:ascii="Times New Roman" w:hAnsi="Times New Roman" w:eastAsia="Times New Roman" w:cs="Times New Roman"/>
          <w:color w:val="000000" w:themeColor="text1"/>
          <w:sz w:val="24"/>
          <w:szCs w:val="24"/>
          <w:lang w:val="et"/>
        </w:rPr>
        <w:t>korra</w:t>
      </w:r>
      <w:r>
        <w:rPr>
          <w:rFonts w:ascii="Times New Roman" w:hAnsi="Times New Roman" w:eastAsia="Times New Roman" w:cs="Times New Roman"/>
          <w:color w:val="000000" w:themeColor="text1"/>
          <w:sz w:val="24"/>
          <w:szCs w:val="24"/>
          <w:lang w:val="et"/>
        </w:rPr>
        <w:t xml:space="preserve"> kohaselt lubatud 52</w:t>
      </w:r>
      <w:r w:rsidR="00A6191F">
        <w:rPr>
          <w:rFonts w:ascii="Times New Roman" w:hAnsi="Times New Roman" w:eastAsia="Times New Roman" w:cs="Times New Roman"/>
          <w:color w:val="000000" w:themeColor="text1"/>
          <w:sz w:val="24"/>
          <w:szCs w:val="24"/>
          <w:lang w:val="et"/>
        </w:rPr>
        <w:t>-</w:t>
      </w:r>
      <w:r>
        <w:rPr>
          <w:rFonts w:ascii="Times New Roman" w:hAnsi="Times New Roman" w:eastAsia="Times New Roman" w:cs="Times New Roman"/>
          <w:color w:val="000000" w:themeColor="text1"/>
          <w:sz w:val="24"/>
          <w:szCs w:val="24"/>
          <w:lang w:val="et"/>
        </w:rPr>
        <w:t xml:space="preserve">tonnised autorongid, kehtestatakse rakendusaktiga tehnilised </w:t>
      </w:r>
      <w:r w:rsidR="00A6191F">
        <w:rPr>
          <w:rFonts w:ascii="Times New Roman" w:hAnsi="Times New Roman" w:eastAsia="Times New Roman" w:cs="Times New Roman"/>
          <w:color w:val="000000" w:themeColor="text1"/>
          <w:sz w:val="24"/>
          <w:szCs w:val="24"/>
          <w:lang w:val="et"/>
        </w:rPr>
        <w:t>lisa</w:t>
      </w:r>
      <w:r>
        <w:rPr>
          <w:rFonts w:ascii="Times New Roman" w:hAnsi="Times New Roman" w:eastAsia="Times New Roman" w:cs="Times New Roman"/>
          <w:color w:val="000000" w:themeColor="text1"/>
          <w:sz w:val="24"/>
          <w:szCs w:val="24"/>
          <w:lang w:val="et"/>
        </w:rPr>
        <w:t xml:space="preserve">nõuded autorongi telgede arvule (8 telge, mis kõik peale juhttelgede peavad olema paarisratastega) ning teljebaasile ehk määratakse minimaalne kaugus esimese ja viimase telje vahel, et </w:t>
      </w:r>
      <w:r w:rsidR="00A6191F">
        <w:rPr>
          <w:rFonts w:ascii="Times New Roman" w:hAnsi="Times New Roman" w:eastAsia="Times New Roman" w:cs="Times New Roman"/>
          <w:color w:val="000000" w:themeColor="text1"/>
          <w:sz w:val="24"/>
          <w:szCs w:val="24"/>
          <w:lang w:val="et"/>
        </w:rPr>
        <w:t>lisanduv</w:t>
      </w:r>
      <w:r>
        <w:rPr>
          <w:rFonts w:ascii="Times New Roman" w:hAnsi="Times New Roman" w:eastAsia="Times New Roman" w:cs="Times New Roman"/>
          <w:color w:val="000000" w:themeColor="text1"/>
          <w:sz w:val="24"/>
          <w:szCs w:val="24"/>
          <w:lang w:val="et"/>
        </w:rPr>
        <w:t xml:space="preserve"> mass hajuks teel piisaval määral</w:t>
      </w:r>
      <w:r w:rsidR="00EB72F4">
        <w:rPr>
          <w:rFonts w:ascii="Times New Roman" w:hAnsi="Times New Roman" w:eastAsia="Times New Roman" w:cs="Times New Roman"/>
          <w:color w:val="000000" w:themeColor="text1"/>
          <w:sz w:val="24"/>
          <w:szCs w:val="24"/>
          <w:lang w:val="et"/>
        </w:rPr>
        <w:t xml:space="preserve"> ega kahjustaks teekatendit</w:t>
      </w:r>
      <w:r>
        <w:rPr>
          <w:rFonts w:ascii="Times New Roman" w:hAnsi="Times New Roman" w:eastAsia="Times New Roman" w:cs="Times New Roman"/>
          <w:color w:val="000000" w:themeColor="text1"/>
          <w:sz w:val="24"/>
          <w:szCs w:val="24"/>
          <w:lang w:val="et"/>
        </w:rPr>
        <w:t>. Sellised koosseisud saavad liigelda samade</w:t>
      </w:r>
      <w:r w:rsidR="00BB555F">
        <w:rPr>
          <w:rFonts w:ascii="Times New Roman" w:hAnsi="Times New Roman" w:eastAsia="Times New Roman" w:cs="Times New Roman"/>
          <w:color w:val="000000" w:themeColor="text1"/>
          <w:sz w:val="24"/>
          <w:szCs w:val="24"/>
          <w:lang w:val="et"/>
        </w:rPr>
        <w:t>s</w:t>
      </w:r>
      <w:r>
        <w:rPr>
          <w:rFonts w:ascii="Times New Roman" w:hAnsi="Times New Roman" w:eastAsia="Times New Roman" w:cs="Times New Roman"/>
          <w:color w:val="000000" w:themeColor="text1"/>
          <w:sz w:val="24"/>
          <w:szCs w:val="24"/>
          <w:lang w:val="et"/>
        </w:rPr>
        <w:t xml:space="preserve"> teekoridoride</w:t>
      </w:r>
      <w:r w:rsidR="00BB555F">
        <w:rPr>
          <w:rFonts w:ascii="Times New Roman" w:hAnsi="Times New Roman" w:eastAsia="Times New Roman" w:cs="Times New Roman"/>
          <w:color w:val="000000" w:themeColor="text1"/>
          <w:sz w:val="24"/>
          <w:szCs w:val="24"/>
          <w:lang w:val="et"/>
        </w:rPr>
        <w:t>s</w:t>
      </w:r>
      <w:r>
        <w:rPr>
          <w:rFonts w:ascii="Times New Roman" w:hAnsi="Times New Roman" w:eastAsia="Times New Roman" w:cs="Times New Roman"/>
          <w:color w:val="000000" w:themeColor="text1"/>
          <w:sz w:val="24"/>
          <w:szCs w:val="24"/>
          <w:lang w:val="et"/>
        </w:rPr>
        <w:t xml:space="preserve"> kui tänased eriloaga 48</w:t>
      </w:r>
      <w:r w:rsidR="002D2561">
        <w:rPr>
          <w:rFonts w:ascii="Times New Roman" w:hAnsi="Times New Roman" w:eastAsia="Times New Roman" w:cs="Times New Roman"/>
          <w:color w:val="000000" w:themeColor="text1"/>
          <w:sz w:val="24"/>
          <w:szCs w:val="24"/>
          <w:lang w:val="et"/>
        </w:rPr>
        <w:t>-</w:t>
      </w:r>
      <w:r>
        <w:rPr>
          <w:rFonts w:ascii="Times New Roman" w:hAnsi="Times New Roman" w:eastAsia="Times New Roman" w:cs="Times New Roman"/>
          <w:color w:val="000000" w:themeColor="text1"/>
          <w:sz w:val="24"/>
          <w:szCs w:val="24"/>
          <w:lang w:val="et"/>
        </w:rPr>
        <w:t xml:space="preserve"> ja 52</w:t>
      </w:r>
      <w:r w:rsidR="00A6191F">
        <w:rPr>
          <w:rFonts w:ascii="Times New Roman" w:hAnsi="Times New Roman" w:eastAsia="Times New Roman" w:cs="Times New Roman"/>
          <w:color w:val="000000" w:themeColor="text1"/>
          <w:sz w:val="24"/>
          <w:szCs w:val="24"/>
          <w:lang w:val="et"/>
        </w:rPr>
        <w:t>-</w:t>
      </w:r>
      <w:r>
        <w:rPr>
          <w:rFonts w:ascii="Times New Roman" w:hAnsi="Times New Roman" w:eastAsia="Times New Roman" w:cs="Times New Roman"/>
          <w:color w:val="000000" w:themeColor="text1"/>
          <w:sz w:val="24"/>
          <w:szCs w:val="24"/>
          <w:lang w:val="et"/>
        </w:rPr>
        <w:t>tonnise tegeliku massiga autorongid.</w:t>
      </w:r>
    </w:p>
    <w:p w:rsidR="00B71766" w:rsidP="00B71766" w:rsidRDefault="00B71766" w14:paraId="375BEB57" w14:textId="77777777">
      <w:pPr>
        <w:spacing w:after="0" w:line="240" w:lineRule="auto"/>
        <w:jc w:val="both"/>
        <w:rPr>
          <w:rFonts w:ascii="Times New Roman" w:hAnsi="Times New Roman" w:eastAsia="Times New Roman" w:cs="Times New Roman"/>
          <w:color w:val="000000" w:themeColor="text1"/>
          <w:sz w:val="24"/>
          <w:szCs w:val="24"/>
          <w:lang w:val="et"/>
        </w:rPr>
      </w:pPr>
    </w:p>
    <w:p w:rsidR="00B71766" w:rsidP="00B71766" w:rsidRDefault="00B71766" w14:paraId="5C60426F" w14:textId="316409B0">
      <w:pPr>
        <w:spacing w:after="0" w:line="240" w:lineRule="auto"/>
        <w:jc w:val="both"/>
        <w:rPr>
          <w:rFonts w:ascii="Times New Roman" w:hAnsi="Times New Roman" w:cs="Times New Roman"/>
          <w:color w:val="202020"/>
          <w:sz w:val="24"/>
          <w:szCs w:val="24"/>
        </w:rPr>
      </w:pPr>
      <w:r>
        <w:rPr>
          <w:rFonts w:ascii="Times New Roman" w:hAnsi="Times New Roman" w:eastAsia="Times New Roman" w:cs="Times New Roman"/>
          <w:color w:val="000000" w:themeColor="text1"/>
          <w:sz w:val="24"/>
          <w:szCs w:val="24"/>
          <w:lang w:val="et"/>
        </w:rPr>
        <w:t xml:space="preserve">Lisaks võetakse kasutusele Euroopa moodulkontseptsiooni autorong (edaspidi </w:t>
      </w:r>
      <w:proofErr w:type="spellStart"/>
      <w:r>
        <w:rPr>
          <w:rFonts w:ascii="Times New Roman" w:hAnsi="Times New Roman" w:eastAsia="Times New Roman" w:cs="Times New Roman"/>
          <w:color w:val="000000" w:themeColor="text1"/>
          <w:sz w:val="24"/>
          <w:szCs w:val="24"/>
          <w:lang w:val="et"/>
        </w:rPr>
        <w:t>EMS</w:t>
      </w:r>
      <w:r w:rsidR="00A6191F">
        <w:rPr>
          <w:rFonts w:ascii="Times New Roman" w:hAnsi="Times New Roman" w:eastAsia="Times New Roman" w:cs="Times New Roman"/>
          <w:color w:val="000000" w:themeColor="text1"/>
          <w:sz w:val="24"/>
          <w:szCs w:val="24"/>
          <w:lang w:val="et"/>
        </w:rPr>
        <w:t>i</w:t>
      </w:r>
      <w:proofErr w:type="spellEnd"/>
      <w:r>
        <w:rPr>
          <w:rFonts w:ascii="Times New Roman" w:hAnsi="Times New Roman" w:eastAsia="Times New Roman" w:cs="Times New Roman"/>
          <w:color w:val="000000" w:themeColor="text1"/>
          <w:sz w:val="24"/>
          <w:szCs w:val="24"/>
          <w:lang w:val="et"/>
        </w:rPr>
        <w:t xml:space="preserve"> autorong), mida mitmes Euroopa</w:t>
      </w:r>
      <w:r w:rsidR="002D2561">
        <w:rPr>
          <w:rFonts w:ascii="Times New Roman" w:hAnsi="Times New Roman" w:eastAsia="Times New Roman" w:cs="Times New Roman"/>
          <w:color w:val="000000" w:themeColor="text1"/>
          <w:sz w:val="24"/>
          <w:szCs w:val="24"/>
          <w:lang w:val="et"/>
        </w:rPr>
        <w:t xml:space="preserve"> riigis</w:t>
      </w:r>
      <w:r>
        <w:rPr>
          <w:rFonts w:ascii="Times New Roman" w:hAnsi="Times New Roman" w:eastAsia="Times New Roman" w:cs="Times New Roman"/>
          <w:color w:val="000000" w:themeColor="text1"/>
          <w:sz w:val="24"/>
          <w:szCs w:val="24"/>
          <w:lang w:val="et"/>
        </w:rPr>
        <w:t xml:space="preserve">, eelkõige Skandinaavia riikides </w:t>
      </w:r>
      <w:r w:rsidR="00930AF1">
        <w:rPr>
          <w:rFonts w:ascii="Times New Roman" w:hAnsi="Times New Roman" w:eastAsia="Times New Roman" w:cs="Times New Roman"/>
          <w:color w:val="000000" w:themeColor="text1"/>
          <w:sz w:val="24"/>
          <w:szCs w:val="24"/>
          <w:lang w:val="et"/>
        </w:rPr>
        <w:t>praegu</w:t>
      </w:r>
      <w:r>
        <w:rPr>
          <w:rFonts w:ascii="Times New Roman" w:hAnsi="Times New Roman" w:eastAsia="Times New Roman" w:cs="Times New Roman"/>
          <w:color w:val="000000" w:themeColor="text1"/>
          <w:sz w:val="24"/>
          <w:szCs w:val="24"/>
          <w:lang w:val="et"/>
        </w:rPr>
        <w:t xml:space="preserve"> juba kasutatakse. </w:t>
      </w:r>
      <w:proofErr w:type="spellStart"/>
      <w:r w:rsidRPr="00AD4498">
        <w:rPr>
          <w:rFonts w:ascii="Times New Roman" w:hAnsi="Times New Roman" w:eastAsia="Times New Roman" w:cs="Times New Roman"/>
          <w:color w:val="000000" w:themeColor="text1"/>
          <w:sz w:val="24"/>
          <w:szCs w:val="24"/>
          <w:lang w:val="et"/>
        </w:rPr>
        <w:t>EMS</w:t>
      </w:r>
      <w:r w:rsidR="00A6191F">
        <w:rPr>
          <w:rFonts w:ascii="Times New Roman" w:hAnsi="Times New Roman" w:eastAsia="Times New Roman" w:cs="Times New Roman"/>
          <w:color w:val="000000" w:themeColor="text1"/>
          <w:sz w:val="24"/>
          <w:szCs w:val="24"/>
          <w:lang w:val="et"/>
        </w:rPr>
        <w:t>i</w:t>
      </w:r>
      <w:proofErr w:type="spellEnd"/>
      <w:r>
        <w:rPr>
          <w:rFonts w:ascii="Times New Roman" w:hAnsi="Times New Roman" w:eastAsia="Times New Roman" w:cs="Times New Roman"/>
          <w:color w:val="000000" w:themeColor="text1"/>
          <w:sz w:val="24"/>
          <w:szCs w:val="24"/>
          <w:lang w:val="et"/>
        </w:rPr>
        <w:t xml:space="preserve"> autorong</w:t>
      </w:r>
      <w:r w:rsidRPr="00AD4498">
        <w:rPr>
          <w:rFonts w:ascii="Times New Roman" w:hAnsi="Times New Roman" w:eastAsia="Times New Roman" w:cs="Times New Roman"/>
          <w:color w:val="000000" w:themeColor="text1"/>
          <w:sz w:val="24"/>
          <w:szCs w:val="24"/>
          <w:lang w:val="et"/>
        </w:rPr>
        <w:t xml:space="preserve"> tähendab </w:t>
      </w:r>
      <w:r w:rsidRPr="007370AD">
        <w:rPr>
          <w:rFonts w:ascii="Times New Roman" w:hAnsi="Times New Roman" w:cs="Times New Roman"/>
          <w:color w:val="202020"/>
          <w:sz w:val="24"/>
          <w:szCs w:val="24"/>
        </w:rPr>
        <w:t>autorongi, kus vedukiga on ühendatud mitu haagist</w:t>
      </w:r>
      <w:r w:rsidR="00BB555F">
        <w:rPr>
          <w:rFonts w:ascii="Times New Roman" w:hAnsi="Times New Roman" w:cs="Times New Roman"/>
          <w:color w:val="202020"/>
          <w:sz w:val="24"/>
          <w:szCs w:val="24"/>
        </w:rPr>
        <w:t>,</w:t>
      </w:r>
      <w:r w:rsidRPr="007370AD">
        <w:rPr>
          <w:rFonts w:ascii="Times New Roman" w:hAnsi="Times New Roman" w:cs="Times New Roman"/>
          <w:color w:val="202020"/>
          <w:sz w:val="24"/>
          <w:szCs w:val="24"/>
        </w:rPr>
        <w:t xml:space="preserve"> </w:t>
      </w:r>
      <w:r w:rsidR="00A32201">
        <w:rPr>
          <w:rFonts w:ascii="Times New Roman" w:hAnsi="Times New Roman" w:cs="Times New Roman"/>
          <w:color w:val="202020"/>
          <w:sz w:val="24"/>
          <w:szCs w:val="24"/>
        </w:rPr>
        <w:t>ning</w:t>
      </w:r>
      <w:r w:rsidRPr="007370AD">
        <w:rPr>
          <w:rFonts w:ascii="Times New Roman" w:hAnsi="Times New Roman" w:cs="Times New Roman"/>
          <w:color w:val="202020"/>
          <w:sz w:val="24"/>
          <w:szCs w:val="24"/>
        </w:rPr>
        <w:t xml:space="preserve"> </w:t>
      </w:r>
      <w:r w:rsidR="00A32201">
        <w:rPr>
          <w:rFonts w:ascii="Times New Roman" w:hAnsi="Times New Roman" w:cs="Times New Roman"/>
          <w:color w:val="202020"/>
          <w:sz w:val="24"/>
          <w:szCs w:val="24"/>
        </w:rPr>
        <w:t>selle</w:t>
      </w:r>
      <w:r w:rsidRPr="007370AD">
        <w:rPr>
          <w:rFonts w:ascii="Times New Roman" w:hAnsi="Times New Roman" w:cs="Times New Roman"/>
          <w:color w:val="202020"/>
          <w:sz w:val="24"/>
          <w:szCs w:val="24"/>
        </w:rPr>
        <w:t xml:space="preserve"> pikkus ja mass ületab liiklusseaduse § 80 lõike 3 alusel kehtestatud suurimat lubatud pikkust ja massi, kuid veduk ja haagised ise vastavad liiklusseaduse § 80 lõike 3 alusel kehtestatud nõuetele. </w:t>
      </w:r>
      <w:proofErr w:type="spellStart"/>
      <w:r w:rsidRPr="007370AD">
        <w:rPr>
          <w:rFonts w:ascii="Times New Roman" w:hAnsi="Times New Roman" w:cs="Times New Roman"/>
          <w:color w:val="202020"/>
          <w:sz w:val="24"/>
          <w:szCs w:val="24"/>
        </w:rPr>
        <w:t>EMS</w:t>
      </w:r>
      <w:r w:rsidR="00A32201">
        <w:rPr>
          <w:rFonts w:ascii="Times New Roman" w:hAnsi="Times New Roman" w:cs="Times New Roman"/>
          <w:color w:val="202020"/>
          <w:sz w:val="24"/>
          <w:szCs w:val="24"/>
        </w:rPr>
        <w:t>i</w:t>
      </w:r>
      <w:proofErr w:type="spellEnd"/>
      <w:r w:rsidRPr="007370AD">
        <w:rPr>
          <w:rFonts w:ascii="Times New Roman" w:hAnsi="Times New Roman" w:cs="Times New Roman"/>
          <w:color w:val="202020"/>
          <w:sz w:val="24"/>
          <w:szCs w:val="24"/>
        </w:rPr>
        <w:t xml:space="preserve"> autorong koostatakse standardsetest sõidukitest ja haagistest, näiteks veok + poolhaagis (eelikut kasutades), poolhaagisega autorong + haagis, ning selle koosseisu maksimaalne pikkus võib olla kuni 25,25 meetrit ja tegelik mass kuni 60 tonni. </w:t>
      </w:r>
      <w:proofErr w:type="spellStart"/>
      <w:r w:rsidRPr="007370AD">
        <w:rPr>
          <w:rFonts w:ascii="Times New Roman" w:hAnsi="Times New Roman" w:cs="Times New Roman"/>
          <w:color w:val="202020"/>
          <w:sz w:val="24"/>
          <w:szCs w:val="24"/>
        </w:rPr>
        <w:t>EMS</w:t>
      </w:r>
      <w:r w:rsidR="00A32201">
        <w:rPr>
          <w:rFonts w:ascii="Times New Roman" w:hAnsi="Times New Roman" w:cs="Times New Roman"/>
          <w:color w:val="202020"/>
          <w:sz w:val="24"/>
          <w:szCs w:val="24"/>
        </w:rPr>
        <w:t>i</w:t>
      </w:r>
      <w:proofErr w:type="spellEnd"/>
      <w:r w:rsidRPr="007370AD">
        <w:rPr>
          <w:rFonts w:ascii="Times New Roman" w:hAnsi="Times New Roman" w:cs="Times New Roman"/>
          <w:color w:val="202020"/>
          <w:sz w:val="24"/>
          <w:szCs w:val="24"/>
        </w:rPr>
        <w:t xml:space="preserve"> autorongide liikumiseks on Transpordiamet (edaspidi TRAM) kaardistanud trassikoridorid, kus teetaristu</w:t>
      </w:r>
      <w:r w:rsidR="00BB555F">
        <w:rPr>
          <w:rFonts w:ascii="Times New Roman" w:hAnsi="Times New Roman" w:cs="Times New Roman"/>
          <w:color w:val="202020"/>
          <w:sz w:val="24"/>
          <w:szCs w:val="24"/>
        </w:rPr>
        <w:t xml:space="preserve"> võimaldab</w:t>
      </w:r>
      <w:r w:rsidRPr="007370AD">
        <w:rPr>
          <w:rFonts w:ascii="Times New Roman" w:hAnsi="Times New Roman" w:cs="Times New Roman"/>
          <w:color w:val="202020"/>
          <w:sz w:val="24"/>
          <w:szCs w:val="24"/>
        </w:rPr>
        <w:t xml:space="preserve"> senisest pikemate autorongide liiklemist. Peamiselt on tegemist </w:t>
      </w:r>
      <w:r w:rsidR="00EB72F4">
        <w:rPr>
          <w:rFonts w:ascii="Times New Roman" w:hAnsi="Times New Roman" w:cs="Times New Roman"/>
          <w:color w:val="202020"/>
          <w:sz w:val="24"/>
          <w:szCs w:val="24"/>
        </w:rPr>
        <w:t xml:space="preserve">riigi </w:t>
      </w:r>
      <w:r w:rsidRPr="007370AD" w:rsidR="00A32201">
        <w:rPr>
          <w:rFonts w:ascii="Times New Roman" w:hAnsi="Times New Roman" w:cs="Times New Roman"/>
          <w:color w:val="202020"/>
          <w:sz w:val="24"/>
          <w:szCs w:val="24"/>
        </w:rPr>
        <w:t xml:space="preserve">suuremate </w:t>
      </w:r>
      <w:r w:rsidRPr="007370AD">
        <w:rPr>
          <w:rFonts w:ascii="Times New Roman" w:hAnsi="Times New Roman" w:cs="Times New Roman"/>
          <w:color w:val="202020"/>
          <w:sz w:val="24"/>
          <w:szCs w:val="24"/>
        </w:rPr>
        <w:t>põhimaanteedega</w:t>
      </w:r>
      <w:commentRangeStart w:id="2"/>
      <w:r w:rsidRPr="007370AD">
        <w:rPr>
          <w:rFonts w:ascii="Times New Roman" w:hAnsi="Times New Roman" w:cs="Times New Roman"/>
          <w:color w:val="202020"/>
          <w:sz w:val="24"/>
          <w:szCs w:val="24"/>
        </w:rPr>
        <w:t>.</w:t>
      </w:r>
      <w:commentRangeEnd w:id="2"/>
      <w:r w:rsidR="0058437C">
        <w:rPr>
          <w:rStyle w:val="Kommentaariviide"/>
        </w:rPr>
        <w:commentReference w:id="2"/>
      </w:r>
    </w:p>
    <w:p w:rsidR="00C81F09" w:rsidP="00B71766" w:rsidRDefault="00C81F09" w14:paraId="2957FF5F" w14:textId="77777777">
      <w:pPr>
        <w:spacing w:after="0" w:line="240" w:lineRule="auto"/>
        <w:jc w:val="both"/>
        <w:rPr>
          <w:rFonts w:ascii="Times New Roman" w:hAnsi="Times New Roman" w:cs="Times New Roman"/>
          <w:color w:val="202020"/>
          <w:sz w:val="24"/>
          <w:szCs w:val="24"/>
        </w:rPr>
      </w:pPr>
    </w:p>
    <w:p w:rsidR="00C81F09" w:rsidP="00B71766" w:rsidRDefault="00C81F09" w14:paraId="7272D07E" w14:textId="0231DB2B">
      <w:pPr>
        <w:spacing w:after="0" w:line="240" w:lineRule="auto"/>
        <w:jc w:val="both"/>
        <w:rPr>
          <w:rFonts w:ascii="Times New Roman" w:hAnsi="Times New Roman" w:eastAsia="Times New Roman" w:cs="Times New Roman"/>
          <w:color w:val="000000" w:themeColor="text1"/>
          <w:sz w:val="24"/>
          <w:szCs w:val="24"/>
          <w:lang w:val="et"/>
        </w:rPr>
      </w:pPr>
      <w:r>
        <w:rPr>
          <w:rFonts w:ascii="Times New Roman" w:hAnsi="Times New Roman" w:cs="Times New Roman"/>
          <w:color w:val="202020"/>
          <w:sz w:val="24"/>
          <w:szCs w:val="24"/>
        </w:rPr>
        <w:t xml:space="preserve">Mõju halduskoormusele on neutraalne, kuna EMS autorongiga eriveo tegemiseks eriloa taotlemine on veoettevõtjale täiendav võimalus oma vedude efektiivsemaks tegemiseks. EMS autorongiga liiklemiseks tuleb taotleda eriluba, mis ei ole väga ajamahukas protseduur, samas </w:t>
      </w:r>
      <w:r>
        <w:rPr>
          <w:rFonts w:ascii="Times New Roman" w:hAnsi="Times New Roman" w:cs="Times New Roman"/>
          <w:color w:val="202020"/>
          <w:sz w:val="24"/>
          <w:szCs w:val="24"/>
        </w:rPr>
        <w:t>kehtiva regulatsiooni kohaselt ei ole sellise autorongiga liiklemine üldse lubatud. Tavapärase autorongiga liiklemises muutusi ei ole. Ka võib eeldada, et veoettevõtjad, kes teostavad eriveona raskevedusid 52-tonnise tegeliku massiga autorongiga, taotlevad selle asemel edaspidi eriloa 60-tonnise tegeliku massiga autorongi jaoks ja neile sellega seoses täiendavad halduskoormust ei teki.</w:t>
      </w:r>
    </w:p>
    <w:p w:rsidR="00B71766" w:rsidP="00B71766" w:rsidRDefault="00B71766" w14:paraId="73E18512" w14:textId="77777777">
      <w:pPr>
        <w:spacing w:after="0" w:line="240" w:lineRule="auto"/>
        <w:jc w:val="both"/>
        <w:rPr>
          <w:rFonts w:ascii="Times New Roman" w:hAnsi="Times New Roman" w:eastAsia="Times New Roman" w:cs="Times New Roman"/>
          <w:color w:val="000000" w:themeColor="text1"/>
          <w:sz w:val="24"/>
          <w:szCs w:val="24"/>
          <w:lang w:val="et"/>
        </w:rPr>
      </w:pPr>
    </w:p>
    <w:bookmarkEnd w:id="1"/>
    <w:p w:rsidRPr="00380EB3" w:rsidR="00B71766" w:rsidP="00B71766" w:rsidRDefault="00B71766" w14:paraId="2DBB0132" w14:textId="77777777">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1.2. Eelnõu ettevalmistaja</w:t>
      </w:r>
    </w:p>
    <w:p w:rsidRPr="00380EB3" w:rsidR="00B71766" w:rsidP="00B71766" w:rsidRDefault="00B71766" w14:paraId="7A29A62A" w14:textId="77777777">
      <w:pPr>
        <w:spacing w:after="0" w:line="240" w:lineRule="auto"/>
        <w:jc w:val="both"/>
        <w:rPr>
          <w:rFonts w:ascii="Times New Roman" w:hAnsi="Times New Roman" w:cs="Times New Roman"/>
          <w:sz w:val="24"/>
          <w:szCs w:val="24"/>
        </w:rPr>
      </w:pPr>
    </w:p>
    <w:p w:rsidR="00B71766" w:rsidP="00B71766" w:rsidRDefault="00B71766" w14:paraId="2AD892A5" w14:textId="41E082B6">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jäätmeseaduse osa on ette valmistanud Kliimaministeeriumi (edaspidi </w:t>
      </w:r>
      <w:proofErr w:type="spellStart"/>
      <w:r w:rsidRPr="00380EB3">
        <w:rPr>
          <w:rFonts w:ascii="Times New Roman" w:hAnsi="Times New Roman" w:cs="Times New Roman"/>
          <w:i/>
          <w:iCs/>
          <w:sz w:val="24"/>
          <w:szCs w:val="24"/>
        </w:rPr>
        <w:t>KliM</w:t>
      </w:r>
      <w:proofErr w:type="spellEnd"/>
      <w:r w:rsidRPr="00380EB3">
        <w:rPr>
          <w:rFonts w:ascii="Times New Roman" w:hAnsi="Times New Roman" w:cs="Times New Roman"/>
          <w:sz w:val="24"/>
          <w:szCs w:val="24"/>
        </w:rPr>
        <w:t>) teede- ja raudteeosakonna veondus- ja liiklusvaldkonna juht Margus Tähepõld (</w:t>
      </w:r>
      <w:hyperlink w:history="1" r:id="rId15">
        <w:r w:rsidRPr="006B139D" w:rsidR="005C1414">
          <w:rPr>
            <w:rStyle w:val="Hperlink"/>
            <w:rFonts w:ascii="Times New Roman" w:hAnsi="Times New Roman" w:cs="Times New Roman"/>
            <w:sz w:val="24"/>
            <w:szCs w:val="24"/>
          </w:rPr>
          <w:t>margus.tahepold@kliimaministeerium.ee</w:t>
        </w:r>
      </w:hyperlink>
      <w:r w:rsidRPr="00380EB3">
        <w:rPr>
          <w:rFonts w:ascii="Times New Roman" w:hAnsi="Times New Roman" w:cs="Times New Roman"/>
          <w:sz w:val="24"/>
          <w:szCs w:val="24"/>
        </w:rPr>
        <w:t>)</w:t>
      </w:r>
      <w:r>
        <w:rPr>
          <w:rFonts w:ascii="Times New Roman" w:hAnsi="Times New Roman" w:cs="Times New Roman"/>
          <w:sz w:val="24"/>
          <w:szCs w:val="24"/>
        </w:rPr>
        <w:t xml:space="preserve"> ning teede-</w:t>
      </w:r>
      <w:r w:rsidR="006D57F7">
        <w:rPr>
          <w:rFonts w:ascii="Times New Roman" w:hAnsi="Times New Roman" w:cs="Times New Roman"/>
          <w:sz w:val="24"/>
          <w:szCs w:val="24"/>
        </w:rPr>
        <w:t xml:space="preserve"> </w:t>
      </w:r>
      <w:r>
        <w:rPr>
          <w:rFonts w:ascii="Times New Roman" w:hAnsi="Times New Roman" w:cs="Times New Roman"/>
          <w:sz w:val="24"/>
          <w:szCs w:val="24"/>
        </w:rPr>
        <w:t>ja raudteeosakonna nõunik Hindrek Allvee (</w:t>
      </w:r>
      <w:hyperlink w:history="1" r:id="rId16">
        <w:r w:rsidRPr="002560B5" w:rsidR="006D57F7">
          <w:rPr>
            <w:rStyle w:val="Hperlink"/>
            <w:rFonts w:ascii="Times New Roman" w:hAnsi="Times New Roman" w:cs="Times New Roman"/>
            <w:sz w:val="24"/>
            <w:szCs w:val="24"/>
          </w:rPr>
          <w:t>Hindrek.allvee@kliimaministeerium.ee</w:t>
        </w:r>
      </w:hyperlink>
      <w:r>
        <w:rPr>
          <w:rFonts w:ascii="Times New Roman" w:hAnsi="Times New Roman" w:cs="Times New Roman"/>
          <w:sz w:val="24"/>
          <w:szCs w:val="24"/>
        </w:rPr>
        <w:t>).</w:t>
      </w:r>
    </w:p>
    <w:p w:rsidR="00695C82" w:rsidP="00B71766" w:rsidRDefault="00B71766" w14:paraId="6D7C6BB8" w14:textId="3C7CD0DB">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õigusekspertiisi on teinud õigusosakonna nõunik </w:t>
      </w:r>
      <w:r w:rsidR="00C23D44">
        <w:rPr>
          <w:rFonts w:ascii="Times New Roman" w:hAnsi="Times New Roman" w:cs="Times New Roman"/>
          <w:sz w:val="24"/>
          <w:szCs w:val="24"/>
        </w:rPr>
        <w:t xml:space="preserve">Helen Holtsman </w:t>
      </w:r>
      <w:r w:rsidRPr="00380EB3">
        <w:rPr>
          <w:rFonts w:ascii="Times New Roman" w:hAnsi="Times New Roman" w:cs="Times New Roman"/>
          <w:sz w:val="24"/>
          <w:szCs w:val="24"/>
        </w:rPr>
        <w:t>(</w:t>
      </w:r>
      <w:hyperlink w:history="1" r:id="rId17">
        <w:r w:rsidRPr="00C23D44" w:rsidR="00C23D44">
          <w:rPr>
            <w:rStyle w:val="Hperlink"/>
            <w:rFonts w:ascii="Times New Roman" w:hAnsi="Times New Roman" w:cs="Times New Roman"/>
            <w:sz w:val="24"/>
            <w:szCs w:val="24"/>
          </w:rPr>
          <w:t>helen.holtsman@kliimaministeerium.ee</w:t>
        </w:r>
      </w:hyperlink>
      <w:r w:rsidRPr="00380EB3">
        <w:rPr>
          <w:rFonts w:ascii="Times New Roman" w:hAnsi="Times New Roman" w:cs="Times New Roman"/>
          <w:sz w:val="24"/>
          <w:szCs w:val="24"/>
        </w:rPr>
        <w:t>).</w:t>
      </w:r>
    </w:p>
    <w:p w:rsidRPr="00380EB3" w:rsidR="00B71766" w:rsidP="00B71766" w:rsidRDefault="00B71766" w14:paraId="517E814F" w14:textId="4F0F1577">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Keeletoimet</w:t>
      </w:r>
      <w:r>
        <w:rPr>
          <w:rFonts w:ascii="Times New Roman" w:hAnsi="Times New Roman" w:cs="Times New Roman"/>
          <w:sz w:val="24"/>
          <w:szCs w:val="24"/>
        </w:rPr>
        <w:t>use on teinud</w:t>
      </w:r>
      <w:r w:rsidRPr="00380EB3">
        <w:rPr>
          <w:rFonts w:ascii="Times New Roman" w:hAnsi="Times New Roman" w:cs="Times New Roman"/>
          <w:sz w:val="24"/>
          <w:szCs w:val="24"/>
        </w:rPr>
        <w:t xml:space="preserve"> </w:t>
      </w:r>
      <w:r w:rsidR="00A32201">
        <w:rPr>
          <w:rFonts w:ascii="Times New Roman" w:hAnsi="Times New Roman" w:cs="Times New Roman"/>
          <w:sz w:val="24"/>
          <w:szCs w:val="24"/>
        </w:rPr>
        <w:t>Justiits- ja Digiministeeriumi õigusloome korralduse talituse toimetaja Aili Sandre (aili.sandre@justdigi.ee)</w:t>
      </w:r>
      <w:r w:rsidRPr="00380EB3">
        <w:rPr>
          <w:rFonts w:ascii="Times New Roman" w:hAnsi="Times New Roman" w:cs="Times New Roman"/>
          <w:color w:val="000000" w:themeColor="text1"/>
          <w:sz w:val="24"/>
          <w:szCs w:val="24"/>
        </w:rPr>
        <w:t>.</w:t>
      </w:r>
    </w:p>
    <w:p w:rsidRPr="00380EB3" w:rsidR="00B71766" w:rsidP="00B71766" w:rsidRDefault="00B71766" w14:paraId="7D338478" w14:textId="77777777">
      <w:pPr>
        <w:spacing w:after="0" w:line="240" w:lineRule="auto"/>
        <w:jc w:val="both"/>
        <w:rPr>
          <w:rFonts w:ascii="Times New Roman" w:hAnsi="Times New Roman" w:cs="Times New Roman"/>
          <w:sz w:val="24"/>
          <w:szCs w:val="24"/>
        </w:rPr>
      </w:pPr>
    </w:p>
    <w:p w:rsidRPr="00CB533F" w:rsidR="00B71766" w:rsidP="00CB533F" w:rsidRDefault="00A32201" w14:paraId="3C6DE874" w14:textId="00BF259C" w14:noSpellErr="1">
      <w:pPr>
        <w:spacing w:after="0" w:line="240" w:lineRule="auto"/>
        <w:jc w:val="both"/>
        <w:rPr>
          <w:rFonts w:ascii="Times New Roman" w:hAnsi="Times New Roman" w:cs="Times New Roman"/>
          <w:b w:val="1"/>
          <w:bCs w:val="1"/>
          <w:sz w:val="24"/>
          <w:szCs w:val="24"/>
        </w:rPr>
      </w:pPr>
      <w:commentRangeStart w:id="1738847025"/>
      <w:r w:rsidRPr="674FEF29" w:rsidR="00A32201">
        <w:rPr>
          <w:rFonts w:ascii="Times New Roman" w:hAnsi="Times New Roman" w:cs="Times New Roman"/>
          <w:b w:val="1"/>
          <w:bCs w:val="1"/>
          <w:sz w:val="24"/>
          <w:szCs w:val="24"/>
        </w:rPr>
        <w:t xml:space="preserve">1.3. </w:t>
      </w:r>
      <w:r w:rsidRPr="674FEF29" w:rsidR="00B71766">
        <w:rPr>
          <w:rFonts w:ascii="Times New Roman" w:hAnsi="Times New Roman" w:cs="Times New Roman"/>
          <w:b w:val="1"/>
          <w:bCs w:val="1"/>
          <w:sz w:val="24"/>
          <w:szCs w:val="24"/>
        </w:rPr>
        <w:t>Märkused</w:t>
      </w:r>
      <w:commentRangeEnd w:id="1738847025"/>
      <w:r>
        <w:rPr>
          <w:rStyle w:val="CommentReference"/>
        </w:rPr>
        <w:commentReference w:id="1738847025"/>
      </w:r>
    </w:p>
    <w:p w:rsidR="00B71766" w:rsidP="00B71766" w:rsidRDefault="00B71766" w14:paraId="5F7B8387" w14:textId="77777777">
      <w:pPr>
        <w:spacing w:after="0" w:line="240" w:lineRule="auto"/>
        <w:jc w:val="both"/>
        <w:rPr>
          <w:rFonts w:ascii="Times New Roman" w:hAnsi="Times New Roman" w:cs="Times New Roman"/>
          <w:sz w:val="24"/>
          <w:szCs w:val="24"/>
        </w:rPr>
      </w:pPr>
    </w:p>
    <w:p w:rsidRPr="00380EB3" w:rsidR="00B71766" w:rsidP="00B71766" w:rsidRDefault="00B71766" w14:paraId="2071C6A2" w14:textId="6E302D83">
      <w:pPr>
        <w:spacing w:after="0" w:line="240" w:lineRule="auto"/>
        <w:jc w:val="both"/>
        <w:rPr>
          <w:rFonts w:ascii="Times New Roman" w:hAnsi="Times New Roman" w:eastAsia="Times New Roman" w:cs="Times New Roman"/>
          <w:sz w:val="24"/>
          <w:szCs w:val="24"/>
        </w:rPr>
      </w:pPr>
      <w:r w:rsidRPr="00380EB3">
        <w:rPr>
          <w:rFonts w:ascii="Times New Roman" w:hAnsi="Times New Roman" w:cs="Times New Roman"/>
          <w:sz w:val="24"/>
          <w:szCs w:val="24"/>
        </w:rPr>
        <w:t>Eelnõu</w:t>
      </w:r>
      <w:r w:rsidR="00A32201">
        <w:rPr>
          <w:rFonts w:ascii="Times New Roman" w:hAnsi="Times New Roman" w:cs="Times New Roman"/>
          <w:sz w:val="24"/>
          <w:szCs w:val="24"/>
        </w:rPr>
        <w:t>kohase seaduse</w:t>
      </w:r>
      <w:r>
        <w:rPr>
          <w:rFonts w:ascii="Times New Roman" w:hAnsi="Times New Roman" w:cs="Times New Roman"/>
          <w:sz w:val="24"/>
          <w:szCs w:val="24"/>
        </w:rPr>
        <w:t>ga muudetakse liiklusseadus</w:t>
      </w:r>
      <w:r w:rsidR="00A32201">
        <w:rPr>
          <w:rFonts w:ascii="Times New Roman" w:hAnsi="Times New Roman" w:cs="Times New Roman"/>
          <w:sz w:val="24"/>
          <w:szCs w:val="24"/>
        </w:rPr>
        <w:t>t</w:t>
      </w:r>
      <w:r w:rsidRPr="00380EB3">
        <w:rPr>
          <w:rFonts w:ascii="Times New Roman" w:hAnsi="Times New Roman" w:eastAsia="Times New Roman" w:cs="Times New Roman"/>
          <w:sz w:val="24"/>
          <w:szCs w:val="24"/>
        </w:rPr>
        <w:t xml:space="preserve"> RT I, </w:t>
      </w:r>
      <w:r>
        <w:rPr>
          <w:rFonts w:ascii="Times New Roman" w:hAnsi="Times New Roman" w:eastAsia="Times New Roman" w:cs="Times New Roman"/>
          <w:sz w:val="24"/>
          <w:szCs w:val="24"/>
        </w:rPr>
        <w:t>09.01</w:t>
      </w:r>
      <w:r w:rsidRPr="00380EB3">
        <w:rPr>
          <w:rFonts w:ascii="Times New Roman" w:hAnsi="Times New Roman" w:eastAsia="Times New Roman" w:cs="Times New Roman"/>
          <w:sz w:val="24"/>
          <w:szCs w:val="24"/>
        </w:rPr>
        <w:t>.202</w:t>
      </w:r>
      <w:r>
        <w:rPr>
          <w:rFonts w:ascii="Times New Roman" w:hAnsi="Times New Roman" w:eastAsia="Times New Roman" w:cs="Times New Roman"/>
          <w:sz w:val="24"/>
          <w:szCs w:val="24"/>
        </w:rPr>
        <w:t>5</w:t>
      </w:r>
      <w:r w:rsidRPr="00380EB3">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10.</w:t>
      </w:r>
    </w:p>
    <w:p w:rsidRPr="00380EB3" w:rsidR="00B71766" w:rsidP="00B71766" w:rsidRDefault="00B71766" w14:paraId="47DE009B" w14:textId="77777777">
      <w:pPr>
        <w:spacing w:after="0" w:line="240" w:lineRule="auto"/>
        <w:jc w:val="both"/>
        <w:rPr>
          <w:rFonts w:ascii="Times New Roman" w:hAnsi="Times New Roman" w:cs="Times New Roman"/>
          <w:sz w:val="24"/>
          <w:szCs w:val="24"/>
        </w:rPr>
      </w:pPr>
    </w:p>
    <w:p w:rsidR="00B71766" w:rsidP="00B71766" w:rsidRDefault="00B71766" w14:paraId="2ACA064A" w14:textId="494EFB64">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Eelnõu </w:t>
      </w:r>
      <w:r w:rsidR="00A32201">
        <w:rPr>
          <w:rFonts w:ascii="Times New Roman" w:hAnsi="Times New Roman" w:cs="Times New Roman"/>
          <w:sz w:val="24"/>
          <w:szCs w:val="24"/>
        </w:rPr>
        <w:t xml:space="preserve">seadusena </w:t>
      </w:r>
      <w:r w:rsidRPr="00380EB3">
        <w:rPr>
          <w:rFonts w:ascii="Times New Roman" w:hAnsi="Times New Roman" w:cs="Times New Roman"/>
          <w:sz w:val="24"/>
          <w:szCs w:val="24"/>
        </w:rPr>
        <w:t>vastuvõtmiseks on vaja Riigikogu poolthäälte enamus</w:t>
      </w:r>
      <w:r w:rsidR="00A32201">
        <w:rPr>
          <w:rFonts w:ascii="Times New Roman" w:hAnsi="Times New Roman" w:cs="Times New Roman"/>
          <w:sz w:val="24"/>
          <w:szCs w:val="24"/>
        </w:rPr>
        <w:t>t</w:t>
      </w:r>
      <w:r w:rsidRPr="00380EB3">
        <w:rPr>
          <w:rFonts w:ascii="Times New Roman" w:hAnsi="Times New Roman" w:cs="Times New Roman"/>
          <w:sz w:val="24"/>
          <w:szCs w:val="24"/>
        </w:rPr>
        <w:t>.</w:t>
      </w:r>
    </w:p>
    <w:p w:rsidR="00B71766" w:rsidP="00B71766" w:rsidRDefault="00B71766" w14:paraId="235FFF67" w14:textId="77777777">
      <w:pPr>
        <w:spacing w:after="0" w:line="240" w:lineRule="auto"/>
        <w:jc w:val="both"/>
        <w:rPr>
          <w:rFonts w:ascii="Times New Roman" w:hAnsi="Times New Roman" w:cs="Times New Roman"/>
          <w:sz w:val="24"/>
          <w:szCs w:val="24"/>
        </w:rPr>
      </w:pPr>
    </w:p>
    <w:p w:rsidR="00B71766" w:rsidP="00B71766" w:rsidRDefault="00534A15" w14:paraId="0D095AD5" w14:textId="3AAA84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on kooskõlas </w:t>
      </w:r>
      <w:r w:rsidR="00A32201">
        <w:rPr>
          <w:rFonts w:ascii="Times New Roman" w:hAnsi="Times New Roman" w:cs="Times New Roman"/>
          <w:sz w:val="24"/>
          <w:szCs w:val="24"/>
        </w:rPr>
        <w:t>n</w:t>
      </w:r>
      <w:r>
        <w:rPr>
          <w:rFonts w:ascii="Times New Roman" w:hAnsi="Times New Roman" w:cs="Times New Roman"/>
          <w:sz w:val="24"/>
          <w:szCs w:val="24"/>
        </w:rPr>
        <w:t xml:space="preserve">õukogu direktiivi 96/53/EÜ, millega kehtestatakse teatavatele ühenduses liikuvatele maanteesõidukitele siseriiklikus ja rahvusvahelises liikluses lubatud maksimaalmõõtmed ning rahvusvahelises liikluses lubatud täismass, artikli 4 lõikega 4, mille kohaselt </w:t>
      </w:r>
      <w:r w:rsidRPr="007E7FFE">
        <w:rPr>
          <w:rFonts w:hint="eastAsia" w:ascii="Times New Roman" w:hAnsi="Times New Roman" w:cs="Times New Roman"/>
          <w:sz w:val="24"/>
          <w:szCs w:val="24"/>
        </w:rPr>
        <w:t xml:space="preserve">liikmesriik, kes lubab oma territooriumil teha vedusid sõidukitel ja liidendsõidukitel, mille mõõtmed erinevad </w:t>
      </w:r>
      <w:r>
        <w:rPr>
          <w:rFonts w:ascii="Times New Roman" w:hAnsi="Times New Roman" w:cs="Times New Roman"/>
          <w:sz w:val="24"/>
          <w:szCs w:val="24"/>
        </w:rPr>
        <w:t xml:space="preserve">direktiivi 95/53/EÜ </w:t>
      </w:r>
      <w:r w:rsidRPr="007E7FFE">
        <w:rPr>
          <w:rFonts w:hint="eastAsia" w:ascii="Times New Roman" w:hAnsi="Times New Roman" w:cs="Times New Roman"/>
          <w:sz w:val="24"/>
          <w:szCs w:val="24"/>
        </w:rPr>
        <w:t>I lisas kehtestatud mõõtmetest, lubab kasutada ka I lisas kehtestatud mõõtmetele vastavaid mootorsõidukeid, haagiseid ja poolhaagiseid sellistes kombinatsioonides, et oleks saavutatud vastavus vähemalt selles riigis lubatud maksimaalpikkusele, nii et vedaja</w:t>
      </w:r>
      <w:r w:rsidR="00695C82">
        <w:rPr>
          <w:rFonts w:ascii="Times New Roman" w:hAnsi="Times New Roman" w:cs="Times New Roman"/>
          <w:sz w:val="24"/>
          <w:szCs w:val="24"/>
        </w:rPr>
        <w:t>i</w:t>
      </w:r>
      <w:r w:rsidRPr="007E7FFE">
        <w:rPr>
          <w:rFonts w:hint="eastAsia" w:ascii="Times New Roman" w:hAnsi="Times New Roman" w:cs="Times New Roman"/>
          <w:sz w:val="24"/>
          <w:szCs w:val="24"/>
        </w:rPr>
        <w:t>l on võrdsed konkurentsitingimused (moodulkontseptsioon).</w:t>
      </w:r>
    </w:p>
    <w:p w:rsidRPr="00380EB3" w:rsidR="00534A15" w:rsidP="00B71766" w:rsidRDefault="00534A15" w14:paraId="5AA7E994" w14:textId="77777777">
      <w:pPr>
        <w:spacing w:after="0" w:line="240" w:lineRule="auto"/>
        <w:jc w:val="both"/>
        <w:rPr>
          <w:rFonts w:ascii="Times New Roman" w:hAnsi="Times New Roman" w:cs="Times New Roman"/>
          <w:sz w:val="24"/>
          <w:szCs w:val="24"/>
        </w:rPr>
      </w:pPr>
    </w:p>
    <w:p w:rsidR="00B71766" w:rsidP="00B71766" w:rsidRDefault="00B71766" w14:paraId="3AEE6875" w14:textId="3AA0A53A">
      <w:pPr>
        <w:spacing w:after="0" w:line="240" w:lineRule="auto"/>
        <w:jc w:val="both"/>
        <w:rPr>
          <w:rFonts w:ascii="Times New Roman" w:hAnsi="Times New Roman" w:eastAsia="Times New Roman" w:cs="Times New Roman"/>
          <w:sz w:val="24"/>
          <w:szCs w:val="24"/>
        </w:rPr>
      </w:pPr>
      <w:r w:rsidRPr="001A6293">
        <w:rPr>
          <w:rFonts w:ascii="Times New Roman" w:hAnsi="Times New Roman" w:eastAsia="Times New Roman" w:cs="Times New Roman"/>
          <w:sz w:val="24"/>
          <w:szCs w:val="24"/>
        </w:rPr>
        <w:t>Eelnõu on seotud Vabariigi Valitsuse 24. mail 2025</w:t>
      </w:r>
      <w:r w:rsidR="00695C82">
        <w:rPr>
          <w:rFonts w:ascii="Times New Roman" w:hAnsi="Times New Roman" w:eastAsia="Times New Roman" w:cs="Times New Roman"/>
          <w:sz w:val="24"/>
          <w:szCs w:val="24"/>
        </w:rPr>
        <w:t>. a</w:t>
      </w:r>
      <w:r w:rsidRPr="001A6293">
        <w:rPr>
          <w:rFonts w:ascii="Times New Roman" w:hAnsi="Times New Roman" w:eastAsia="Times New Roman" w:cs="Times New Roman"/>
          <w:sz w:val="24"/>
          <w:szCs w:val="24"/>
        </w:rPr>
        <w:t xml:space="preserve"> kinnitatud koalitsioonileppe ehk valitsusliidu programmi aastateks 2025–2027</w:t>
      </w:r>
      <w:r>
        <w:rPr>
          <w:rStyle w:val="Allmrkuseviide"/>
          <w:rFonts w:ascii="Times New Roman" w:hAnsi="Times New Roman" w:eastAsia="Times New Roman"/>
          <w:sz w:val="24"/>
          <w:szCs w:val="24"/>
        </w:rPr>
        <w:footnoteReference w:id="3"/>
      </w:r>
      <w:r w:rsidRPr="001A6293">
        <w:rPr>
          <w:rFonts w:ascii="Times New Roman" w:hAnsi="Times New Roman" w:eastAsia="Times New Roman" w:cs="Times New Roman"/>
          <w:sz w:val="24"/>
          <w:szCs w:val="24"/>
        </w:rPr>
        <w:t xml:space="preserve"> punktiga </w:t>
      </w:r>
      <w:r>
        <w:rPr>
          <w:rFonts w:ascii="Times New Roman" w:hAnsi="Times New Roman" w:eastAsia="Times New Roman" w:cs="Times New Roman"/>
          <w:sz w:val="24"/>
          <w:szCs w:val="24"/>
        </w:rPr>
        <w:t>327</w:t>
      </w:r>
      <w:r w:rsidRPr="001A6293">
        <w:rPr>
          <w:rFonts w:ascii="Times New Roman" w:hAnsi="Times New Roman" w:eastAsia="Times New Roman" w:cs="Times New Roman"/>
          <w:sz w:val="24"/>
          <w:szCs w:val="24"/>
        </w:rPr>
        <w:t xml:space="preserve"> „Arvestades liiklusohutust ja teetaristu võimalusi</w:t>
      </w:r>
      <w:r w:rsidR="00A32201">
        <w:rPr>
          <w:rFonts w:ascii="Times New Roman" w:hAnsi="Times New Roman" w:eastAsia="Times New Roman" w:cs="Times New Roman"/>
          <w:sz w:val="24"/>
          <w:szCs w:val="24"/>
        </w:rPr>
        <w:t>,</w:t>
      </w:r>
      <w:r w:rsidRPr="001A6293">
        <w:rPr>
          <w:rFonts w:ascii="Times New Roman" w:hAnsi="Times New Roman" w:eastAsia="Times New Roman" w:cs="Times New Roman"/>
          <w:sz w:val="24"/>
          <w:szCs w:val="24"/>
        </w:rPr>
        <w:t xml:space="preserve"> soovime suurendada konkurentsivõimet, lubame teedele senisest pikemad autorongid. Tähtaeg I kvartal 2026.“</w:t>
      </w:r>
      <w:r>
        <w:rPr>
          <w:rFonts w:ascii="Times New Roman" w:hAnsi="Times New Roman" w:eastAsia="Times New Roman" w:cs="Times New Roman"/>
          <w:sz w:val="24"/>
          <w:szCs w:val="24"/>
        </w:rPr>
        <w:t>.</w:t>
      </w:r>
    </w:p>
    <w:p w:rsidR="00B71766" w:rsidP="00B71766" w:rsidRDefault="00B71766" w14:paraId="672A2A7E" w14:textId="77777777">
      <w:pPr>
        <w:spacing w:after="0" w:line="240" w:lineRule="auto"/>
        <w:jc w:val="both"/>
        <w:rPr>
          <w:rFonts w:ascii="Times New Roman" w:hAnsi="Times New Roman" w:eastAsia="Times New Roman" w:cs="Times New Roman"/>
          <w:sz w:val="24"/>
          <w:szCs w:val="24"/>
        </w:rPr>
      </w:pPr>
    </w:p>
    <w:p w:rsidRPr="00380EB3" w:rsidR="00B71766" w:rsidP="00B71766" w:rsidRDefault="00B71766" w14:paraId="57AD0361" w14:textId="77777777">
      <w:pPr>
        <w:spacing w:after="0" w:line="240" w:lineRule="auto"/>
        <w:jc w:val="both"/>
        <w:rPr>
          <w:rFonts w:ascii="Times New Roman" w:hAnsi="Times New Roman" w:cs="Times New Roman"/>
          <w:b/>
          <w:sz w:val="24"/>
          <w:szCs w:val="24"/>
        </w:rPr>
      </w:pPr>
      <w:r w:rsidRPr="00380EB3">
        <w:rPr>
          <w:rFonts w:ascii="Times New Roman" w:hAnsi="Times New Roman" w:cs="Times New Roman"/>
          <w:b/>
          <w:bCs/>
          <w:sz w:val="24"/>
          <w:szCs w:val="24"/>
        </w:rPr>
        <w:t>2. Seaduse eesmärk</w:t>
      </w:r>
    </w:p>
    <w:p w:rsidRPr="00380EB3" w:rsidR="00B71766" w:rsidP="00B71766" w:rsidRDefault="00B71766" w14:paraId="236797C0" w14:textId="77777777">
      <w:pPr>
        <w:spacing w:after="0" w:line="240" w:lineRule="auto"/>
        <w:jc w:val="both"/>
        <w:rPr>
          <w:rFonts w:ascii="Times New Roman" w:hAnsi="Times New Roman" w:eastAsia="Times New Roman" w:cs="Times New Roman"/>
          <w:color w:val="000000" w:themeColor="text1"/>
          <w:sz w:val="24"/>
          <w:szCs w:val="24"/>
        </w:rPr>
      </w:pPr>
    </w:p>
    <w:p w:rsidR="00B71766" w:rsidP="00B71766" w:rsidRDefault="00B71766" w14:paraId="58356FB9" w14:textId="52B49C41">
      <w:pPr>
        <w:spacing w:after="0" w:line="240" w:lineRule="auto"/>
        <w:jc w:val="both"/>
        <w:rPr>
          <w:rFonts w:ascii="Times New Roman" w:hAnsi="Times New Roman" w:eastAsia="Times New Roman" w:cs="Times New Roman"/>
          <w:sz w:val="24"/>
          <w:szCs w:val="24"/>
        </w:rPr>
      </w:pPr>
      <w:r w:rsidRPr="00380EB3">
        <w:rPr>
          <w:rFonts w:ascii="Times New Roman" w:hAnsi="Times New Roman" w:eastAsia="Times New Roman" w:cs="Times New Roman"/>
          <w:color w:val="000000" w:themeColor="text1"/>
          <w:sz w:val="24"/>
          <w:szCs w:val="24"/>
        </w:rPr>
        <w:t xml:space="preserve">Eelnõu </w:t>
      </w:r>
      <w:r>
        <w:rPr>
          <w:rFonts w:ascii="Times New Roman" w:hAnsi="Times New Roman" w:eastAsia="Times New Roman" w:cs="Times New Roman"/>
          <w:color w:val="000000" w:themeColor="text1"/>
          <w:sz w:val="24"/>
          <w:szCs w:val="24"/>
        </w:rPr>
        <w:t xml:space="preserve">eesmärk on </w:t>
      </w:r>
      <w:r w:rsidR="00A32201">
        <w:rPr>
          <w:rFonts w:ascii="Times New Roman" w:hAnsi="Times New Roman" w:eastAsia="Times New Roman" w:cs="Times New Roman"/>
          <w:color w:val="000000" w:themeColor="text1"/>
          <w:sz w:val="24"/>
          <w:szCs w:val="24"/>
        </w:rPr>
        <w:t>suurendada</w:t>
      </w:r>
      <w:r>
        <w:rPr>
          <w:rFonts w:ascii="Times New Roman" w:hAnsi="Times New Roman" w:eastAsia="Times New Roman" w:cs="Times New Roman"/>
          <w:color w:val="000000" w:themeColor="text1"/>
          <w:sz w:val="24"/>
          <w:szCs w:val="24"/>
          <w:lang w:val="et"/>
        </w:rPr>
        <w:t xml:space="preserve"> vedude efektiivsust ja vähendada kaubaveo keskkonnajalajälge</w:t>
      </w:r>
      <w:r w:rsidR="00A32201">
        <w:rPr>
          <w:rFonts w:ascii="Times New Roman" w:hAnsi="Times New Roman" w:eastAsia="Times New Roman" w:cs="Times New Roman"/>
          <w:color w:val="000000" w:themeColor="text1"/>
          <w:sz w:val="24"/>
          <w:szCs w:val="24"/>
          <w:lang w:val="et"/>
        </w:rPr>
        <w:t>. Selleks</w:t>
      </w:r>
      <w:r>
        <w:rPr>
          <w:rFonts w:ascii="Times New Roman" w:hAnsi="Times New Roman" w:eastAsia="Times New Roman" w:cs="Times New Roman"/>
          <w:color w:val="000000" w:themeColor="text1"/>
          <w:sz w:val="24"/>
          <w:szCs w:val="24"/>
        </w:rPr>
        <w:t xml:space="preserve"> lubatakse edaspidi jagatava veose vedamiseks eriveona </w:t>
      </w:r>
      <w:r w:rsidR="008C7BDE">
        <w:rPr>
          <w:rFonts w:ascii="Times New Roman" w:hAnsi="Times New Roman" w:eastAsia="Times New Roman" w:cs="Times New Roman"/>
          <w:color w:val="000000" w:themeColor="text1"/>
          <w:sz w:val="24"/>
          <w:szCs w:val="24"/>
        </w:rPr>
        <w:t xml:space="preserve">teeomaniku </w:t>
      </w:r>
      <w:r>
        <w:rPr>
          <w:rFonts w:ascii="Times New Roman" w:hAnsi="Times New Roman" w:eastAsia="Times New Roman" w:cs="Times New Roman"/>
          <w:color w:val="000000" w:themeColor="text1"/>
          <w:sz w:val="24"/>
          <w:szCs w:val="24"/>
        </w:rPr>
        <w:t>eriloa alusel teeliiklusesse</w:t>
      </w:r>
      <w:r>
        <w:rPr>
          <w:rFonts w:ascii="Times New Roman" w:hAnsi="Times New Roman" w:eastAsia="Times New Roman" w:cs="Times New Roman"/>
          <w:color w:val="000000" w:themeColor="text1"/>
          <w:sz w:val="24"/>
          <w:szCs w:val="24"/>
          <w:lang w:val="et"/>
        </w:rPr>
        <w:t xml:space="preserve"> senisest pikemad (kuni 25,25 meetrit) ja raskemad (kuni 60 tonni) autorongid. </w:t>
      </w:r>
      <w:r w:rsidRPr="00332973">
        <w:rPr>
          <w:rFonts w:ascii="Times New Roman" w:hAnsi="Times New Roman" w:eastAsia="Times New Roman" w:cs="Times New Roman"/>
          <w:sz w:val="24"/>
          <w:szCs w:val="24"/>
        </w:rPr>
        <w:t xml:space="preserve">Nii </w:t>
      </w:r>
      <w:proofErr w:type="spellStart"/>
      <w:r w:rsidRPr="00332973">
        <w:rPr>
          <w:rFonts w:ascii="Times New Roman" w:hAnsi="Times New Roman" w:eastAsia="Times New Roman" w:cs="Times New Roman"/>
          <w:sz w:val="24"/>
          <w:szCs w:val="24"/>
        </w:rPr>
        <w:t>EMS</w:t>
      </w:r>
      <w:r w:rsidR="00A32201">
        <w:rPr>
          <w:rFonts w:ascii="Times New Roman" w:hAnsi="Times New Roman" w:eastAsia="Times New Roman" w:cs="Times New Roman"/>
          <w:sz w:val="24"/>
          <w:szCs w:val="24"/>
        </w:rPr>
        <w:t>i</w:t>
      </w:r>
      <w:proofErr w:type="spellEnd"/>
      <w:r w:rsidRPr="00332973">
        <w:rPr>
          <w:rFonts w:ascii="Times New Roman" w:hAnsi="Times New Roman" w:eastAsia="Times New Roman" w:cs="Times New Roman"/>
          <w:sz w:val="24"/>
          <w:szCs w:val="24"/>
        </w:rPr>
        <w:t xml:space="preserve"> autorongide kasutuselevõtmine kui raskeveostel suur</w:t>
      </w:r>
      <w:r w:rsidR="00A32201">
        <w:rPr>
          <w:rFonts w:ascii="Times New Roman" w:hAnsi="Times New Roman" w:eastAsia="Times New Roman" w:cs="Times New Roman"/>
          <w:sz w:val="24"/>
          <w:szCs w:val="24"/>
        </w:rPr>
        <w:t>e</w:t>
      </w:r>
      <w:r w:rsidRPr="00332973">
        <w:rPr>
          <w:rFonts w:ascii="Times New Roman" w:hAnsi="Times New Roman" w:eastAsia="Times New Roman" w:cs="Times New Roman"/>
          <w:sz w:val="24"/>
          <w:szCs w:val="24"/>
        </w:rPr>
        <w:t xml:space="preserve">ma massi ja pikkuse </w:t>
      </w:r>
      <w:r w:rsidR="00A32201">
        <w:rPr>
          <w:rFonts w:ascii="Times New Roman" w:hAnsi="Times New Roman" w:eastAsia="Times New Roman" w:cs="Times New Roman"/>
          <w:sz w:val="24"/>
          <w:szCs w:val="24"/>
        </w:rPr>
        <w:t>lubamine</w:t>
      </w:r>
      <w:r w:rsidRPr="00332973">
        <w:rPr>
          <w:rFonts w:ascii="Times New Roman" w:hAnsi="Times New Roman" w:eastAsia="Times New Roman" w:cs="Times New Roman"/>
          <w:sz w:val="24"/>
          <w:szCs w:val="24"/>
        </w:rPr>
        <w:t xml:space="preserve"> aitavad kaasa veo efektiivsusele, väiksem veokulu toob kaasa konkurentsivõime kasvu, väheneb vedude </w:t>
      </w:r>
      <w:r>
        <w:rPr>
          <w:rFonts w:ascii="Times New Roman" w:hAnsi="Times New Roman" w:eastAsia="Times New Roman" w:cs="Times New Roman"/>
          <w:sz w:val="24"/>
          <w:szCs w:val="24"/>
        </w:rPr>
        <w:t xml:space="preserve">negatiivne </w:t>
      </w:r>
      <w:r w:rsidRPr="00332973">
        <w:rPr>
          <w:rFonts w:ascii="Times New Roman" w:hAnsi="Times New Roman" w:eastAsia="Times New Roman" w:cs="Times New Roman"/>
          <w:sz w:val="24"/>
          <w:szCs w:val="24"/>
        </w:rPr>
        <w:t>keskkonnamõju, kuna sama koguse kauba vedamiseks tuleb läbida vähem kilomeetreid</w:t>
      </w:r>
      <w:r w:rsidR="00A32201">
        <w:rPr>
          <w:rFonts w:ascii="Times New Roman" w:hAnsi="Times New Roman" w:eastAsia="Times New Roman" w:cs="Times New Roman"/>
          <w:sz w:val="24"/>
          <w:szCs w:val="24"/>
        </w:rPr>
        <w:t>. S</w:t>
      </w:r>
      <w:r w:rsidRPr="00332973">
        <w:rPr>
          <w:rFonts w:ascii="Times New Roman" w:hAnsi="Times New Roman" w:eastAsia="Times New Roman" w:cs="Times New Roman"/>
          <w:sz w:val="24"/>
          <w:szCs w:val="24"/>
        </w:rPr>
        <w:t xml:space="preserve">eega väheneb heitmete hulk ning väheneb veokite hulk teedel, mis omakorda mõjutab ka liiklusohutust. </w:t>
      </w:r>
      <w:r w:rsidR="00A32201">
        <w:rPr>
          <w:rFonts w:ascii="Times New Roman" w:hAnsi="Times New Roman" w:eastAsia="Times New Roman" w:cs="Times New Roman"/>
          <w:sz w:val="24"/>
          <w:szCs w:val="24"/>
        </w:rPr>
        <w:t>Samuti</w:t>
      </w:r>
      <w:r>
        <w:rPr>
          <w:rFonts w:ascii="Times New Roman" w:hAnsi="Times New Roman" w:eastAsia="Times New Roman" w:cs="Times New Roman"/>
          <w:sz w:val="24"/>
          <w:szCs w:val="24"/>
        </w:rPr>
        <w:t xml:space="preserve"> aitab muudatus leevendada </w:t>
      </w:r>
      <w:r w:rsidRPr="00332973">
        <w:rPr>
          <w:rFonts w:ascii="Times New Roman" w:hAnsi="Times New Roman" w:eastAsia="Times New Roman" w:cs="Times New Roman"/>
          <w:sz w:val="24"/>
          <w:szCs w:val="24"/>
        </w:rPr>
        <w:t xml:space="preserve">veondussektoris </w:t>
      </w:r>
      <w:r>
        <w:rPr>
          <w:rFonts w:ascii="Times New Roman" w:hAnsi="Times New Roman" w:eastAsia="Times New Roman" w:cs="Times New Roman"/>
          <w:sz w:val="24"/>
          <w:szCs w:val="24"/>
        </w:rPr>
        <w:t xml:space="preserve">esinevat </w:t>
      </w:r>
      <w:r w:rsidRPr="00332973">
        <w:rPr>
          <w:rFonts w:ascii="Times New Roman" w:hAnsi="Times New Roman" w:eastAsia="Times New Roman" w:cs="Times New Roman"/>
          <w:sz w:val="24"/>
          <w:szCs w:val="24"/>
        </w:rPr>
        <w:t>autojuhtide puudus</w:t>
      </w:r>
      <w:r>
        <w:rPr>
          <w:rFonts w:ascii="Times New Roman" w:hAnsi="Times New Roman" w:eastAsia="Times New Roman" w:cs="Times New Roman"/>
          <w:sz w:val="24"/>
          <w:szCs w:val="24"/>
        </w:rPr>
        <w:t>t</w:t>
      </w:r>
      <w:r w:rsidRPr="00332973">
        <w:rPr>
          <w:rFonts w:ascii="Times New Roman" w:hAnsi="Times New Roman" w:eastAsia="Times New Roman" w:cs="Times New Roman"/>
          <w:sz w:val="24"/>
          <w:szCs w:val="24"/>
        </w:rPr>
        <w:t>.</w:t>
      </w:r>
    </w:p>
    <w:p w:rsidR="00B71766" w:rsidP="00B71766" w:rsidRDefault="00B71766" w14:paraId="150BF748" w14:textId="77777777">
      <w:pPr>
        <w:spacing w:after="0" w:line="240" w:lineRule="auto"/>
        <w:jc w:val="both"/>
        <w:rPr>
          <w:rFonts w:ascii="Times New Roman" w:hAnsi="Times New Roman" w:eastAsia="Times New Roman" w:cs="Times New Roman"/>
          <w:sz w:val="24"/>
          <w:szCs w:val="24"/>
        </w:rPr>
      </w:pPr>
    </w:p>
    <w:p w:rsidR="00B71766" w:rsidP="00B71766" w:rsidRDefault="00B71766" w14:paraId="071A4E4A" w14:textId="75F757BA">
      <w:pPr>
        <w:spacing w:after="0" w:line="240" w:lineRule="auto"/>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 xml:space="preserve">Ka </w:t>
      </w:r>
      <w:r w:rsidR="00A32201">
        <w:rPr>
          <w:rFonts w:ascii="Times New Roman" w:hAnsi="Times New Roman" w:eastAsia="Times New Roman" w:cs="Times New Roman"/>
          <w:color w:val="000000" w:themeColor="text1"/>
          <w:sz w:val="24"/>
          <w:szCs w:val="24"/>
        </w:rPr>
        <w:t>„T</w:t>
      </w:r>
      <w:r w:rsidRPr="00EB7BF5">
        <w:rPr>
          <w:rFonts w:ascii="Times New Roman" w:hAnsi="Times New Roman" w:eastAsia="Times New Roman" w:cs="Times New Roman"/>
          <w:color w:val="000000" w:themeColor="text1"/>
          <w:sz w:val="24"/>
          <w:szCs w:val="24"/>
        </w:rPr>
        <w:t>ranspordi ja liikuvuse arengukava 2021–2035</w:t>
      </w:r>
      <w:r w:rsidR="00A32201">
        <w:rPr>
          <w:rFonts w:ascii="Times New Roman" w:hAnsi="Times New Roman" w:eastAsia="Times New Roman" w:cs="Times New Roman"/>
          <w:color w:val="000000" w:themeColor="text1"/>
          <w:sz w:val="24"/>
          <w:szCs w:val="24"/>
        </w:rPr>
        <w:t>“</w:t>
      </w:r>
      <w:r>
        <w:rPr>
          <w:rStyle w:val="Allmrkuseviide"/>
          <w:rFonts w:ascii="Times New Roman" w:hAnsi="Times New Roman" w:eastAsia="Times New Roman"/>
          <w:color w:val="000000" w:themeColor="text1"/>
          <w:sz w:val="24"/>
          <w:szCs w:val="24"/>
        </w:rPr>
        <w:footnoteReference w:id="4"/>
      </w:r>
      <w:r w:rsidRPr="00A213C7">
        <w:rPr>
          <w:rFonts w:ascii="Times New Roman" w:hAnsi="Times New Roman" w:eastAsia="Times New Roman" w:cs="Times New Roman"/>
          <w:color w:val="000000" w:themeColor="text1"/>
          <w:sz w:val="24"/>
          <w:szCs w:val="24"/>
        </w:rPr>
        <w:t xml:space="preserve"> üks põhieesmär</w:t>
      </w:r>
      <w:r w:rsidR="00A32201">
        <w:rPr>
          <w:rFonts w:ascii="Times New Roman" w:hAnsi="Times New Roman" w:eastAsia="Times New Roman" w:cs="Times New Roman"/>
          <w:color w:val="000000" w:themeColor="text1"/>
          <w:sz w:val="24"/>
          <w:szCs w:val="24"/>
        </w:rPr>
        <w:t>ke</w:t>
      </w:r>
      <w:r w:rsidRPr="00A213C7">
        <w:rPr>
          <w:rFonts w:ascii="Times New Roman" w:hAnsi="Times New Roman" w:eastAsia="Times New Roman" w:cs="Times New Roman"/>
          <w:color w:val="000000" w:themeColor="text1"/>
          <w:sz w:val="24"/>
          <w:szCs w:val="24"/>
        </w:rPr>
        <w:t xml:space="preserve"> on suurendada transpordisüsteemi konkurentsivõimet, arendades seda säästvalt, nutikalt ja kulutõhusalt, vähendades samal ajal keskkonnajalajälge ning parandades liiklusohutust. Kasvav nõudlus efektiivsema ja konkurentsivõimelisema kaubaveo järele ning </w:t>
      </w:r>
      <w:proofErr w:type="spellStart"/>
      <w:r w:rsidRPr="00A213C7">
        <w:rPr>
          <w:rFonts w:ascii="Times New Roman" w:hAnsi="Times New Roman" w:eastAsia="Times New Roman" w:cs="Times New Roman"/>
          <w:color w:val="000000" w:themeColor="text1"/>
          <w:sz w:val="24"/>
          <w:szCs w:val="24"/>
        </w:rPr>
        <w:t>EMS</w:t>
      </w:r>
      <w:r w:rsidR="00A32201">
        <w:rPr>
          <w:rFonts w:ascii="Times New Roman" w:hAnsi="Times New Roman" w:eastAsia="Times New Roman" w:cs="Times New Roman"/>
          <w:color w:val="000000" w:themeColor="text1"/>
          <w:sz w:val="24"/>
          <w:szCs w:val="24"/>
        </w:rPr>
        <w:t>i</w:t>
      </w:r>
      <w:proofErr w:type="spellEnd"/>
      <w:r w:rsidRPr="00A213C7">
        <w:rPr>
          <w:rFonts w:ascii="Times New Roman" w:hAnsi="Times New Roman" w:eastAsia="Times New Roman" w:cs="Times New Roman"/>
          <w:color w:val="000000" w:themeColor="text1"/>
          <w:sz w:val="24"/>
          <w:szCs w:val="24"/>
        </w:rPr>
        <w:t xml:space="preserve"> autorongide potentsiaal sellele vajadusele vastata toovad esile vajaduse </w:t>
      </w:r>
      <w:r>
        <w:rPr>
          <w:rFonts w:ascii="Times New Roman" w:hAnsi="Times New Roman" w:eastAsia="Times New Roman" w:cs="Times New Roman"/>
          <w:color w:val="000000" w:themeColor="text1"/>
          <w:sz w:val="24"/>
          <w:szCs w:val="24"/>
        </w:rPr>
        <w:t>lubada</w:t>
      </w:r>
      <w:r w:rsidRPr="00A213C7">
        <w:rPr>
          <w:rFonts w:ascii="Times New Roman" w:hAnsi="Times New Roman" w:eastAsia="Times New Roman" w:cs="Times New Roman"/>
          <w:color w:val="000000" w:themeColor="text1"/>
          <w:sz w:val="24"/>
          <w:szCs w:val="24"/>
        </w:rPr>
        <w:t xml:space="preserve"> suurema mahutavusega veoki</w:t>
      </w:r>
      <w:r>
        <w:rPr>
          <w:rFonts w:ascii="Times New Roman" w:hAnsi="Times New Roman" w:eastAsia="Times New Roman" w:cs="Times New Roman"/>
          <w:color w:val="000000" w:themeColor="text1"/>
          <w:sz w:val="24"/>
          <w:szCs w:val="24"/>
        </w:rPr>
        <w:t>d</w:t>
      </w:r>
      <w:r w:rsidRPr="00A213C7">
        <w:rPr>
          <w:rFonts w:ascii="Times New Roman" w:hAnsi="Times New Roman" w:eastAsia="Times New Roman" w:cs="Times New Roman"/>
          <w:color w:val="000000" w:themeColor="text1"/>
          <w:sz w:val="24"/>
          <w:szCs w:val="24"/>
        </w:rPr>
        <w:t xml:space="preserve"> Eesti teedele</w:t>
      </w:r>
      <w:r w:rsidR="002703F6">
        <w:rPr>
          <w:rFonts w:ascii="Times New Roman" w:hAnsi="Times New Roman" w:eastAsia="Times New Roman" w:cs="Times New Roman"/>
          <w:color w:val="000000" w:themeColor="text1"/>
          <w:sz w:val="24"/>
          <w:szCs w:val="24"/>
        </w:rPr>
        <w:t>, kus on selleks sobi</w:t>
      </w:r>
      <w:r w:rsidR="00695C82">
        <w:rPr>
          <w:rFonts w:ascii="Times New Roman" w:hAnsi="Times New Roman" w:eastAsia="Times New Roman" w:cs="Times New Roman"/>
          <w:color w:val="000000" w:themeColor="text1"/>
          <w:sz w:val="24"/>
          <w:szCs w:val="24"/>
        </w:rPr>
        <w:t>vad</w:t>
      </w:r>
      <w:r w:rsidR="002703F6">
        <w:rPr>
          <w:rFonts w:ascii="Times New Roman" w:hAnsi="Times New Roman" w:eastAsia="Times New Roman" w:cs="Times New Roman"/>
          <w:color w:val="000000" w:themeColor="text1"/>
          <w:sz w:val="24"/>
          <w:szCs w:val="24"/>
        </w:rPr>
        <w:t xml:space="preserve"> tingimused</w:t>
      </w:r>
      <w:r w:rsidRPr="00A213C7">
        <w:rPr>
          <w:rFonts w:ascii="Times New Roman" w:hAnsi="Times New Roman" w:eastAsia="Times New Roman" w:cs="Times New Roman"/>
          <w:color w:val="000000" w:themeColor="text1"/>
          <w:sz w:val="24"/>
          <w:szCs w:val="24"/>
        </w:rPr>
        <w:t xml:space="preserve">. </w:t>
      </w:r>
      <w:r w:rsidRPr="00C53D07">
        <w:rPr>
          <w:rFonts w:ascii="Times New Roman" w:hAnsi="Times New Roman" w:eastAsia="Times New Roman" w:cs="Times New Roman"/>
          <w:color w:val="000000" w:themeColor="text1"/>
          <w:sz w:val="24"/>
          <w:szCs w:val="24"/>
        </w:rPr>
        <w:t>Mit</w:t>
      </w:r>
      <w:r w:rsidR="00A32201">
        <w:rPr>
          <w:rFonts w:ascii="Times New Roman" w:hAnsi="Times New Roman" w:eastAsia="Times New Roman" w:cs="Times New Roman"/>
          <w:color w:val="000000" w:themeColor="text1"/>
          <w:sz w:val="24"/>
          <w:szCs w:val="24"/>
        </w:rPr>
        <w:t>mel</w:t>
      </w:r>
      <w:r w:rsidRPr="00C53D07">
        <w:rPr>
          <w:rFonts w:ascii="Times New Roman" w:hAnsi="Times New Roman" w:eastAsia="Times New Roman" w:cs="Times New Roman"/>
          <w:color w:val="000000" w:themeColor="text1"/>
          <w:sz w:val="24"/>
          <w:szCs w:val="24"/>
        </w:rPr>
        <w:t xml:space="preserve"> Euroopa Liidu liikmesrii</w:t>
      </w:r>
      <w:r w:rsidR="00D009F0">
        <w:rPr>
          <w:rFonts w:ascii="Times New Roman" w:hAnsi="Times New Roman" w:eastAsia="Times New Roman" w:cs="Times New Roman"/>
          <w:color w:val="000000" w:themeColor="text1"/>
          <w:sz w:val="24"/>
          <w:szCs w:val="24"/>
        </w:rPr>
        <w:t>gil on</w:t>
      </w:r>
      <w:r w:rsidRPr="00C53D07">
        <w:rPr>
          <w:rFonts w:ascii="Times New Roman" w:hAnsi="Times New Roman" w:eastAsia="Times New Roman" w:cs="Times New Roman"/>
          <w:color w:val="000000" w:themeColor="text1"/>
          <w:sz w:val="24"/>
          <w:szCs w:val="24"/>
        </w:rPr>
        <w:t xml:space="preserve"> kogemus </w:t>
      </w:r>
      <w:proofErr w:type="spellStart"/>
      <w:r w:rsidRPr="00C53D07">
        <w:rPr>
          <w:rFonts w:ascii="Times New Roman" w:hAnsi="Times New Roman" w:eastAsia="Times New Roman" w:cs="Times New Roman"/>
          <w:color w:val="000000" w:themeColor="text1"/>
          <w:sz w:val="24"/>
          <w:szCs w:val="24"/>
        </w:rPr>
        <w:t>EMS</w:t>
      </w:r>
      <w:r w:rsidR="00D009F0">
        <w:rPr>
          <w:rFonts w:ascii="Times New Roman" w:hAnsi="Times New Roman" w:eastAsia="Times New Roman" w:cs="Times New Roman"/>
          <w:color w:val="000000" w:themeColor="text1"/>
          <w:sz w:val="24"/>
          <w:szCs w:val="24"/>
        </w:rPr>
        <w:t>i</w:t>
      </w:r>
      <w:proofErr w:type="spellEnd"/>
      <w:r w:rsidRPr="00C53D07">
        <w:rPr>
          <w:rFonts w:ascii="Times New Roman" w:hAnsi="Times New Roman" w:eastAsia="Times New Roman" w:cs="Times New Roman"/>
          <w:color w:val="000000" w:themeColor="text1"/>
          <w:sz w:val="24"/>
          <w:szCs w:val="24"/>
        </w:rPr>
        <w:t xml:space="preserve"> autorongidega, mis </w:t>
      </w:r>
      <w:r w:rsidR="002703F6">
        <w:rPr>
          <w:rFonts w:ascii="Times New Roman" w:hAnsi="Times New Roman" w:eastAsia="Times New Roman" w:cs="Times New Roman"/>
          <w:color w:val="000000" w:themeColor="text1"/>
          <w:sz w:val="24"/>
          <w:szCs w:val="24"/>
        </w:rPr>
        <w:t xml:space="preserve">on </w:t>
      </w:r>
      <w:r w:rsidRPr="00C53D07">
        <w:rPr>
          <w:rFonts w:ascii="Times New Roman" w:hAnsi="Times New Roman" w:eastAsia="Times New Roman" w:cs="Times New Roman"/>
          <w:color w:val="000000" w:themeColor="text1"/>
          <w:sz w:val="24"/>
          <w:szCs w:val="24"/>
        </w:rPr>
        <w:t>näi</w:t>
      </w:r>
      <w:r w:rsidR="002703F6">
        <w:rPr>
          <w:rFonts w:ascii="Times New Roman" w:hAnsi="Times New Roman" w:eastAsia="Times New Roman" w:cs="Times New Roman"/>
          <w:color w:val="000000" w:themeColor="text1"/>
          <w:sz w:val="24"/>
          <w:szCs w:val="24"/>
        </w:rPr>
        <w:t>danud</w:t>
      </w:r>
      <w:r w:rsidRPr="00C53D07">
        <w:rPr>
          <w:rFonts w:ascii="Times New Roman" w:hAnsi="Times New Roman" w:eastAsia="Times New Roman" w:cs="Times New Roman"/>
          <w:color w:val="000000" w:themeColor="text1"/>
          <w:sz w:val="24"/>
          <w:szCs w:val="24"/>
        </w:rPr>
        <w:t xml:space="preserve"> selliste süsteemide </w:t>
      </w:r>
      <w:r w:rsidR="002703F6">
        <w:rPr>
          <w:rFonts w:ascii="Times New Roman" w:hAnsi="Times New Roman" w:eastAsia="Times New Roman" w:cs="Times New Roman"/>
          <w:color w:val="000000" w:themeColor="text1"/>
          <w:sz w:val="24"/>
          <w:szCs w:val="24"/>
        </w:rPr>
        <w:t>kasutamise otstarbekust</w:t>
      </w:r>
      <w:r w:rsidRPr="00C53D07">
        <w:rPr>
          <w:rFonts w:ascii="Times New Roman" w:hAnsi="Times New Roman" w:eastAsia="Times New Roman" w:cs="Times New Roman"/>
          <w:color w:val="000000" w:themeColor="text1"/>
          <w:sz w:val="24"/>
          <w:szCs w:val="24"/>
        </w:rPr>
        <w:t>.</w:t>
      </w:r>
      <w:r>
        <w:rPr>
          <w:rFonts w:ascii="Times New Roman" w:hAnsi="Times New Roman" w:eastAsia="Times New Roman" w:cs="Times New Roman"/>
          <w:color w:val="000000" w:themeColor="text1"/>
          <w:sz w:val="24"/>
          <w:szCs w:val="24"/>
        </w:rPr>
        <w:t xml:space="preserve"> Kaks </w:t>
      </w:r>
      <w:proofErr w:type="spellStart"/>
      <w:r>
        <w:rPr>
          <w:rFonts w:ascii="Times New Roman" w:hAnsi="Times New Roman" w:eastAsia="Times New Roman" w:cs="Times New Roman"/>
          <w:color w:val="000000" w:themeColor="text1"/>
          <w:sz w:val="24"/>
          <w:szCs w:val="24"/>
        </w:rPr>
        <w:t>EMS</w:t>
      </w:r>
      <w:r w:rsidR="00D009F0">
        <w:rPr>
          <w:rFonts w:ascii="Times New Roman" w:hAnsi="Times New Roman" w:eastAsia="Times New Roman" w:cs="Times New Roman"/>
          <w:color w:val="000000" w:themeColor="text1"/>
          <w:sz w:val="24"/>
          <w:szCs w:val="24"/>
        </w:rPr>
        <w:t>i</w:t>
      </w:r>
      <w:proofErr w:type="spellEnd"/>
      <w:r>
        <w:rPr>
          <w:rFonts w:ascii="Times New Roman" w:hAnsi="Times New Roman" w:eastAsia="Times New Roman" w:cs="Times New Roman"/>
          <w:color w:val="000000" w:themeColor="text1"/>
          <w:sz w:val="24"/>
          <w:szCs w:val="24"/>
        </w:rPr>
        <w:t xml:space="preserve"> autorongi (kuni 25,25 meetrit) asendavad kolme tavakoosseisu autorongi (poolhaagisega kuni 16,5 meetrit) ehk selline transpordiviis on oluliselt säästlikum.</w:t>
      </w:r>
    </w:p>
    <w:p w:rsidR="00B71766" w:rsidP="00B71766" w:rsidRDefault="00B71766" w14:paraId="173A2B27" w14:textId="77777777">
      <w:pPr>
        <w:spacing w:after="0" w:line="240" w:lineRule="auto"/>
        <w:jc w:val="both"/>
        <w:rPr>
          <w:rFonts w:ascii="Times New Roman" w:hAnsi="Times New Roman" w:eastAsia="Times New Roman" w:cs="Times New Roman"/>
          <w:color w:val="000000" w:themeColor="text1"/>
          <w:sz w:val="24"/>
          <w:szCs w:val="24"/>
        </w:rPr>
      </w:pPr>
    </w:p>
    <w:p w:rsidR="00B71766" w:rsidP="00B71766" w:rsidRDefault="00B71766" w14:paraId="2D962879" w14:textId="4CB00FDC">
      <w:pPr>
        <w:spacing w:after="0" w:line="240" w:lineRule="auto"/>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lang w:val="et"/>
        </w:rPr>
        <w:t>Sõidukite</w:t>
      </w:r>
      <w:r>
        <w:rPr>
          <w:rFonts w:ascii="Times New Roman" w:hAnsi="Times New Roman" w:eastAsia="Times New Roman" w:cs="Times New Roman"/>
          <w:color w:val="000000" w:themeColor="text1"/>
          <w:sz w:val="24"/>
          <w:szCs w:val="24"/>
        </w:rPr>
        <w:t xml:space="preserve"> ja autorongide maksimaalmõõtmed ja lubatud suurimad tegelikud massid</w:t>
      </w:r>
      <w:r>
        <w:rPr>
          <w:rFonts w:ascii="Times New Roman" w:hAnsi="Times New Roman" w:eastAsia="Times New Roman" w:cs="Times New Roman"/>
          <w:color w:val="000000" w:themeColor="text1"/>
          <w:sz w:val="24"/>
          <w:szCs w:val="24"/>
          <w:lang w:val="et"/>
        </w:rPr>
        <w:t xml:space="preserve"> on kehtestatud majandus- ja kommunikatsiooniministri 13.06.2011 määruse nr 42 „</w:t>
      </w:r>
      <w:r w:rsidRPr="003E145C">
        <w:rPr>
          <w:rFonts w:ascii="Times New Roman" w:hAnsi="Times New Roman" w:eastAsia="Times New Roman" w:cs="Times New Roman"/>
          <w:color w:val="000000" w:themeColor="text1"/>
          <w:sz w:val="24"/>
          <w:szCs w:val="24"/>
        </w:rPr>
        <w:t xml:space="preserve">Mootorsõiduki ja selle haagise </w:t>
      </w:r>
      <w:proofErr w:type="spellStart"/>
      <w:r w:rsidRPr="003E145C">
        <w:rPr>
          <w:rFonts w:ascii="Times New Roman" w:hAnsi="Times New Roman" w:eastAsia="Times New Roman" w:cs="Times New Roman"/>
          <w:color w:val="000000" w:themeColor="text1"/>
          <w:sz w:val="24"/>
          <w:szCs w:val="24"/>
        </w:rPr>
        <w:t>tehnonõuded</w:t>
      </w:r>
      <w:proofErr w:type="spellEnd"/>
      <w:r w:rsidRPr="003E145C">
        <w:rPr>
          <w:rFonts w:ascii="Times New Roman" w:hAnsi="Times New Roman" w:eastAsia="Times New Roman" w:cs="Times New Roman"/>
          <w:color w:val="000000" w:themeColor="text1"/>
          <w:sz w:val="24"/>
          <w:szCs w:val="24"/>
        </w:rPr>
        <w:t xml:space="preserve"> ning nõuded varustusele“</w:t>
      </w:r>
      <w:r>
        <w:rPr>
          <w:rFonts w:ascii="Times New Roman" w:hAnsi="Times New Roman" w:eastAsia="Times New Roman" w:cs="Times New Roman"/>
          <w:color w:val="000000" w:themeColor="text1"/>
          <w:sz w:val="24"/>
          <w:szCs w:val="24"/>
        </w:rPr>
        <w:t xml:space="preserve"> lisaga 1 ning sellega on Eesti õigusesse üle võetud </w:t>
      </w:r>
      <w:r w:rsidRPr="002D2561" w:rsidR="00D009F0">
        <w:rPr>
          <w:rFonts w:ascii="Times New Roman" w:hAnsi="Times New Roman" w:eastAsia="Times New Roman" w:cs="Times New Roman"/>
          <w:color w:val="000000" w:themeColor="text1"/>
          <w:sz w:val="24"/>
          <w:szCs w:val="24"/>
        </w:rPr>
        <w:t>n</w:t>
      </w:r>
      <w:r w:rsidRPr="00CB533F">
        <w:rPr>
          <w:rFonts w:ascii="Times New Roman" w:hAnsi="Times New Roman" w:eastAsia="Times New Roman" w:cs="Times New Roman"/>
          <w:color w:val="000000" w:themeColor="text1"/>
          <w:sz w:val="24"/>
          <w:szCs w:val="24"/>
        </w:rPr>
        <w:t xml:space="preserve">õukogu </w:t>
      </w:r>
      <w:r>
        <w:rPr>
          <w:rFonts w:ascii="Times New Roman" w:hAnsi="Times New Roman" w:eastAsia="Times New Roman" w:cs="Times New Roman"/>
          <w:color w:val="000000" w:themeColor="text1"/>
          <w:sz w:val="24"/>
          <w:szCs w:val="24"/>
          <w:lang w:val="et"/>
        </w:rPr>
        <w:t xml:space="preserve">direktiiv 96/53/EÜ, </w:t>
      </w:r>
      <w:r w:rsidRPr="00D1013F">
        <w:rPr>
          <w:rFonts w:hint="eastAsia" w:ascii="Times New Roman" w:hAnsi="Times New Roman" w:eastAsia="Times New Roman" w:cs="Times New Roman"/>
          <w:color w:val="000000" w:themeColor="text1"/>
          <w:sz w:val="24"/>
          <w:szCs w:val="24"/>
        </w:rPr>
        <w:t>millega kehtestatakse teatavatele ühenduses liikuvatele maanteesõidukitele rii</w:t>
      </w:r>
      <w:r w:rsidR="00D009F0">
        <w:rPr>
          <w:rFonts w:ascii="Times New Roman" w:hAnsi="Times New Roman" w:eastAsia="Times New Roman" w:cs="Times New Roman"/>
          <w:color w:val="000000" w:themeColor="text1"/>
          <w:sz w:val="24"/>
          <w:szCs w:val="24"/>
        </w:rPr>
        <w:t>gisiseses</w:t>
      </w:r>
      <w:r w:rsidRPr="00D1013F">
        <w:rPr>
          <w:rFonts w:hint="eastAsia" w:ascii="Times New Roman" w:hAnsi="Times New Roman" w:eastAsia="Times New Roman" w:cs="Times New Roman"/>
          <w:color w:val="000000" w:themeColor="text1"/>
          <w:sz w:val="24"/>
          <w:szCs w:val="24"/>
        </w:rPr>
        <w:t xml:space="preserve"> ja rahvusvahelises liikluses lubatud maksimaalmõõtmed ning rahvusvahelises liikluses lubatud täismass</w:t>
      </w:r>
      <w:r>
        <w:rPr>
          <w:rFonts w:ascii="Times New Roman" w:hAnsi="Times New Roman" w:eastAsia="Times New Roman" w:cs="Times New Roman"/>
          <w:color w:val="000000" w:themeColor="text1"/>
          <w:sz w:val="24"/>
          <w:szCs w:val="24"/>
        </w:rPr>
        <w:t>.</w:t>
      </w:r>
    </w:p>
    <w:p w:rsidR="00B71766" w:rsidP="00B71766" w:rsidRDefault="00B71766" w14:paraId="749B715C" w14:textId="77777777">
      <w:pPr>
        <w:spacing w:after="0" w:line="240" w:lineRule="auto"/>
        <w:jc w:val="both"/>
        <w:rPr>
          <w:rFonts w:ascii="Times New Roman" w:hAnsi="Times New Roman" w:eastAsia="Times New Roman" w:cs="Times New Roman"/>
          <w:color w:val="000000" w:themeColor="text1"/>
          <w:sz w:val="24"/>
          <w:szCs w:val="24"/>
        </w:rPr>
      </w:pPr>
    </w:p>
    <w:p w:rsidR="00B71766" w:rsidP="00B71766" w:rsidRDefault="00D009F0" w14:paraId="0A58DA99" w14:textId="533B2B0F">
      <w:pPr>
        <w:spacing w:after="0" w:line="240" w:lineRule="auto"/>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N</w:t>
      </w:r>
      <w:r w:rsidR="00B71766">
        <w:rPr>
          <w:rFonts w:ascii="Times New Roman" w:hAnsi="Times New Roman" w:eastAsia="Times New Roman" w:cs="Times New Roman"/>
          <w:color w:val="000000" w:themeColor="text1"/>
          <w:sz w:val="24"/>
          <w:szCs w:val="24"/>
        </w:rPr>
        <w:t>imetatud õigusaktide</w:t>
      </w:r>
      <w:r>
        <w:rPr>
          <w:rFonts w:ascii="Times New Roman" w:hAnsi="Times New Roman" w:eastAsia="Times New Roman" w:cs="Times New Roman"/>
          <w:color w:val="000000" w:themeColor="text1"/>
          <w:sz w:val="24"/>
          <w:szCs w:val="24"/>
        </w:rPr>
        <w:t xml:space="preserve"> kohaselt</w:t>
      </w:r>
      <w:r w:rsidR="00B71766">
        <w:rPr>
          <w:rFonts w:ascii="Times New Roman" w:hAnsi="Times New Roman" w:eastAsia="Times New Roman" w:cs="Times New Roman"/>
          <w:color w:val="000000" w:themeColor="text1"/>
          <w:sz w:val="24"/>
          <w:szCs w:val="24"/>
        </w:rPr>
        <w:t xml:space="preserve"> võib tavapäraselt Eesti teedel liigelda autorong pikkusega kuni 18,75 meetrit (poolhaagisega kuni 16,5 meetrit) ning lubatud suurima tegeliku massiga kuni 44 tonni sõltuvalt telgede arvust. Kui soovitakse liigelda pikemate ja raskemate sõidukite või autorongidega, on tegemist raske- või suurveosega, millega liiklemiseks on vaja eriluba. Ka ei saa tavapärasest suuremate sõidukite ja autorongidega liigelda kõikidel teedel, vaid selleks on teeomanikud (riigiteedel TRAM ning kohalik</w:t>
      </w:r>
      <w:r w:rsidR="00513832">
        <w:rPr>
          <w:rFonts w:ascii="Times New Roman" w:hAnsi="Times New Roman" w:eastAsia="Times New Roman" w:cs="Times New Roman"/>
          <w:color w:val="000000" w:themeColor="text1"/>
          <w:sz w:val="24"/>
          <w:szCs w:val="24"/>
        </w:rPr>
        <w:t>u</w:t>
      </w:r>
      <w:r w:rsidR="00B71766">
        <w:rPr>
          <w:rFonts w:ascii="Times New Roman" w:hAnsi="Times New Roman" w:eastAsia="Times New Roman" w:cs="Times New Roman"/>
          <w:color w:val="000000" w:themeColor="text1"/>
          <w:sz w:val="24"/>
          <w:szCs w:val="24"/>
        </w:rPr>
        <w:t>l teel kohaliku omavalitsuse üksus) kaardistanud teekoridorid, kus võimaldatakse eriveostel liigelda</w:t>
      </w:r>
      <w:r>
        <w:rPr>
          <w:rFonts w:ascii="Times New Roman" w:hAnsi="Times New Roman" w:eastAsia="Times New Roman" w:cs="Times New Roman"/>
          <w:color w:val="000000" w:themeColor="text1"/>
          <w:sz w:val="24"/>
          <w:szCs w:val="24"/>
        </w:rPr>
        <w:t>, arvestades</w:t>
      </w:r>
      <w:r w:rsidR="00B71766">
        <w:rPr>
          <w:rFonts w:ascii="Times New Roman" w:hAnsi="Times New Roman" w:eastAsia="Times New Roman" w:cs="Times New Roman"/>
          <w:color w:val="000000" w:themeColor="text1"/>
          <w:sz w:val="24"/>
          <w:szCs w:val="24"/>
        </w:rPr>
        <w:t xml:space="preserve"> eelkõige tee ja sildade kandevõimet.</w:t>
      </w:r>
      <w:r w:rsidR="00F110F2">
        <w:rPr>
          <w:rFonts w:ascii="Times New Roman" w:hAnsi="Times New Roman" w:eastAsia="Times New Roman" w:cs="Times New Roman"/>
          <w:color w:val="000000" w:themeColor="text1"/>
          <w:sz w:val="24"/>
          <w:szCs w:val="24"/>
        </w:rPr>
        <w:t xml:space="preserve"> </w:t>
      </w:r>
      <w:r w:rsidR="008B783E">
        <w:rPr>
          <w:rFonts w:ascii="Times New Roman" w:hAnsi="Times New Roman" w:eastAsia="Times New Roman" w:cs="Times New Roman"/>
          <w:color w:val="000000" w:themeColor="text1"/>
          <w:sz w:val="24"/>
          <w:szCs w:val="24"/>
        </w:rPr>
        <w:t>Vajaduse</w:t>
      </w:r>
      <w:r>
        <w:rPr>
          <w:rFonts w:ascii="Times New Roman" w:hAnsi="Times New Roman" w:eastAsia="Times New Roman" w:cs="Times New Roman"/>
          <w:color w:val="000000" w:themeColor="text1"/>
          <w:sz w:val="24"/>
          <w:szCs w:val="24"/>
        </w:rPr>
        <w:t xml:space="preserve"> korra</w:t>
      </w:r>
      <w:r w:rsidR="008B783E">
        <w:rPr>
          <w:rFonts w:ascii="Times New Roman" w:hAnsi="Times New Roman" w:eastAsia="Times New Roman" w:cs="Times New Roman"/>
          <w:color w:val="000000" w:themeColor="text1"/>
          <w:sz w:val="24"/>
          <w:szCs w:val="24"/>
        </w:rPr>
        <w:t>l antakse eriluba konkreetsele teelõigule juhtumi</w:t>
      </w:r>
      <w:r>
        <w:rPr>
          <w:rFonts w:ascii="Times New Roman" w:hAnsi="Times New Roman" w:eastAsia="Times New Roman" w:cs="Times New Roman"/>
          <w:color w:val="000000" w:themeColor="text1"/>
          <w:sz w:val="24"/>
          <w:szCs w:val="24"/>
        </w:rPr>
        <w:t xml:space="preserve"> </w:t>
      </w:r>
      <w:r w:rsidR="008B783E">
        <w:rPr>
          <w:rFonts w:ascii="Times New Roman" w:hAnsi="Times New Roman" w:eastAsia="Times New Roman" w:cs="Times New Roman"/>
          <w:color w:val="000000" w:themeColor="text1"/>
          <w:sz w:val="24"/>
          <w:szCs w:val="24"/>
        </w:rPr>
        <w:t>põh</w:t>
      </w:r>
      <w:r>
        <w:rPr>
          <w:rFonts w:ascii="Times New Roman" w:hAnsi="Times New Roman" w:eastAsia="Times New Roman" w:cs="Times New Roman"/>
          <w:color w:val="000000" w:themeColor="text1"/>
          <w:sz w:val="24"/>
          <w:szCs w:val="24"/>
        </w:rPr>
        <w:t>jal.</w:t>
      </w:r>
    </w:p>
    <w:p w:rsidR="00B71766" w:rsidP="00B71766" w:rsidRDefault="00B71766" w14:paraId="0DC6E2F2" w14:textId="77777777">
      <w:pPr>
        <w:spacing w:after="0" w:line="240" w:lineRule="auto"/>
        <w:jc w:val="both"/>
        <w:rPr>
          <w:rFonts w:ascii="Times New Roman" w:hAnsi="Times New Roman" w:eastAsia="Times New Roman" w:cs="Times New Roman"/>
          <w:color w:val="000000" w:themeColor="text1"/>
          <w:sz w:val="24"/>
          <w:szCs w:val="24"/>
        </w:rPr>
      </w:pPr>
    </w:p>
    <w:p w:rsidR="00B71766" w:rsidP="00B71766" w:rsidRDefault="00B71766" w14:paraId="21FD1CB5" w14:textId="0A2ADB5F">
      <w:pPr>
        <w:spacing w:after="0" w:line="240" w:lineRule="auto"/>
        <w:jc w:val="both"/>
        <w:rPr>
          <w:rFonts w:ascii="Times New Roman" w:hAnsi="Times New Roman" w:eastAsia="Times New Roman" w:cs="Times New Roman"/>
          <w:color w:val="202020"/>
          <w:sz w:val="24"/>
          <w:szCs w:val="24"/>
        </w:rPr>
      </w:pPr>
      <w:r>
        <w:rPr>
          <w:rFonts w:ascii="Times New Roman" w:hAnsi="Times New Roman" w:eastAsia="Times New Roman" w:cs="Times New Roman"/>
          <w:color w:val="000000" w:themeColor="text1"/>
          <w:sz w:val="24"/>
          <w:szCs w:val="24"/>
        </w:rPr>
        <w:t xml:space="preserve">Skandinaavia riikides ning Lätis alates 2024. aastast on lubatud pikemate ja raskemate autorongidega liiklemine, kasutades </w:t>
      </w:r>
      <w:proofErr w:type="spellStart"/>
      <w:r>
        <w:rPr>
          <w:rFonts w:ascii="Times New Roman" w:hAnsi="Times New Roman" w:eastAsia="Times New Roman" w:cs="Times New Roman"/>
          <w:color w:val="000000" w:themeColor="text1"/>
          <w:sz w:val="24"/>
          <w:szCs w:val="24"/>
        </w:rPr>
        <w:t>EMS</w:t>
      </w:r>
      <w:r w:rsidR="00D009F0">
        <w:rPr>
          <w:rFonts w:ascii="Times New Roman" w:hAnsi="Times New Roman" w:eastAsia="Times New Roman" w:cs="Times New Roman"/>
          <w:color w:val="000000" w:themeColor="text1"/>
          <w:sz w:val="24"/>
          <w:szCs w:val="24"/>
        </w:rPr>
        <w:t>i</w:t>
      </w:r>
      <w:proofErr w:type="spellEnd"/>
      <w:r>
        <w:rPr>
          <w:rFonts w:ascii="Times New Roman" w:hAnsi="Times New Roman" w:eastAsia="Times New Roman" w:cs="Times New Roman"/>
          <w:color w:val="000000" w:themeColor="text1"/>
          <w:sz w:val="24"/>
          <w:szCs w:val="24"/>
        </w:rPr>
        <w:t xml:space="preserve"> autoronge. </w:t>
      </w:r>
      <w:r>
        <w:rPr>
          <w:rFonts w:ascii="Times New Roman" w:hAnsi="Times New Roman" w:eastAsia="Times New Roman" w:cs="Times New Roman"/>
          <w:color w:val="202020"/>
          <w:sz w:val="24"/>
          <w:szCs w:val="24"/>
        </w:rPr>
        <w:t>EMS</w:t>
      </w:r>
      <w:r w:rsidRPr="003D42D2">
        <w:rPr>
          <w:rFonts w:ascii="Times New Roman" w:hAnsi="Times New Roman" w:eastAsia="Times New Roman" w:cs="Times New Roman"/>
          <w:color w:val="202020"/>
          <w:sz w:val="24"/>
          <w:szCs w:val="24"/>
        </w:rPr>
        <w:t xml:space="preserve"> tähendab autorongi, kus vedukiga on ühendatud mitu haagist</w:t>
      </w:r>
      <w:r w:rsidR="00D009F0">
        <w:rPr>
          <w:rFonts w:ascii="Times New Roman" w:hAnsi="Times New Roman" w:eastAsia="Times New Roman" w:cs="Times New Roman"/>
          <w:color w:val="202020"/>
          <w:sz w:val="24"/>
          <w:szCs w:val="24"/>
        </w:rPr>
        <w:t xml:space="preserve"> </w:t>
      </w:r>
      <w:r w:rsidRPr="003D42D2">
        <w:rPr>
          <w:rFonts w:ascii="Times New Roman" w:hAnsi="Times New Roman" w:eastAsia="Times New Roman" w:cs="Times New Roman"/>
          <w:color w:val="202020"/>
          <w:sz w:val="24"/>
          <w:szCs w:val="24"/>
        </w:rPr>
        <w:t xml:space="preserve">ja </w:t>
      </w:r>
      <w:r w:rsidR="00D009F0">
        <w:rPr>
          <w:rFonts w:ascii="Times New Roman" w:hAnsi="Times New Roman" w:eastAsia="Times New Roman" w:cs="Times New Roman"/>
          <w:color w:val="202020"/>
          <w:sz w:val="24"/>
          <w:szCs w:val="24"/>
        </w:rPr>
        <w:t>selle</w:t>
      </w:r>
      <w:r w:rsidRPr="003D42D2">
        <w:rPr>
          <w:rFonts w:ascii="Times New Roman" w:hAnsi="Times New Roman" w:eastAsia="Times New Roman" w:cs="Times New Roman"/>
          <w:color w:val="202020"/>
          <w:sz w:val="24"/>
          <w:szCs w:val="24"/>
        </w:rPr>
        <w:t xml:space="preserve"> pikkus ja mass ületab </w:t>
      </w:r>
      <w:r>
        <w:rPr>
          <w:rFonts w:ascii="Times New Roman" w:hAnsi="Times New Roman" w:eastAsia="Times New Roman" w:cs="Times New Roman"/>
          <w:color w:val="202020"/>
          <w:sz w:val="24"/>
          <w:szCs w:val="24"/>
        </w:rPr>
        <w:t>tehnonõuetega kehtestatud</w:t>
      </w:r>
      <w:r w:rsidRPr="003D42D2">
        <w:rPr>
          <w:rFonts w:ascii="Times New Roman" w:hAnsi="Times New Roman" w:eastAsia="Times New Roman" w:cs="Times New Roman"/>
          <w:color w:val="202020"/>
          <w:sz w:val="24"/>
          <w:szCs w:val="24"/>
        </w:rPr>
        <w:t xml:space="preserve"> suurimat lubatud pikkust ja massi, kuid veduk ja haagised ise vastavad </w:t>
      </w:r>
      <w:r>
        <w:rPr>
          <w:rFonts w:ascii="Times New Roman" w:hAnsi="Times New Roman" w:eastAsia="Times New Roman" w:cs="Times New Roman"/>
          <w:color w:val="202020"/>
          <w:sz w:val="24"/>
          <w:szCs w:val="24"/>
        </w:rPr>
        <w:t>tehnonõuetega</w:t>
      </w:r>
      <w:r w:rsidRPr="003D42D2">
        <w:rPr>
          <w:rFonts w:ascii="Times New Roman" w:hAnsi="Times New Roman" w:eastAsia="Times New Roman" w:cs="Times New Roman"/>
          <w:color w:val="202020"/>
          <w:sz w:val="24"/>
          <w:szCs w:val="24"/>
        </w:rPr>
        <w:t xml:space="preserve"> kehtestatud </w:t>
      </w:r>
      <w:r>
        <w:rPr>
          <w:rFonts w:ascii="Times New Roman" w:hAnsi="Times New Roman" w:eastAsia="Times New Roman" w:cs="Times New Roman"/>
          <w:color w:val="202020"/>
          <w:sz w:val="24"/>
          <w:szCs w:val="24"/>
        </w:rPr>
        <w:t>suurustele</w:t>
      </w:r>
      <w:r w:rsidRPr="003D42D2">
        <w:rPr>
          <w:rFonts w:ascii="Times New Roman" w:hAnsi="Times New Roman" w:eastAsia="Times New Roman" w:cs="Times New Roman"/>
          <w:color w:val="202020"/>
          <w:sz w:val="24"/>
          <w:szCs w:val="24"/>
        </w:rPr>
        <w:t>.</w:t>
      </w:r>
      <w:r>
        <w:rPr>
          <w:rFonts w:ascii="Times New Roman" w:hAnsi="Times New Roman" w:eastAsia="Times New Roman" w:cs="Times New Roman"/>
          <w:color w:val="202020"/>
          <w:sz w:val="24"/>
          <w:szCs w:val="24"/>
        </w:rPr>
        <w:t xml:space="preserve"> </w:t>
      </w:r>
      <w:proofErr w:type="spellStart"/>
      <w:r>
        <w:rPr>
          <w:rFonts w:ascii="Times New Roman" w:hAnsi="Times New Roman" w:eastAsia="Times New Roman" w:cs="Times New Roman"/>
          <w:color w:val="202020"/>
          <w:sz w:val="24"/>
          <w:szCs w:val="24"/>
        </w:rPr>
        <w:t>EMS</w:t>
      </w:r>
      <w:r w:rsidR="00D009F0">
        <w:rPr>
          <w:rFonts w:ascii="Times New Roman" w:hAnsi="Times New Roman" w:eastAsia="Times New Roman" w:cs="Times New Roman"/>
          <w:color w:val="202020"/>
          <w:sz w:val="24"/>
          <w:szCs w:val="24"/>
        </w:rPr>
        <w:t>i</w:t>
      </w:r>
      <w:proofErr w:type="spellEnd"/>
      <w:r>
        <w:rPr>
          <w:rFonts w:ascii="Times New Roman" w:hAnsi="Times New Roman" w:eastAsia="Times New Roman" w:cs="Times New Roman"/>
          <w:color w:val="202020"/>
          <w:sz w:val="24"/>
          <w:szCs w:val="24"/>
        </w:rPr>
        <w:t xml:space="preserve"> autorongi iseloomustab allolev joonis, kus üleval on kaks tavapärast praegu lubatud autorongi ning allpool nendest kombineeritud </w:t>
      </w:r>
      <w:proofErr w:type="spellStart"/>
      <w:r>
        <w:rPr>
          <w:rFonts w:ascii="Times New Roman" w:hAnsi="Times New Roman" w:eastAsia="Times New Roman" w:cs="Times New Roman"/>
          <w:color w:val="202020"/>
          <w:sz w:val="24"/>
          <w:szCs w:val="24"/>
        </w:rPr>
        <w:t>EMS</w:t>
      </w:r>
      <w:r w:rsidR="00D009F0">
        <w:rPr>
          <w:rFonts w:ascii="Times New Roman" w:hAnsi="Times New Roman" w:eastAsia="Times New Roman" w:cs="Times New Roman"/>
          <w:color w:val="202020"/>
          <w:sz w:val="24"/>
          <w:szCs w:val="24"/>
        </w:rPr>
        <w:t>i</w:t>
      </w:r>
      <w:proofErr w:type="spellEnd"/>
      <w:r>
        <w:rPr>
          <w:rFonts w:ascii="Times New Roman" w:hAnsi="Times New Roman" w:eastAsia="Times New Roman" w:cs="Times New Roman"/>
          <w:color w:val="202020"/>
          <w:sz w:val="24"/>
          <w:szCs w:val="24"/>
        </w:rPr>
        <w:t xml:space="preserve"> autorongid:</w:t>
      </w:r>
    </w:p>
    <w:p w:rsidR="00B71766" w:rsidP="00B71766" w:rsidRDefault="00B71766" w14:paraId="0643077A" w14:textId="77777777">
      <w:pPr>
        <w:spacing w:after="0" w:line="240" w:lineRule="auto"/>
        <w:jc w:val="both"/>
        <w:rPr>
          <w:rFonts w:ascii="Times New Roman" w:hAnsi="Times New Roman" w:eastAsia="Times New Roman" w:cs="Times New Roman"/>
          <w:color w:val="202020"/>
          <w:sz w:val="24"/>
          <w:szCs w:val="24"/>
        </w:rPr>
      </w:pPr>
    </w:p>
    <w:p w:rsidR="00B71766" w:rsidP="00B71766" w:rsidRDefault="00B71766" w14:paraId="594DC60E" w14:textId="2794C0CA">
      <w:pPr>
        <w:spacing w:after="0" w:line="240" w:lineRule="auto"/>
        <w:jc w:val="both"/>
        <w:rPr>
          <w:rFonts w:ascii="Times New Roman" w:hAnsi="Times New Roman" w:eastAsia="Times New Roman" w:cs="Times New Roman"/>
          <w:color w:val="000000" w:themeColor="text1"/>
          <w:sz w:val="24"/>
          <w:szCs w:val="24"/>
        </w:rPr>
      </w:pPr>
      <w:r>
        <w:rPr>
          <w:noProof/>
        </w:rPr>
        <w:drawing>
          <wp:inline distT="0" distB="0" distL="0" distR="0" wp14:anchorId="048F6D04" wp14:editId="0D55D84C">
            <wp:extent cx="6397869" cy="5812805"/>
            <wp:effectExtent l="12700" t="12700" r="15875" b="16510"/>
            <wp:docPr id="213995588" name="Pilt 213995588"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13995588"/>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406989" cy="5821091"/>
                    </a:xfrm>
                    <a:prstGeom prst="rect">
                      <a:avLst/>
                    </a:prstGeom>
                    <a:ln w="9525">
                      <a:solidFill>
                        <a:schemeClr val="bg1"/>
                      </a:solidFill>
                      <a:prstDash val="solid"/>
                    </a:ln>
                  </pic:spPr>
                </pic:pic>
              </a:graphicData>
            </a:graphic>
          </wp:inline>
        </w:drawing>
      </w:r>
    </w:p>
    <w:p w:rsidR="00B71766" w:rsidP="00B71766" w:rsidRDefault="00B71766" w14:paraId="17B3F575" w14:textId="0E180A72">
      <w:pPr>
        <w:spacing w:after="0" w:line="240" w:lineRule="auto"/>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 xml:space="preserve">Veondusettevõtted ja ettevõtjate esindusorganisatsioonid on väljendanud soovi lubada ka Eestis liigelda </w:t>
      </w:r>
      <w:proofErr w:type="spellStart"/>
      <w:r>
        <w:rPr>
          <w:rFonts w:ascii="Times New Roman" w:hAnsi="Times New Roman" w:eastAsia="Times New Roman" w:cs="Times New Roman"/>
          <w:color w:val="000000" w:themeColor="text1"/>
          <w:sz w:val="24"/>
          <w:szCs w:val="24"/>
        </w:rPr>
        <w:t>EMS</w:t>
      </w:r>
      <w:r w:rsidR="005D58B8">
        <w:rPr>
          <w:rFonts w:ascii="Times New Roman" w:hAnsi="Times New Roman" w:eastAsia="Times New Roman" w:cs="Times New Roman"/>
          <w:color w:val="000000" w:themeColor="text1"/>
          <w:sz w:val="24"/>
          <w:szCs w:val="24"/>
        </w:rPr>
        <w:t>i</w:t>
      </w:r>
      <w:proofErr w:type="spellEnd"/>
      <w:r>
        <w:rPr>
          <w:rFonts w:ascii="Times New Roman" w:hAnsi="Times New Roman" w:eastAsia="Times New Roman" w:cs="Times New Roman"/>
          <w:color w:val="000000" w:themeColor="text1"/>
          <w:sz w:val="24"/>
          <w:szCs w:val="24"/>
        </w:rPr>
        <w:t xml:space="preserve"> autorongide</w:t>
      </w:r>
      <w:r w:rsidR="00513832">
        <w:rPr>
          <w:rFonts w:ascii="Times New Roman" w:hAnsi="Times New Roman" w:eastAsia="Times New Roman" w:cs="Times New Roman"/>
          <w:color w:val="000000" w:themeColor="text1"/>
          <w:sz w:val="24"/>
          <w:szCs w:val="24"/>
        </w:rPr>
        <w:t>ga</w:t>
      </w:r>
      <w:r>
        <w:rPr>
          <w:rFonts w:ascii="Times New Roman" w:hAnsi="Times New Roman" w:eastAsia="Times New Roman" w:cs="Times New Roman"/>
          <w:color w:val="000000" w:themeColor="text1"/>
          <w:sz w:val="24"/>
          <w:szCs w:val="24"/>
        </w:rPr>
        <w:t xml:space="preserve"> pikkusega kuni 25,25 meetrit ja lubatud suurima tegeliku massiga kuni 60 tonni. </w:t>
      </w:r>
      <w:r w:rsidR="005D58B8">
        <w:rPr>
          <w:rFonts w:ascii="Times New Roman" w:hAnsi="Times New Roman" w:eastAsia="Times New Roman" w:cs="Times New Roman"/>
          <w:color w:val="000000" w:themeColor="text1"/>
          <w:sz w:val="24"/>
          <w:szCs w:val="24"/>
        </w:rPr>
        <w:t>Seetõttu</w:t>
      </w:r>
      <w:r>
        <w:rPr>
          <w:rFonts w:ascii="Times New Roman" w:hAnsi="Times New Roman" w:eastAsia="Times New Roman" w:cs="Times New Roman"/>
          <w:color w:val="000000" w:themeColor="text1"/>
          <w:sz w:val="24"/>
          <w:szCs w:val="24"/>
        </w:rPr>
        <w:t xml:space="preserve"> on TRAM tellinud mitu uuringut, et veenduda, kas teetaristu võimaldab sellistel autorongidel liigelda ning kuidas see võiks mõjutada liiklusohutust.</w:t>
      </w:r>
    </w:p>
    <w:p w:rsidR="00B71766" w:rsidP="00B71766" w:rsidRDefault="00B71766" w14:paraId="6DDC5255" w14:textId="77777777">
      <w:pPr>
        <w:spacing w:after="0" w:line="240" w:lineRule="auto"/>
        <w:jc w:val="both"/>
        <w:rPr>
          <w:rFonts w:ascii="Times New Roman" w:hAnsi="Times New Roman" w:eastAsia="Times New Roman" w:cs="Times New Roman"/>
          <w:color w:val="000000" w:themeColor="text1"/>
          <w:sz w:val="24"/>
          <w:szCs w:val="24"/>
        </w:rPr>
      </w:pPr>
    </w:p>
    <w:p w:rsidRPr="00741807" w:rsidR="00B71766" w:rsidP="00B71766" w:rsidRDefault="00B71766" w14:paraId="384F7600" w14:textId="56BA0513">
      <w:pPr>
        <w:spacing w:after="0" w:line="240" w:lineRule="auto"/>
        <w:jc w:val="both"/>
        <w:rPr>
          <w:rFonts w:ascii="Times New Roman" w:hAnsi="Times New Roman" w:eastAsia="Times New Roman" w:cs="Times New Roman"/>
          <w:sz w:val="24"/>
          <w:szCs w:val="24"/>
        </w:rPr>
      </w:pPr>
      <w:proofErr w:type="spellStart"/>
      <w:r>
        <w:rPr>
          <w:rFonts w:ascii="Times New Roman" w:hAnsi="Times New Roman" w:eastAsia="Times New Roman" w:cs="Times New Roman"/>
          <w:color w:val="000000" w:themeColor="text1"/>
          <w:sz w:val="24"/>
          <w:szCs w:val="24"/>
        </w:rPr>
        <w:t>TRAMi</w:t>
      </w:r>
      <w:proofErr w:type="spellEnd"/>
      <w:r>
        <w:rPr>
          <w:rFonts w:ascii="Times New Roman" w:hAnsi="Times New Roman" w:eastAsia="Times New Roman" w:cs="Times New Roman"/>
          <w:color w:val="000000" w:themeColor="text1"/>
          <w:sz w:val="24"/>
          <w:szCs w:val="24"/>
        </w:rPr>
        <w:t xml:space="preserve"> tellimusel valmis 2024. aastal T-</w:t>
      </w:r>
      <w:proofErr w:type="spellStart"/>
      <w:r>
        <w:rPr>
          <w:rFonts w:ascii="Times New Roman" w:hAnsi="Times New Roman" w:eastAsia="Times New Roman" w:cs="Times New Roman"/>
          <w:color w:val="000000" w:themeColor="text1"/>
          <w:sz w:val="24"/>
          <w:szCs w:val="24"/>
        </w:rPr>
        <w:t>Konsult</w:t>
      </w:r>
      <w:r w:rsidR="005D58B8">
        <w:rPr>
          <w:rFonts w:ascii="Times New Roman" w:hAnsi="Times New Roman" w:eastAsia="Times New Roman" w:cs="Times New Roman"/>
          <w:color w:val="000000" w:themeColor="text1"/>
          <w:sz w:val="24"/>
          <w:szCs w:val="24"/>
        </w:rPr>
        <w:t>i</w:t>
      </w:r>
      <w:proofErr w:type="spellEnd"/>
      <w:r>
        <w:rPr>
          <w:rFonts w:ascii="Times New Roman" w:hAnsi="Times New Roman" w:eastAsia="Times New Roman" w:cs="Times New Roman"/>
          <w:color w:val="000000" w:themeColor="text1"/>
          <w:sz w:val="24"/>
          <w:szCs w:val="24"/>
        </w:rPr>
        <w:t xml:space="preserve"> uuring „</w:t>
      </w:r>
      <w:r w:rsidRPr="0018409C">
        <w:rPr>
          <w:rFonts w:ascii="Times New Roman" w:hAnsi="Times New Roman" w:eastAsia="Times New Roman" w:cs="Times New Roman"/>
          <w:color w:val="000000" w:themeColor="text1"/>
          <w:sz w:val="24"/>
          <w:szCs w:val="24"/>
        </w:rPr>
        <w:t>Raskemate ja pikemate veoste mõju arvutamine riigiteede taristule</w:t>
      </w:r>
      <w:r>
        <w:rPr>
          <w:rStyle w:val="Allmrkuseviide"/>
          <w:rFonts w:ascii="Times New Roman" w:hAnsi="Times New Roman" w:eastAsia="Times New Roman"/>
          <w:color w:val="000000" w:themeColor="text1"/>
          <w:sz w:val="24"/>
          <w:szCs w:val="24"/>
        </w:rPr>
        <w:footnoteReference w:id="5"/>
      </w:r>
      <w:r>
        <w:rPr>
          <w:rFonts w:ascii="Times New Roman" w:hAnsi="Times New Roman" w:eastAsia="Times New Roman" w:cs="Times New Roman"/>
          <w:color w:val="000000" w:themeColor="text1"/>
          <w:sz w:val="24"/>
          <w:szCs w:val="24"/>
        </w:rPr>
        <w:t>“ ning 2025. aastal Tallinna Tehnikakõrgkooli uuring „</w:t>
      </w:r>
      <w:r w:rsidRPr="0018409C">
        <w:rPr>
          <w:rFonts w:ascii="Times New Roman" w:hAnsi="Times New Roman" w:eastAsia="Times New Roman" w:cs="Times New Roman"/>
          <w:color w:val="000000" w:themeColor="text1"/>
          <w:sz w:val="24"/>
          <w:szCs w:val="24"/>
        </w:rPr>
        <w:t>EMS autorongide Eesti teedele lubamise liiklusohutusalane analüüs</w:t>
      </w:r>
      <w:r>
        <w:rPr>
          <w:rStyle w:val="Allmrkuseviide"/>
          <w:rFonts w:ascii="Times New Roman" w:hAnsi="Times New Roman" w:eastAsia="Times New Roman"/>
          <w:color w:val="000000" w:themeColor="text1"/>
          <w:sz w:val="24"/>
          <w:szCs w:val="24"/>
        </w:rPr>
        <w:footnoteReference w:id="6"/>
      </w:r>
      <w:r>
        <w:rPr>
          <w:rFonts w:ascii="Times New Roman" w:hAnsi="Times New Roman" w:eastAsia="Times New Roman" w:cs="Times New Roman"/>
          <w:color w:val="000000" w:themeColor="text1"/>
          <w:sz w:val="24"/>
          <w:szCs w:val="24"/>
        </w:rPr>
        <w:t xml:space="preserve">“. Viimast uuringut tutvustasid uuringu </w:t>
      </w:r>
      <w:r w:rsidR="005D58B8">
        <w:rPr>
          <w:rFonts w:ascii="Times New Roman" w:hAnsi="Times New Roman" w:eastAsia="Times New Roman" w:cs="Times New Roman"/>
          <w:color w:val="000000" w:themeColor="text1"/>
          <w:sz w:val="24"/>
          <w:szCs w:val="24"/>
        </w:rPr>
        <w:t>tegija</w:t>
      </w:r>
      <w:r>
        <w:rPr>
          <w:rFonts w:ascii="Times New Roman" w:hAnsi="Times New Roman" w:eastAsia="Times New Roman" w:cs="Times New Roman"/>
          <w:color w:val="000000" w:themeColor="text1"/>
          <w:sz w:val="24"/>
          <w:szCs w:val="24"/>
        </w:rPr>
        <w:t xml:space="preserve"> ja </w:t>
      </w:r>
      <w:proofErr w:type="spellStart"/>
      <w:r>
        <w:rPr>
          <w:rFonts w:ascii="Times New Roman" w:hAnsi="Times New Roman" w:eastAsia="Times New Roman" w:cs="Times New Roman"/>
          <w:color w:val="000000" w:themeColor="text1"/>
          <w:sz w:val="24"/>
          <w:szCs w:val="24"/>
        </w:rPr>
        <w:t>TRAMi</w:t>
      </w:r>
      <w:proofErr w:type="spellEnd"/>
      <w:r>
        <w:rPr>
          <w:rFonts w:ascii="Times New Roman" w:hAnsi="Times New Roman" w:eastAsia="Times New Roman" w:cs="Times New Roman"/>
          <w:color w:val="000000" w:themeColor="text1"/>
          <w:sz w:val="24"/>
          <w:szCs w:val="24"/>
        </w:rPr>
        <w:t xml:space="preserve"> esindajad </w:t>
      </w:r>
      <w:r w:rsidR="00513832">
        <w:rPr>
          <w:rFonts w:ascii="Times New Roman" w:hAnsi="Times New Roman" w:eastAsia="Times New Roman" w:cs="Times New Roman"/>
          <w:color w:val="000000" w:themeColor="text1"/>
          <w:sz w:val="24"/>
          <w:szCs w:val="24"/>
        </w:rPr>
        <w:t>v</w:t>
      </w:r>
      <w:r>
        <w:rPr>
          <w:rFonts w:ascii="Times New Roman" w:hAnsi="Times New Roman" w:eastAsia="Times New Roman" w:cs="Times New Roman"/>
          <w:color w:val="000000" w:themeColor="text1"/>
          <w:sz w:val="24"/>
          <w:szCs w:val="24"/>
        </w:rPr>
        <w:t xml:space="preserve">alitsuse liikluskomisjoni 17. juuni 2025 istungil. Liikluskomisjon </w:t>
      </w:r>
      <w:r w:rsidR="008B783E">
        <w:rPr>
          <w:rFonts w:ascii="Times New Roman" w:hAnsi="Times New Roman" w:eastAsia="Times New Roman" w:cs="Times New Roman"/>
          <w:color w:val="000000" w:themeColor="text1"/>
          <w:sz w:val="24"/>
          <w:szCs w:val="24"/>
        </w:rPr>
        <w:t>toetas</w:t>
      </w:r>
      <w:r>
        <w:rPr>
          <w:rFonts w:ascii="Times New Roman" w:hAnsi="Times New Roman" w:eastAsia="Times New Roman" w:cs="Times New Roman"/>
          <w:color w:val="000000" w:themeColor="text1"/>
          <w:sz w:val="24"/>
          <w:szCs w:val="24"/>
        </w:rPr>
        <w:t xml:space="preserve"> </w:t>
      </w:r>
      <w:proofErr w:type="spellStart"/>
      <w:r>
        <w:rPr>
          <w:rFonts w:ascii="Times New Roman" w:hAnsi="Times New Roman" w:eastAsia="Times New Roman" w:cs="Times New Roman"/>
          <w:color w:val="000000" w:themeColor="text1"/>
          <w:sz w:val="24"/>
          <w:szCs w:val="24"/>
        </w:rPr>
        <w:t>EMS</w:t>
      </w:r>
      <w:r w:rsidR="005D58B8">
        <w:rPr>
          <w:rFonts w:ascii="Times New Roman" w:hAnsi="Times New Roman" w:eastAsia="Times New Roman" w:cs="Times New Roman"/>
          <w:color w:val="000000" w:themeColor="text1"/>
          <w:sz w:val="24"/>
          <w:szCs w:val="24"/>
        </w:rPr>
        <w:t>i</w:t>
      </w:r>
      <w:proofErr w:type="spellEnd"/>
      <w:r>
        <w:rPr>
          <w:rFonts w:ascii="Times New Roman" w:hAnsi="Times New Roman" w:eastAsia="Times New Roman" w:cs="Times New Roman"/>
          <w:color w:val="000000" w:themeColor="text1"/>
          <w:sz w:val="24"/>
          <w:szCs w:val="24"/>
        </w:rPr>
        <w:t xml:space="preserve"> autorongide kasutuselevõtmist Eestis eriloa alusel,</w:t>
      </w:r>
      <w:r w:rsidRPr="004D606F">
        <w:rPr>
          <w:rFonts w:ascii="Times New Roman" w:hAnsi="Times New Roman" w:eastAsia="Times New Roman" w:cs="Times New Roman"/>
          <w:sz w:val="24"/>
          <w:szCs w:val="24"/>
        </w:rPr>
        <w:t xml:space="preserve"> </w:t>
      </w:r>
      <w:r w:rsidRPr="00741807">
        <w:rPr>
          <w:rFonts w:ascii="Times New Roman" w:hAnsi="Times New Roman" w:eastAsia="Times New Roman" w:cs="Times New Roman"/>
          <w:sz w:val="24"/>
          <w:szCs w:val="24"/>
        </w:rPr>
        <w:t xml:space="preserve">üksnes </w:t>
      </w:r>
      <w:r w:rsidR="005D58B8">
        <w:rPr>
          <w:rFonts w:ascii="Times New Roman" w:hAnsi="Times New Roman" w:eastAsia="Times New Roman" w:cs="Times New Roman"/>
          <w:sz w:val="24"/>
          <w:szCs w:val="24"/>
        </w:rPr>
        <w:t>enne</w:t>
      </w:r>
      <w:r w:rsidRPr="00741807">
        <w:rPr>
          <w:rFonts w:ascii="Times New Roman" w:hAnsi="Times New Roman" w:eastAsia="Times New Roman" w:cs="Times New Roman"/>
          <w:sz w:val="24"/>
          <w:szCs w:val="24"/>
        </w:rPr>
        <w:t xml:space="preserve"> määratud ja kooskõlastatud marsruutidel</w:t>
      </w:r>
      <w:r>
        <w:rPr>
          <w:rFonts w:ascii="Times New Roman" w:hAnsi="Times New Roman" w:eastAsia="Times New Roman" w:cs="Times New Roman"/>
          <w:sz w:val="24"/>
          <w:szCs w:val="24"/>
        </w:rPr>
        <w:t xml:space="preserve"> </w:t>
      </w:r>
      <w:r w:rsidR="008B783E">
        <w:rPr>
          <w:rFonts w:ascii="Times New Roman" w:hAnsi="Times New Roman" w:eastAsia="Times New Roman" w:cs="Times New Roman"/>
          <w:sz w:val="24"/>
          <w:szCs w:val="24"/>
        </w:rPr>
        <w:t xml:space="preserve">ning </w:t>
      </w:r>
      <w:r>
        <w:rPr>
          <w:rFonts w:ascii="Times New Roman" w:hAnsi="Times New Roman" w:eastAsia="Times New Roman" w:cs="Times New Roman"/>
          <w:sz w:val="24"/>
          <w:szCs w:val="24"/>
        </w:rPr>
        <w:t xml:space="preserve">liiklusohutust </w:t>
      </w:r>
      <w:r w:rsidR="005D58B8">
        <w:rPr>
          <w:rFonts w:ascii="Times New Roman" w:hAnsi="Times New Roman" w:eastAsia="Times New Roman" w:cs="Times New Roman"/>
          <w:sz w:val="24"/>
          <w:szCs w:val="24"/>
        </w:rPr>
        <w:t>suurendavaid lisa</w:t>
      </w:r>
      <w:r w:rsidR="008B783E">
        <w:rPr>
          <w:rFonts w:ascii="Times New Roman" w:hAnsi="Times New Roman" w:eastAsia="Times New Roman" w:cs="Times New Roman"/>
          <w:sz w:val="24"/>
          <w:szCs w:val="24"/>
        </w:rPr>
        <w:t>meetmeid rakendades</w:t>
      </w:r>
      <w:r>
        <w:rPr>
          <w:rFonts w:ascii="Times New Roman" w:hAnsi="Times New Roman" w:eastAsia="Times New Roman" w:cs="Times New Roman"/>
          <w:sz w:val="24"/>
          <w:szCs w:val="24"/>
        </w:rPr>
        <w:t>.</w:t>
      </w:r>
    </w:p>
    <w:p w:rsidR="00B71766" w:rsidP="00B71766" w:rsidRDefault="00B71766" w14:paraId="5B6E9FDC" w14:textId="77777777">
      <w:pPr>
        <w:spacing w:after="0" w:line="240" w:lineRule="auto"/>
        <w:jc w:val="both"/>
        <w:rPr>
          <w:rFonts w:ascii="Times New Roman" w:hAnsi="Times New Roman" w:eastAsia="Times New Roman" w:cs="Times New Roman"/>
          <w:color w:val="000000" w:themeColor="text1"/>
          <w:sz w:val="24"/>
          <w:szCs w:val="24"/>
        </w:rPr>
      </w:pPr>
    </w:p>
    <w:p w:rsidR="00B71766" w:rsidP="00B71766" w:rsidRDefault="005D58B8" w14:paraId="3DF7AE29" w14:textId="6F918477">
      <w:pPr>
        <w:spacing w:after="0" w:line="240" w:lineRule="auto"/>
        <w:jc w:val="both"/>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U</w:t>
      </w:r>
      <w:r w:rsidR="00B71766">
        <w:rPr>
          <w:rFonts w:ascii="Times New Roman" w:hAnsi="Times New Roman" w:eastAsia="Times New Roman" w:cs="Times New Roman"/>
          <w:color w:val="000000" w:themeColor="text1"/>
          <w:sz w:val="24"/>
          <w:szCs w:val="24"/>
        </w:rPr>
        <w:t>uringute</w:t>
      </w:r>
      <w:r>
        <w:rPr>
          <w:rFonts w:ascii="Times New Roman" w:hAnsi="Times New Roman" w:eastAsia="Times New Roman" w:cs="Times New Roman"/>
          <w:color w:val="000000" w:themeColor="text1"/>
          <w:sz w:val="24"/>
          <w:szCs w:val="24"/>
        </w:rPr>
        <w:t>s</w:t>
      </w:r>
      <w:r w:rsidR="00B71766">
        <w:rPr>
          <w:rFonts w:ascii="Times New Roman" w:hAnsi="Times New Roman" w:eastAsia="Times New Roman" w:cs="Times New Roman"/>
          <w:color w:val="000000" w:themeColor="text1"/>
          <w:sz w:val="24"/>
          <w:szCs w:val="24"/>
        </w:rPr>
        <w:t xml:space="preserve"> on kaardistatud marsruudid, millel </w:t>
      </w:r>
      <w:proofErr w:type="spellStart"/>
      <w:r w:rsidR="00B71766">
        <w:rPr>
          <w:rFonts w:ascii="Times New Roman" w:hAnsi="Times New Roman" w:eastAsia="Times New Roman" w:cs="Times New Roman"/>
          <w:color w:val="000000" w:themeColor="text1"/>
          <w:sz w:val="24"/>
          <w:szCs w:val="24"/>
        </w:rPr>
        <w:t>EMS</w:t>
      </w:r>
      <w:r>
        <w:rPr>
          <w:rFonts w:ascii="Times New Roman" w:hAnsi="Times New Roman" w:eastAsia="Times New Roman" w:cs="Times New Roman"/>
          <w:color w:val="000000" w:themeColor="text1"/>
          <w:sz w:val="24"/>
          <w:szCs w:val="24"/>
        </w:rPr>
        <w:t>i</w:t>
      </w:r>
      <w:proofErr w:type="spellEnd"/>
      <w:r w:rsidR="00B71766">
        <w:rPr>
          <w:rFonts w:ascii="Times New Roman" w:hAnsi="Times New Roman" w:eastAsia="Times New Roman" w:cs="Times New Roman"/>
          <w:color w:val="000000" w:themeColor="text1"/>
          <w:sz w:val="24"/>
          <w:szCs w:val="24"/>
        </w:rPr>
        <w:t xml:space="preserve"> autorongidega on võimalik liigelda ning need jäävad </w:t>
      </w:r>
      <w:r w:rsidR="00F26634">
        <w:rPr>
          <w:rFonts w:ascii="Times New Roman" w:hAnsi="Times New Roman" w:eastAsia="Times New Roman" w:cs="Times New Roman"/>
          <w:color w:val="000000" w:themeColor="text1"/>
          <w:sz w:val="24"/>
          <w:szCs w:val="24"/>
        </w:rPr>
        <w:t xml:space="preserve">eelkõige </w:t>
      </w:r>
      <w:r w:rsidR="00B71766">
        <w:rPr>
          <w:rFonts w:ascii="Times New Roman" w:hAnsi="Times New Roman" w:eastAsia="Times New Roman" w:cs="Times New Roman"/>
          <w:color w:val="000000" w:themeColor="text1"/>
          <w:sz w:val="24"/>
          <w:szCs w:val="24"/>
        </w:rPr>
        <w:t xml:space="preserve">põhitrassidele Tallinn-Pärnu-Ikla, Tallinn-Tartu-Võru-Luhamaa, Tallinn-Narva, Tallinna ringtee ja Paldiski suund, </w:t>
      </w:r>
      <w:r w:rsidR="00B71766">
        <w:rPr>
          <w:rFonts w:ascii="Times New Roman" w:hAnsi="Times New Roman" w:cs="Times New Roman"/>
          <w:sz w:val="24"/>
          <w:szCs w:val="24"/>
        </w:rPr>
        <w:t>Jõhvi-Tartu-Valga ning Riia-Pihkva</w:t>
      </w:r>
      <w:r w:rsidR="00B71766">
        <w:rPr>
          <w:rFonts w:ascii="Times New Roman" w:hAnsi="Times New Roman" w:eastAsia="Times New Roman" w:cs="Times New Roman"/>
          <w:color w:val="000000" w:themeColor="text1"/>
          <w:sz w:val="24"/>
          <w:szCs w:val="24"/>
        </w:rPr>
        <w:t>.</w:t>
      </w:r>
    </w:p>
    <w:p w:rsidR="00B71766" w:rsidP="00B71766" w:rsidRDefault="00B71766" w14:paraId="61E142AB" w14:textId="77777777">
      <w:pPr>
        <w:spacing w:after="0" w:line="240" w:lineRule="auto"/>
        <w:jc w:val="both"/>
        <w:rPr>
          <w:rFonts w:ascii="Times New Roman" w:hAnsi="Times New Roman" w:eastAsia="Times New Roman" w:cs="Times New Roman"/>
          <w:color w:val="000000" w:themeColor="text1"/>
          <w:sz w:val="24"/>
          <w:szCs w:val="24"/>
        </w:rPr>
      </w:pPr>
    </w:p>
    <w:p w:rsidRPr="001310A5" w:rsidR="00B71766" w:rsidP="00B71766" w:rsidRDefault="00B71766" w14:paraId="19C789EB" w14:textId="1950E997">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color w:val="000000" w:themeColor="text1"/>
          <w:sz w:val="24"/>
          <w:szCs w:val="24"/>
        </w:rPr>
        <w:t xml:space="preserve">Lisaks </w:t>
      </w:r>
      <w:proofErr w:type="spellStart"/>
      <w:r>
        <w:rPr>
          <w:rFonts w:ascii="Times New Roman" w:hAnsi="Times New Roman" w:eastAsia="Times New Roman" w:cs="Times New Roman"/>
          <w:color w:val="000000" w:themeColor="text1"/>
          <w:sz w:val="24"/>
          <w:szCs w:val="24"/>
        </w:rPr>
        <w:t>EMS</w:t>
      </w:r>
      <w:r w:rsidR="005D58B8">
        <w:rPr>
          <w:rFonts w:ascii="Times New Roman" w:hAnsi="Times New Roman" w:eastAsia="Times New Roman" w:cs="Times New Roman"/>
          <w:color w:val="000000" w:themeColor="text1"/>
          <w:sz w:val="24"/>
          <w:szCs w:val="24"/>
        </w:rPr>
        <w:t>i</w:t>
      </w:r>
      <w:proofErr w:type="spellEnd"/>
      <w:r>
        <w:rPr>
          <w:rFonts w:ascii="Times New Roman" w:hAnsi="Times New Roman" w:eastAsia="Times New Roman" w:cs="Times New Roman"/>
          <w:color w:val="000000" w:themeColor="text1"/>
          <w:sz w:val="24"/>
          <w:szCs w:val="24"/>
        </w:rPr>
        <w:t xml:space="preserve"> autorongidele </w:t>
      </w:r>
      <w:r w:rsidR="00856886">
        <w:rPr>
          <w:rFonts w:ascii="Times New Roman" w:hAnsi="Times New Roman" w:eastAsia="Times New Roman" w:cs="Times New Roman"/>
          <w:color w:val="000000" w:themeColor="text1"/>
          <w:sz w:val="24"/>
          <w:szCs w:val="24"/>
        </w:rPr>
        <w:t>tuleb</w:t>
      </w:r>
      <w:r>
        <w:rPr>
          <w:rFonts w:ascii="Times New Roman" w:hAnsi="Times New Roman" w:eastAsia="Times New Roman" w:cs="Times New Roman"/>
          <w:color w:val="000000" w:themeColor="text1"/>
          <w:sz w:val="24"/>
          <w:szCs w:val="24"/>
        </w:rPr>
        <w:t xml:space="preserve"> ajakohastada jagatava veose eriveol </w:t>
      </w:r>
      <w:r w:rsidR="005D58B8">
        <w:rPr>
          <w:rFonts w:ascii="Times New Roman" w:hAnsi="Times New Roman" w:eastAsia="Times New Roman" w:cs="Times New Roman"/>
          <w:color w:val="000000" w:themeColor="text1"/>
          <w:sz w:val="24"/>
          <w:szCs w:val="24"/>
        </w:rPr>
        <w:t>raskeveostel</w:t>
      </w:r>
      <w:r w:rsidR="00856886">
        <w:rPr>
          <w:rFonts w:ascii="Times New Roman" w:hAnsi="Times New Roman" w:eastAsia="Times New Roman" w:cs="Times New Roman"/>
          <w:color w:val="000000" w:themeColor="text1"/>
          <w:sz w:val="24"/>
          <w:szCs w:val="24"/>
        </w:rPr>
        <w:t>e</w:t>
      </w:r>
      <w:r w:rsidR="005D58B8">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color w:val="000000" w:themeColor="text1"/>
          <w:sz w:val="24"/>
          <w:szCs w:val="24"/>
        </w:rPr>
        <w:t xml:space="preserve">kehtestatud lubatava tegeliku massi </w:t>
      </w:r>
      <w:r w:rsidR="005D58B8">
        <w:rPr>
          <w:rFonts w:ascii="Times New Roman" w:hAnsi="Times New Roman" w:eastAsia="Times New Roman" w:cs="Times New Roman"/>
          <w:color w:val="000000" w:themeColor="text1"/>
          <w:sz w:val="24"/>
          <w:szCs w:val="24"/>
        </w:rPr>
        <w:t>piirnorme</w:t>
      </w:r>
      <w:r>
        <w:rPr>
          <w:rFonts w:ascii="Times New Roman" w:hAnsi="Times New Roman" w:eastAsia="Times New Roman" w:cs="Times New Roman"/>
          <w:color w:val="000000" w:themeColor="text1"/>
          <w:sz w:val="24"/>
          <w:szCs w:val="24"/>
        </w:rPr>
        <w:t>. Eriveosena võib jagatavat veost veda</w:t>
      </w:r>
      <w:r w:rsidR="00856886">
        <w:rPr>
          <w:rFonts w:ascii="Times New Roman" w:hAnsi="Times New Roman" w:eastAsia="Times New Roman" w:cs="Times New Roman"/>
          <w:color w:val="000000" w:themeColor="text1"/>
          <w:sz w:val="24"/>
          <w:szCs w:val="24"/>
        </w:rPr>
        <w:t>da</w:t>
      </w:r>
      <w:r>
        <w:rPr>
          <w:rFonts w:ascii="Times New Roman" w:hAnsi="Times New Roman" w:eastAsia="Times New Roman" w:cs="Times New Roman"/>
          <w:color w:val="000000" w:themeColor="text1"/>
          <w:sz w:val="24"/>
          <w:szCs w:val="24"/>
        </w:rPr>
        <w:t xml:space="preserve"> kuni 52</w:t>
      </w:r>
      <w:r w:rsidR="00856886">
        <w:rPr>
          <w:rFonts w:ascii="Times New Roman" w:hAnsi="Times New Roman" w:eastAsia="Times New Roman" w:cs="Times New Roman"/>
          <w:color w:val="000000" w:themeColor="text1"/>
          <w:sz w:val="24"/>
          <w:szCs w:val="24"/>
        </w:rPr>
        <w:t>-</w:t>
      </w:r>
      <w:r>
        <w:rPr>
          <w:rFonts w:ascii="Times New Roman" w:hAnsi="Times New Roman" w:eastAsia="Times New Roman" w:cs="Times New Roman"/>
          <w:color w:val="000000" w:themeColor="text1"/>
          <w:sz w:val="24"/>
          <w:szCs w:val="24"/>
        </w:rPr>
        <w:t>tonnise tegeliku massiga autorongi</w:t>
      </w:r>
      <w:r w:rsidR="00856886">
        <w:rPr>
          <w:rFonts w:ascii="Times New Roman" w:hAnsi="Times New Roman" w:eastAsia="Times New Roman" w:cs="Times New Roman"/>
          <w:color w:val="000000" w:themeColor="text1"/>
          <w:sz w:val="24"/>
          <w:szCs w:val="24"/>
        </w:rPr>
        <w:t xml:space="preserve">ga. Tegelik mass sõltub autorongi </w:t>
      </w:r>
      <w:r>
        <w:rPr>
          <w:rFonts w:ascii="Times New Roman" w:hAnsi="Times New Roman" w:eastAsia="Times New Roman" w:cs="Times New Roman"/>
          <w:color w:val="000000" w:themeColor="text1"/>
          <w:sz w:val="24"/>
          <w:szCs w:val="24"/>
        </w:rPr>
        <w:t>koosseisu telgede arvust</w:t>
      </w:r>
      <w:r w:rsidR="00856886">
        <w:rPr>
          <w:rFonts w:ascii="Times New Roman" w:hAnsi="Times New Roman" w:eastAsia="Times New Roman" w:cs="Times New Roman"/>
          <w:color w:val="000000" w:themeColor="text1"/>
          <w:sz w:val="24"/>
          <w:szCs w:val="24"/>
        </w:rPr>
        <w:t xml:space="preserve">: </w:t>
      </w:r>
      <w:r>
        <w:rPr>
          <w:rFonts w:ascii="Times New Roman" w:hAnsi="Times New Roman" w:eastAsia="Times New Roman" w:cs="Times New Roman"/>
          <w:color w:val="000000" w:themeColor="text1"/>
          <w:sz w:val="24"/>
          <w:szCs w:val="24"/>
        </w:rPr>
        <w:t>kuni 48 tonni 6</w:t>
      </w:r>
      <w:r>
        <w:rPr>
          <w:rFonts w:ascii="Times New Roman" w:hAnsi="Times New Roman" w:eastAsia="Times New Roman" w:cs="Times New Roman"/>
          <w:color w:val="000000" w:themeColor="text1"/>
          <w:sz w:val="24"/>
          <w:szCs w:val="24"/>
        </w:rPr>
        <w:noBreakHyphen/>
        <w:t>teljelise koosseisuga ning kuni 52 tonni 7</w:t>
      </w:r>
      <w:r>
        <w:rPr>
          <w:rFonts w:ascii="Times New Roman" w:hAnsi="Times New Roman" w:eastAsia="Times New Roman" w:cs="Times New Roman"/>
          <w:color w:val="000000" w:themeColor="text1"/>
          <w:sz w:val="24"/>
          <w:szCs w:val="24"/>
        </w:rPr>
        <w:noBreakHyphen/>
        <w:t>teljelise koosseisuga. Ka veondussektor ja puidutööstus</w:t>
      </w:r>
      <w:r w:rsidR="00856886">
        <w:rPr>
          <w:rFonts w:ascii="Times New Roman" w:hAnsi="Times New Roman" w:eastAsia="Times New Roman" w:cs="Times New Roman"/>
          <w:color w:val="000000" w:themeColor="text1"/>
          <w:sz w:val="24"/>
          <w:szCs w:val="24"/>
        </w:rPr>
        <w:t xml:space="preserve"> on pidanud</w:t>
      </w:r>
      <w:r>
        <w:rPr>
          <w:rFonts w:ascii="Times New Roman" w:hAnsi="Times New Roman" w:eastAsia="Times New Roman" w:cs="Times New Roman"/>
          <w:color w:val="000000" w:themeColor="text1"/>
          <w:sz w:val="24"/>
          <w:szCs w:val="24"/>
        </w:rPr>
        <w:t xml:space="preserve"> oluliseks </w:t>
      </w:r>
      <w:r w:rsidRPr="001310A5">
        <w:rPr>
          <w:rFonts w:ascii="Times New Roman" w:hAnsi="Times New Roman" w:eastAsia="Times New Roman" w:cs="Times New Roman"/>
          <w:sz w:val="24"/>
          <w:szCs w:val="24"/>
        </w:rPr>
        <w:t>võimaldada kuni 60</w:t>
      </w:r>
      <w:r w:rsidR="00513832">
        <w:rPr>
          <w:rFonts w:ascii="Times New Roman" w:hAnsi="Times New Roman" w:eastAsia="Times New Roman" w:cs="Times New Roman"/>
          <w:sz w:val="24"/>
          <w:szCs w:val="24"/>
        </w:rPr>
        <w:t>-</w:t>
      </w:r>
      <w:r w:rsidRPr="001310A5">
        <w:rPr>
          <w:rFonts w:ascii="Times New Roman" w:hAnsi="Times New Roman" w:eastAsia="Times New Roman" w:cs="Times New Roman"/>
          <w:sz w:val="24"/>
          <w:szCs w:val="24"/>
        </w:rPr>
        <w:t xml:space="preserve">tonnist </w:t>
      </w:r>
      <w:r w:rsidRPr="00332973">
        <w:rPr>
          <w:rFonts w:ascii="Times New Roman" w:hAnsi="Times New Roman" w:eastAsia="Times New Roman" w:cs="Times New Roman"/>
          <w:sz w:val="24"/>
          <w:szCs w:val="24"/>
        </w:rPr>
        <w:t>tegelikku massi,</w:t>
      </w:r>
      <w:r w:rsidRPr="001310A5">
        <w:rPr>
          <w:rFonts w:ascii="Times New Roman" w:hAnsi="Times New Roman" w:eastAsia="Times New Roman" w:cs="Times New Roman"/>
          <w:sz w:val="24"/>
          <w:szCs w:val="24"/>
        </w:rPr>
        <w:t xml:space="preserve"> lisades autorongile </w:t>
      </w:r>
      <w:r w:rsidR="00856886">
        <w:rPr>
          <w:rFonts w:ascii="Times New Roman" w:hAnsi="Times New Roman" w:eastAsia="Times New Roman" w:cs="Times New Roman"/>
          <w:sz w:val="24"/>
          <w:szCs w:val="24"/>
        </w:rPr>
        <w:t>ühe</w:t>
      </w:r>
      <w:r w:rsidRPr="001310A5">
        <w:rPr>
          <w:rFonts w:ascii="Times New Roman" w:hAnsi="Times New Roman" w:eastAsia="Times New Roman" w:cs="Times New Roman"/>
          <w:sz w:val="24"/>
          <w:szCs w:val="24"/>
        </w:rPr>
        <w:t xml:space="preserve"> paarisratastega telje (kokku </w:t>
      </w:r>
      <w:r w:rsidR="00856886">
        <w:rPr>
          <w:rFonts w:ascii="Times New Roman" w:hAnsi="Times New Roman" w:eastAsia="Times New Roman" w:cs="Times New Roman"/>
          <w:sz w:val="24"/>
          <w:szCs w:val="24"/>
        </w:rPr>
        <w:t xml:space="preserve">seega </w:t>
      </w:r>
      <w:r w:rsidRPr="001310A5">
        <w:rPr>
          <w:rFonts w:ascii="Times New Roman" w:hAnsi="Times New Roman" w:eastAsia="Times New Roman" w:cs="Times New Roman"/>
          <w:sz w:val="24"/>
          <w:szCs w:val="24"/>
        </w:rPr>
        <w:t>8 telge) ja pikendades autorongi kahe meetri võ</w:t>
      </w:r>
      <w:r>
        <w:rPr>
          <w:rFonts w:ascii="Times New Roman" w:hAnsi="Times New Roman" w:eastAsia="Times New Roman" w:cs="Times New Roman"/>
          <w:sz w:val="24"/>
          <w:szCs w:val="24"/>
        </w:rPr>
        <w:t>rr</w:t>
      </w:r>
      <w:r w:rsidRPr="001310A5">
        <w:rPr>
          <w:rFonts w:ascii="Times New Roman" w:hAnsi="Times New Roman" w:eastAsia="Times New Roman" w:cs="Times New Roman"/>
          <w:sz w:val="24"/>
          <w:szCs w:val="24"/>
        </w:rPr>
        <w:t xml:space="preserve">a kuni 20,75 meetrini. </w:t>
      </w:r>
      <w:r w:rsidRPr="00332973">
        <w:rPr>
          <w:rFonts w:ascii="Times New Roman" w:hAnsi="Times New Roman" w:eastAsia="Times New Roman" w:cs="Times New Roman"/>
          <w:sz w:val="24"/>
          <w:szCs w:val="24"/>
        </w:rPr>
        <w:t>T-</w:t>
      </w:r>
      <w:proofErr w:type="spellStart"/>
      <w:r w:rsidRPr="00332973">
        <w:rPr>
          <w:rFonts w:ascii="Times New Roman" w:hAnsi="Times New Roman" w:eastAsia="Times New Roman" w:cs="Times New Roman"/>
          <w:sz w:val="24"/>
          <w:szCs w:val="24"/>
        </w:rPr>
        <w:t>Konsulti</w:t>
      </w:r>
      <w:proofErr w:type="spellEnd"/>
      <w:r w:rsidRPr="00332973">
        <w:rPr>
          <w:rFonts w:ascii="Times New Roman" w:hAnsi="Times New Roman" w:eastAsia="Times New Roman" w:cs="Times New Roman"/>
          <w:sz w:val="24"/>
          <w:szCs w:val="24"/>
        </w:rPr>
        <w:t xml:space="preserve"> uuringus leiti, et </w:t>
      </w:r>
      <w:r w:rsidRPr="001310A5">
        <w:rPr>
          <w:rFonts w:ascii="Times New Roman" w:hAnsi="Times New Roman" w:eastAsia="Times New Roman" w:cs="Times New Roman"/>
          <w:sz w:val="24"/>
          <w:szCs w:val="24"/>
        </w:rPr>
        <w:t>lisanduva telje ja pikkusega autorong kuni 60</w:t>
      </w:r>
      <w:r w:rsidR="00856886">
        <w:rPr>
          <w:rFonts w:ascii="Times New Roman" w:hAnsi="Times New Roman" w:eastAsia="Times New Roman" w:cs="Times New Roman"/>
          <w:sz w:val="24"/>
          <w:szCs w:val="24"/>
        </w:rPr>
        <w:t>-</w:t>
      </w:r>
      <w:r w:rsidRPr="001310A5">
        <w:rPr>
          <w:rFonts w:ascii="Times New Roman" w:hAnsi="Times New Roman" w:eastAsia="Times New Roman" w:cs="Times New Roman"/>
          <w:sz w:val="24"/>
          <w:szCs w:val="24"/>
        </w:rPr>
        <w:t xml:space="preserve">tonnise </w:t>
      </w:r>
      <w:r w:rsidRPr="00332973">
        <w:rPr>
          <w:rFonts w:ascii="Times New Roman" w:hAnsi="Times New Roman" w:eastAsia="Times New Roman" w:cs="Times New Roman"/>
          <w:sz w:val="24"/>
          <w:szCs w:val="24"/>
        </w:rPr>
        <w:t>tegeliku massiga</w:t>
      </w:r>
      <w:r w:rsidRPr="001310A5">
        <w:rPr>
          <w:rFonts w:ascii="Times New Roman" w:hAnsi="Times New Roman" w:eastAsia="Times New Roman" w:cs="Times New Roman"/>
          <w:sz w:val="24"/>
          <w:szCs w:val="24"/>
        </w:rPr>
        <w:t xml:space="preserve"> ei ole teedele koormavam kui praegu lubat</w:t>
      </w:r>
      <w:r w:rsidR="00856886">
        <w:rPr>
          <w:rFonts w:ascii="Times New Roman" w:hAnsi="Times New Roman" w:eastAsia="Times New Roman" w:cs="Times New Roman"/>
          <w:sz w:val="24"/>
          <w:szCs w:val="24"/>
        </w:rPr>
        <w:t>ud</w:t>
      </w:r>
      <w:r w:rsidRPr="001310A5">
        <w:rPr>
          <w:rFonts w:ascii="Times New Roman" w:hAnsi="Times New Roman" w:eastAsia="Times New Roman" w:cs="Times New Roman"/>
          <w:sz w:val="24"/>
          <w:szCs w:val="24"/>
        </w:rPr>
        <w:t xml:space="preserve"> 52</w:t>
      </w:r>
      <w:r w:rsidR="00856886">
        <w:rPr>
          <w:rFonts w:ascii="Times New Roman" w:hAnsi="Times New Roman" w:eastAsia="Times New Roman" w:cs="Times New Roman"/>
          <w:sz w:val="24"/>
          <w:szCs w:val="24"/>
        </w:rPr>
        <w:t>-</w:t>
      </w:r>
      <w:r w:rsidRPr="001310A5">
        <w:rPr>
          <w:rFonts w:ascii="Times New Roman" w:hAnsi="Times New Roman" w:eastAsia="Times New Roman" w:cs="Times New Roman"/>
          <w:sz w:val="24"/>
          <w:szCs w:val="24"/>
        </w:rPr>
        <w:t xml:space="preserve">tonnise </w:t>
      </w:r>
      <w:r w:rsidRPr="00332973">
        <w:rPr>
          <w:rFonts w:ascii="Times New Roman" w:hAnsi="Times New Roman" w:eastAsia="Times New Roman" w:cs="Times New Roman"/>
          <w:sz w:val="24"/>
          <w:szCs w:val="24"/>
        </w:rPr>
        <w:t>tegeliku massiga</w:t>
      </w:r>
      <w:r w:rsidRPr="001310A5">
        <w:rPr>
          <w:rFonts w:ascii="Times New Roman" w:hAnsi="Times New Roman" w:eastAsia="Times New Roman" w:cs="Times New Roman"/>
          <w:sz w:val="24"/>
          <w:szCs w:val="24"/>
        </w:rPr>
        <w:t xml:space="preserve"> autorong. </w:t>
      </w:r>
      <w:r w:rsidRPr="00332973">
        <w:rPr>
          <w:rFonts w:ascii="Times New Roman" w:hAnsi="Times New Roman" w:eastAsia="Times New Roman" w:cs="Times New Roman"/>
          <w:sz w:val="24"/>
          <w:szCs w:val="24"/>
        </w:rPr>
        <w:t>Ka Riigimetsa Majandamise Keskuse rajatavad teed</w:t>
      </w:r>
      <w:r w:rsidRPr="001310A5">
        <w:rPr>
          <w:rFonts w:ascii="Times New Roman" w:hAnsi="Times New Roman" w:eastAsia="Times New Roman" w:cs="Times New Roman"/>
          <w:sz w:val="24"/>
          <w:szCs w:val="24"/>
        </w:rPr>
        <w:t xml:space="preserve"> </w:t>
      </w:r>
      <w:r w:rsidRPr="00332973" w:rsidR="00F93C25">
        <w:rPr>
          <w:rFonts w:ascii="Times New Roman" w:hAnsi="Times New Roman" w:eastAsia="Times New Roman" w:cs="Times New Roman"/>
          <w:sz w:val="24"/>
          <w:szCs w:val="24"/>
        </w:rPr>
        <w:t xml:space="preserve">on </w:t>
      </w:r>
      <w:r w:rsidRPr="001310A5">
        <w:rPr>
          <w:rFonts w:ascii="Times New Roman" w:hAnsi="Times New Roman" w:eastAsia="Times New Roman" w:cs="Times New Roman"/>
          <w:sz w:val="24"/>
          <w:szCs w:val="24"/>
        </w:rPr>
        <w:t>projekteerit</w:t>
      </w:r>
      <w:r w:rsidRPr="00332973">
        <w:rPr>
          <w:rFonts w:ascii="Times New Roman" w:hAnsi="Times New Roman" w:eastAsia="Times New Roman" w:cs="Times New Roman"/>
          <w:sz w:val="24"/>
          <w:szCs w:val="24"/>
        </w:rPr>
        <w:t>ud</w:t>
      </w:r>
      <w:r w:rsidRPr="001310A5">
        <w:rPr>
          <w:rFonts w:ascii="Times New Roman" w:hAnsi="Times New Roman" w:eastAsia="Times New Roman" w:cs="Times New Roman"/>
          <w:sz w:val="24"/>
          <w:szCs w:val="24"/>
        </w:rPr>
        <w:t xml:space="preserve"> ja ehitat</w:t>
      </w:r>
      <w:r w:rsidRPr="00332973">
        <w:rPr>
          <w:rFonts w:ascii="Times New Roman" w:hAnsi="Times New Roman" w:eastAsia="Times New Roman" w:cs="Times New Roman"/>
          <w:sz w:val="24"/>
          <w:szCs w:val="24"/>
        </w:rPr>
        <w:t>ud</w:t>
      </w:r>
      <w:r w:rsidRPr="001310A5">
        <w:rPr>
          <w:rFonts w:ascii="Times New Roman" w:hAnsi="Times New Roman" w:eastAsia="Times New Roman" w:cs="Times New Roman"/>
          <w:sz w:val="24"/>
          <w:szCs w:val="24"/>
        </w:rPr>
        <w:t xml:space="preserve"> aastaid arvestusega, et nendel saaksid sõita 60</w:t>
      </w:r>
      <w:r w:rsidR="00513832">
        <w:rPr>
          <w:rFonts w:ascii="Times New Roman" w:hAnsi="Times New Roman" w:eastAsia="Times New Roman" w:cs="Times New Roman"/>
          <w:sz w:val="24"/>
          <w:szCs w:val="24"/>
        </w:rPr>
        <w:t>-</w:t>
      </w:r>
      <w:r w:rsidRPr="001310A5">
        <w:rPr>
          <w:rFonts w:ascii="Times New Roman" w:hAnsi="Times New Roman" w:eastAsia="Times New Roman" w:cs="Times New Roman"/>
          <w:sz w:val="24"/>
          <w:szCs w:val="24"/>
        </w:rPr>
        <w:t>tonnise</w:t>
      </w:r>
      <w:r w:rsidRPr="00332973">
        <w:rPr>
          <w:rFonts w:ascii="Times New Roman" w:hAnsi="Times New Roman" w:eastAsia="Times New Roman" w:cs="Times New Roman"/>
          <w:sz w:val="24"/>
          <w:szCs w:val="24"/>
        </w:rPr>
        <w:t>d</w:t>
      </w:r>
      <w:r w:rsidRPr="001310A5">
        <w:rPr>
          <w:rFonts w:ascii="Times New Roman" w:hAnsi="Times New Roman" w:eastAsia="Times New Roman" w:cs="Times New Roman"/>
          <w:sz w:val="24"/>
          <w:szCs w:val="24"/>
        </w:rPr>
        <w:t xml:space="preserve"> autorongid. </w:t>
      </w:r>
      <w:r w:rsidRPr="00332973">
        <w:rPr>
          <w:rFonts w:ascii="Times New Roman" w:hAnsi="Times New Roman" w:eastAsia="Times New Roman" w:cs="Times New Roman"/>
          <w:sz w:val="24"/>
          <w:szCs w:val="24"/>
        </w:rPr>
        <w:t>Suurendatud massi ja pikkusega autorongid</w:t>
      </w:r>
      <w:r w:rsidR="008C47C5">
        <w:rPr>
          <w:rFonts w:ascii="Times New Roman" w:hAnsi="Times New Roman" w:eastAsia="Times New Roman" w:cs="Times New Roman"/>
          <w:sz w:val="24"/>
          <w:szCs w:val="24"/>
        </w:rPr>
        <w:t>e liiklemine on kavandatud</w:t>
      </w:r>
      <w:r w:rsidRPr="00332973">
        <w:rPr>
          <w:rFonts w:ascii="Times New Roman" w:hAnsi="Times New Roman" w:eastAsia="Times New Roman" w:cs="Times New Roman"/>
          <w:sz w:val="24"/>
          <w:szCs w:val="24"/>
        </w:rPr>
        <w:t xml:space="preserve"> </w:t>
      </w:r>
      <w:r w:rsidR="008C47C5">
        <w:rPr>
          <w:rFonts w:ascii="Times New Roman" w:hAnsi="Times New Roman" w:eastAsia="Times New Roman" w:cs="Times New Roman"/>
          <w:sz w:val="24"/>
          <w:szCs w:val="24"/>
        </w:rPr>
        <w:t xml:space="preserve">olulises osas </w:t>
      </w:r>
      <w:r w:rsidRPr="00332973">
        <w:rPr>
          <w:rFonts w:ascii="Times New Roman" w:hAnsi="Times New Roman" w:eastAsia="Times New Roman" w:cs="Times New Roman"/>
          <w:sz w:val="24"/>
          <w:szCs w:val="24"/>
        </w:rPr>
        <w:t>samades teekoridorides, mis on lubatud 48/52</w:t>
      </w:r>
      <w:r w:rsidR="00F93C25">
        <w:rPr>
          <w:rFonts w:ascii="Times New Roman" w:hAnsi="Times New Roman" w:eastAsia="Times New Roman" w:cs="Times New Roman"/>
          <w:sz w:val="24"/>
          <w:szCs w:val="24"/>
        </w:rPr>
        <w:t>-</w:t>
      </w:r>
      <w:r w:rsidRPr="00332973">
        <w:rPr>
          <w:rFonts w:ascii="Times New Roman" w:hAnsi="Times New Roman" w:eastAsia="Times New Roman" w:cs="Times New Roman"/>
          <w:sz w:val="24"/>
          <w:szCs w:val="24"/>
        </w:rPr>
        <w:t xml:space="preserve">tonnise tegeliku massiga eriveose liiklemiseks. Lubatud liikumisteed on näha </w:t>
      </w:r>
      <w:proofErr w:type="spellStart"/>
      <w:r>
        <w:rPr>
          <w:rFonts w:ascii="Times New Roman" w:hAnsi="Times New Roman" w:eastAsia="Times New Roman" w:cs="Times New Roman"/>
          <w:sz w:val="24"/>
          <w:szCs w:val="24"/>
        </w:rPr>
        <w:t>TRAMi</w:t>
      </w:r>
      <w:proofErr w:type="spellEnd"/>
      <w:r w:rsidRPr="00332973">
        <w:rPr>
          <w:rFonts w:ascii="Times New Roman" w:hAnsi="Times New Roman" w:eastAsia="Times New Roman" w:cs="Times New Roman"/>
          <w:sz w:val="24"/>
          <w:szCs w:val="24"/>
        </w:rPr>
        <w:t xml:space="preserve"> hallatavas kaardirakenduses </w:t>
      </w:r>
      <w:hyperlink w:history="1" w:anchor="/et" r:id="rId19">
        <w:r w:rsidRPr="00332973">
          <w:rPr>
            <w:rStyle w:val="Hperlink"/>
            <w:rFonts w:ascii="Times New Roman" w:hAnsi="Times New Roman" w:eastAsia="Times New Roman" w:cs="Times New Roman"/>
            <w:color w:val="auto"/>
            <w:sz w:val="24"/>
            <w:szCs w:val="24"/>
          </w:rPr>
          <w:t>Tark Tee</w:t>
        </w:r>
      </w:hyperlink>
      <w:r w:rsidRPr="00332973">
        <w:rPr>
          <w:rFonts w:ascii="Times New Roman" w:hAnsi="Times New Roman" w:eastAsia="Times New Roman" w:cs="Times New Roman"/>
          <w:sz w:val="24"/>
          <w:szCs w:val="24"/>
        </w:rPr>
        <w:t>.</w:t>
      </w:r>
    </w:p>
    <w:p w:rsidR="00B71766" w:rsidP="00B71766" w:rsidRDefault="00B71766" w14:paraId="1702B026" w14:textId="77777777">
      <w:pPr>
        <w:spacing w:after="0" w:line="240" w:lineRule="auto"/>
        <w:jc w:val="both"/>
        <w:rPr>
          <w:rFonts w:ascii="Times New Roman" w:hAnsi="Times New Roman" w:eastAsia="Times New Roman" w:cs="Times New Roman"/>
          <w:sz w:val="24"/>
          <w:szCs w:val="24"/>
        </w:rPr>
      </w:pPr>
    </w:p>
    <w:p w:rsidRPr="00380EB3" w:rsidR="00B71766" w:rsidP="00B71766" w:rsidRDefault="00B71766" w14:paraId="5D2C68FC" w14:textId="17A11152">
      <w:pPr>
        <w:spacing w:after="0" w:line="240" w:lineRule="auto"/>
        <w:jc w:val="both"/>
        <w:rPr>
          <w:rFonts w:ascii="Times New Roman" w:hAnsi="Times New Roman" w:eastAsia="Times New Roman" w:cs="Times New Roman"/>
          <w:sz w:val="24"/>
          <w:szCs w:val="24"/>
        </w:rPr>
      </w:pPr>
      <w:commentRangeStart w:id="3"/>
      <w:r w:rsidRPr="00E6000C">
        <w:rPr>
          <w:rFonts w:ascii="Times New Roman" w:hAnsi="Times New Roman" w:eastAsia="Times New Roman" w:cs="Times New Roman"/>
          <w:sz w:val="24"/>
          <w:szCs w:val="24"/>
        </w:rPr>
        <w:t>Eelnõu koostamisele ei eelnenud väljatöötamiskavatsust, arvestades Vabariigi Valitsuse 22.</w:t>
      </w:r>
      <w:r w:rsidR="00F93C25">
        <w:rPr>
          <w:rFonts w:ascii="Times New Roman" w:hAnsi="Times New Roman" w:eastAsia="Times New Roman" w:cs="Times New Roman"/>
          <w:sz w:val="24"/>
          <w:szCs w:val="24"/>
        </w:rPr>
        <w:t> </w:t>
      </w:r>
      <w:r w:rsidRPr="00E6000C">
        <w:rPr>
          <w:rFonts w:ascii="Times New Roman" w:hAnsi="Times New Roman" w:eastAsia="Times New Roman" w:cs="Times New Roman"/>
          <w:sz w:val="24"/>
          <w:szCs w:val="24"/>
        </w:rPr>
        <w:t xml:space="preserve">novembri 2011. aasta määruse nr 180 „Hea õigusloome ja normitehnika eeskiri“ (edaspidi HÕNTE) § 1 lõike 2 punkti 5. Eelnõukohase seaduse rakendamisega ei kaasne olulist õiguslikku muudatust. Muudatused on vajalikud </w:t>
      </w:r>
      <w:r>
        <w:rPr>
          <w:rFonts w:ascii="Times New Roman" w:hAnsi="Times New Roman" w:eastAsia="Times New Roman" w:cs="Times New Roman"/>
          <w:sz w:val="24"/>
          <w:szCs w:val="24"/>
        </w:rPr>
        <w:t xml:space="preserve">autoveo sektori efektiivsuse ja konkurentsivõime </w:t>
      </w:r>
      <w:r w:rsidR="00F93C25">
        <w:rPr>
          <w:rFonts w:ascii="Times New Roman" w:hAnsi="Times New Roman" w:eastAsia="Times New Roman" w:cs="Times New Roman"/>
          <w:sz w:val="24"/>
          <w:szCs w:val="24"/>
        </w:rPr>
        <w:t>parandamiseks.</w:t>
      </w:r>
      <w:r>
        <w:rPr>
          <w:rFonts w:ascii="Times New Roman" w:hAnsi="Times New Roman" w:eastAsia="Times New Roman" w:cs="Times New Roman"/>
          <w:sz w:val="24"/>
          <w:szCs w:val="24"/>
        </w:rPr>
        <w:t xml:space="preserve"> </w:t>
      </w:r>
      <w:del w:author="Pilleriin Lindsalu - JUSTDIGI" w:date="2025-10-28T16:42:00Z" w16du:dateUtc="2025-10-28T14:42:00Z" w:id="4">
        <w:r w:rsidDel="00DC2FC5" w:rsidR="00F93C25">
          <w:rPr>
            <w:rFonts w:ascii="Times New Roman" w:hAnsi="Times New Roman" w:eastAsia="Times New Roman" w:cs="Times New Roman"/>
            <w:sz w:val="24"/>
            <w:szCs w:val="24"/>
          </w:rPr>
          <w:delText>E</w:delText>
        </w:r>
        <w:r w:rsidDel="00DC2FC5">
          <w:rPr>
            <w:rFonts w:ascii="Times New Roman" w:hAnsi="Times New Roman" w:eastAsia="Times New Roman" w:cs="Times New Roman"/>
            <w:sz w:val="24"/>
            <w:szCs w:val="24"/>
          </w:rPr>
          <w:delText xml:space="preserve">elnõu menetlus </w:delText>
        </w:r>
        <w:r w:rsidDel="00DC2FC5" w:rsidR="00F93C25">
          <w:rPr>
            <w:rFonts w:ascii="Times New Roman" w:hAnsi="Times New Roman" w:eastAsia="Times New Roman" w:cs="Times New Roman"/>
            <w:sz w:val="24"/>
            <w:szCs w:val="24"/>
          </w:rPr>
          <w:delText xml:space="preserve">on ka </w:delText>
        </w:r>
        <w:r w:rsidDel="00DC2FC5">
          <w:rPr>
            <w:rFonts w:ascii="Times New Roman" w:hAnsi="Times New Roman" w:eastAsia="Times New Roman" w:cs="Times New Roman"/>
            <w:sz w:val="24"/>
            <w:szCs w:val="24"/>
          </w:rPr>
          <w:delText xml:space="preserve">kiireloomuline, et täita Vabariigi Valitsuse tegevusprogrammis ettenähtud eesmärki rakendada muudatused </w:delText>
        </w:r>
        <w:r w:rsidDel="00DC2FC5" w:rsidR="00F93C25">
          <w:rPr>
            <w:rFonts w:ascii="Times New Roman" w:hAnsi="Times New Roman" w:eastAsia="Times New Roman" w:cs="Times New Roman"/>
            <w:sz w:val="24"/>
            <w:szCs w:val="24"/>
          </w:rPr>
          <w:delText xml:space="preserve">I kvartalis </w:delText>
        </w:r>
        <w:r w:rsidDel="00DC2FC5">
          <w:rPr>
            <w:rFonts w:ascii="Times New Roman" w:hAnsi="Times New Roman" w:eastAsia="Times New Roman" w:cs="Times New Roman"/>
            <w:sz w:val="24"/>
            <w:szCs w:val="24"/>
          </w:rPr>
          <w:delText>2026.</w:delText>
        </w:r>
      </w:del>
      <w:commentRangeEnd w:id="3"/>
      <w:r w:rsidR="00DC2FC5">
        <w:rPr>
          <w:rStyle w:val="Kommentaariviide"/>
        </w:rPr>
        <w:commentReference w:id="3"/>
      </w:r>
    </w:p>
    <w:p w:rsidRPr="00380EB3" w:rsidR="00B71766" w:rsidP="00B71766" w:rsidRDefault="00B71766" w14:paraId="0BC47AD2" w14:textId="77777777">
      <w:pPr>
        <w:spacing w:after="0" w:line="240" w:lineRule="auto"/>
        <w:jc w:val="both"/>
        <w:rPr>
          <w:rFonts w:ascii="Times New Roman" w:hAnsi="Times New Roman" w:cs="Times New Roman"/>
          <w:sz w:val="24"/>
          <w:szCs w:val="24"/>
        </w:rPr>
      </w:pPr>
    </w:p>
    <w:p w:rsidRPr="00380EB3" w:rsidR="00B71766" w:rsidP="00B71766" w:rsidRDefault="00B71766" w14:paraId="0BA873A7" w14:textId="77777777">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3. Eelnõu sisu ja võrdlev analüüs</w:t>
      </w:r>
    </w:p>
    <w:p w:rsidRPr="00380EB3" w:rsidR="00B71766" w:rsidP="00B71766" w:rsidRDefault="00B71766" w14:paraId="58698B55" w14:textId="77777777">
      <w:pPr>
        <w:spacing w:after="0" w:line="240" w:lineRule="auto"/>
        <w:jc w:val="both"/>
        <w:rPr>
          <w:rFonts w:ascii="Times New Roman" w:hAnsi="Times New Roman" w:cs="Times New Roman"/>
          <w:sz w:val="24"/>
          <w:szCs w:val="24"/>
        </w:rPr>
      </w:pPr>
    </w:p>
    <w:p w:rsidRPr="00380EB3" w:rsidR="00B71766" w:rsidP="00B71766" w:rsidRDefault="00B71766" w14:paraId="64132886" w14:textId="7546C7E8">
      <w:pPr>
        <w:pStyle w:val="Normaallaadveeb"/>
        <w:spacing w:before="0" w:after="0"/>
        <w:jc w:val="both"/>
        <w:rPr>
          <w:rFonts w:ascii="Times New Roman" w:hAnsi="Times New Roman" w:cs="Times New Roman"/>
          <w:lang w:val="et-EE"/>
        </w:rPr>
      </w:pPr>
      <w:r w:rsidRPr="00380EB3">
        <w:rPr>
          <w:rFonts w:ascii="Times New Roman" w:hAnsi="Times New Roman" w:cs="Times New Roman"/>
          <w:lang w:val="et-EE"/>
        </w:rPr>
        <w:t xml:space="preserve">Eelnõu koosneb </w:t>
      </w:r>
      <w:r>
        <w:rPr>
          <w:rFonts w:ascii="Times New Roman" w:hAnsi="Times New Roman" w:cs="Times New Roman"/>
          <w:lang w:val="et-EE"/>
        </w:rPr>
        <w:t>kahest</w:t>
      </w:r>
      <w:r w:rsidRPr="00380EB3">
        <w:rPr>
          <w:rFonts w:ascii="Times New Roman" w:hAnsi="Times New Roman" w:cs="Times New Roman"/>
          <w:lang w:val="et-EE"/>
        </w:rPr>
        <w:t xml:space="preserve"> paragrahvist, millest esimesega muudetakse </w:t>
      </w:r>
      <w:r>
        <w:rPr>
          <w:rFonts w:ascii="Times New Roman" w:hAnsi="Times New Roman" w:cs="Times New Roman"/>
          <w:lang w:val="et-EE"/>
        </w:rPr>
        <w:t>liiklusseadust ning teises paragrahvis</w:t>
      </w:r>
      <w:r w:rsidRPr="00380EB3">
        <w:rPr>
          <w:rFonts w:ascii="Times New Roman" w:hAnsi="Times New Roman" w:cs="Times New Roman"/>
          <w:lang w:val="et-EE"/>
        </w:rPr>
        <w:t xml:space="preserve"> </w:t>
      </w:r>
      <w:r>
        <w:rPr>
          <w:rFonts w:ascii="Times New Roman" w:hAnsi="Times New Roman" w:cs="Times New Roman"/>
          <w:lang w:val="et-EE"/>
        </w:rPr>
        <w:t>sätestatakse</w:t>
      </w:r>
      <w:r w:rsidRPr="00380EB3">
        <w:rPr>
          <w:rFonts w:ascii="Times New Roman" w:hAnsi="Times New Roman" w:cs="Times New Roman"/>
          <w:lang w:val="et-EE"/>
        </w:rPr>
        <w:t xml:space="preserve"> seaduse jõustumise aeg.</w:t>
      </w:r>
    </w:p>
    <w:p w:rsidRPr="00380EB3" w:rsidR="00B71766" w:rsidP="00B71766" w:rsidRDefault="00B71766" w14:paraId="4E06850E" w14:textId="77777777">
      <w:pPr>
        <w:pStyle w:val="Normaallaadveeb"/>
        <w:spacing w:before="0" w:after="0"/>
        <w:jc w:val="both"/>
        <w:rPr>
          <w:rFonts w:ascii="Times New Roman" w:hAnsi="Times New Roman" w:cs="Times New Roman"/>
          <w:lang w:val="et-EE"/>
        </w:rPr>
      </w:pPr>
    </w:p>
    <w:p w:rsidRPr="00380EB3" w:rsidR="00B71766" w:rsidP="00B71766" w:rsidRDefault="00B71766" w14:paraId="6B2B44E6" w14:textId="2CC906F7">
      <w:pPr>
        <w:spacing w:after="0" w:line="240" w:lineRule="auto"/>
        <w:jc w:val="both"/>
        <w:rPr>
          <w:rFonts w:ascii="Times New Roman" w:hAnsi="Times New Roman" w:eastAsia="Tahoma" w:cs="Times New Roman"/>
          <w:color w:val="000000" w:themeColor="text1"/>
          <w:sz w:val="24"/>
          <w:szCs w:val="24"/>
        </w:rPr>
      </w:pPr>
      <w:r>
        <w:rPr>
          <w:rFonts w:ascii="Times New Roman" w:hAnsi="Times New Roman" w:eastAsia="Tahoma" w:cs="Times New Roman"/>
          <w:b/>
          <w:bCs/>
          <w:color w:val="000000" w:themeColor="text1"/>
          <w:sz w:val="24"/>
          <w:szCs w:val="24"/>
        </w:rPr>
        <w:t xml:space="preserve">Eelnõu § </w:t>
      </w:r>
      <w:r w:rsidRPr="00380EB3">
        <w:rPr>
          <w:rFonts w:ascii="Times New Roman" w:hAnsi="Times New Roman" w:eastAsia="Tahoma" w:cs="Times New Roman"/>
          <w:b/>
          <w:bCs/>
          <w:color w:val="000000" w:themeColor="text1"/>
          <w:sz w:val="24"/>
          <w:szCs w:val="24"/>
        </w:rPr>
        <w:t>1</w:t>
      </w:r>
      <w:r w:rsidRPr="00380EB3">
        <w:rPr>
          <w:rFonts w:ascii="Times New Roman" w:hAnsi="Times New Roman" w:eastAsia="Tahoma" w:cs="Times New Roman"/>
          <w:color w:val="000000" w:themeColor="text1"/>
          <w:sz w:val="24"/>
          <w:szCs w:val="24"/>
        </w:rPr>
        <w:t xml:space="preserve"> sätestab </w:t>
      </w:r>
      <w:r>
        <w:rPr>
          <w:rFonts w:ascii="Times New Roman" w:hAnsi="Times New Roman" w:eastAsia="Tahoma" w:cs="Times New Roman"/>
          <w:color w:val="000000" w:themeColor="text1"/>
          <w:sz w:val="24"/>
          <w:szCs w:val="24"/>
        </w:rPr>
        <w:t>liiklusseaduses tehtavad muudatused</w:t>
      </w:r>
      <w:r w:rsidRPr="00380EB3">
        <w:rPr>
          <w:rFonts w:ascii="Times New Roman" w:hAnsi="Times New Roman" w:eastAsia="Tahoma" w:cs="Times New Roman"/>
          <w:color w:val="000000" w:themeColor="text1"/>
          <w:sz w:val="24"/>
          <w:szCs w:val="24"/>
        </w:rPr>
        <w:t>.</w:t>
      </w:r>
    </w:p>
    <w:p w:rsidRPr="00380EB3" w:rsidR="00B71766" w:rsidP="00B71766" w:rsidRDefault="00B71766" w14:paraId="75FF0B16" w14:textId="77777777">
      <w:pPr>
        <w:spacing w:after="0" w:line="240" w:lineRule="auto"/>
        <w:jc w:val="both"/>
        <w:rPr>
          <w:rFonts w:ascii="Times New Roman" w:hAnsi="Times New Roman" w:cs="Times New Roman"/>
          <w:color w:val="000000" w:themeColor="text1"/>
          <w:sz w:val="24"/>
          <w:szCs w:val="24"/>
        </w:rPr>
      </w:pPr>
    </w:p>
    <w:p w:rsidR="00B71766" w:rsidP="00B71766" w:rsidRDefault="00B71766" w14:paraId="54593B9C" w14:textId="464D62F8">
      <w:pPr>
        <w:spacing w:after="0" w:line="240" w:lineRule="auto"/>
        <w:jc w:val="both"/>
        <w:rPr>
          <w:rFonts w:ascii="Times New Roman" w:hAnsi="Times New Roman" w:cs="Times New Roman"/>
          <w:color w:val="000000" w:themeColor="text1"/>
          <w:sz w:val="24"/>
          <w:szCs w:val="24"/>
          <w:shd w:val="clear" w:color="auto" w:fill="FFFFFF"/>
        </w:rPr>
      </w:pPr>
      <w:proofErr w:type="spellStart"/>
      <w:r>
        <w:rPr>
          <w:rFonts w:ascii="Times New Roman" w:hAnsi="Times New Roman" w:cs="Times New Roman"/>
          <w:b/>
          <w:bCs/>
          <w:color w:val="000000" w:themeColor="text1"/>
          <w:sz w:val="24"/>
          <w:szCs w:val="24"/>
        </w:rPr>
        <w:t>LS</w:t>
      </w:r>
      <w:r w:rsidR="00F93C25">
        <w:rPr>
          <w:rFonts w:ascii="Times New Roman" w:hAnsi="Times New Roman" w:cs="Times New Roman"/>
          <w:b/>
          <w:bCs/>
          <w:color w:val="000000" w:themeColor="text1"/>
          <w:sz w:val="24"/>
          <w:szCs w:val="24"/>
        </w:rPr>
        <w:t>i</w:t>
      </w:r>
      <w:proofErr w:type="spellEnd"/>
      <w:r>
        <w:rPr>
          <w:rFonts w:ascii="Times New Roman" w:hAnsi="Times New Roman" w:cs="Times New Roman"/>
          <w:b/>
          <w:bCs/>
          <w:color w:val="000000" w:themeColor="text1"/>
          <w:sz w:val="24"/>
          <w:szCs w:val="24"/>
        </w:rPr>
        <w:t xml:space="preserve"> § 34</w:t>
      </w:r>
      <w:r>
        <w:rPr>
          <w:rFonts w:ascii="Times New Roman" w:hAnsi="Times New Roman" w:cs="Times New Roman"/>
          <w:b/>
          <w:bCs/>
          <w:color w:val="000000" w:themeColor="text1"/>
          <w:sz w:val="24"/>
          <w:szCs w:val="24"/>
          <w:vertAlign w:val="superscript"/>
        </w:rPr>
        <w:t>1</w:t>
      </w:r>
      <w:r>
        <w:rPr>
          <w:rFonts w:ascii="Times New Roman" w:hAnsi="Times New Roman" w:cs="Times New Roman"/>
          <w:b/>
          <w:bCs/>
          <w:color w:val="000000" w:themeColor="text1"/>
          <w:sz w:val="24"/>
          <w:szCs w:val="24"/>
        </w:rPr>
        <w:t xml:space="preserve"> </w:t>
      </w:r>
      <w:r w:rsidRPr="002B4BEA">
        <w:rPr>
          <w:rFonts w:ascii="Times New Roman" w:hAnsi="Times New Roman" w:cs="Times New Roman"/>
          <w:b/>
          <w:bCs/>
          <w:color w:val="000000" w:themeColor="text1"/>
          <w:sz w:val="24"/>
          <w:szCs w:val="24"/>
        </w:rPr>
        <w:t xml:space="preserve">täiendatakse lõigetega </w:t>
      </w:r>
      <w:r w:rsidRPr="002B4BEA">
        <w:rPr>
          <w:rFonts w:ascii="Times New Roman" w:hAnsi="Times New Roman" w:cs="Times New Roman"/>
          <w:b/>
          <w:bCs/>
          <w:szCs w:val="24"/>
        </w:rPr>
        <w:t>1</w:t>
      </w:r>
      <w:r w:rsidRPr="002B4BEA">
        <w:rPr>
          <w:rFonts w:ascii="Times New Roman" w:hAnsi="Times New Roman" w:cs="Times New Roman"/>
          <w:b/>
          <w:bCs/>
          <w:szCs w:val="24"/>
          <w:vertAlign w:val="superscript"/>
        </w:rPr>
        <w:t>1</w:t>
      </w:r>
      <w:r w:rsidRPr="002B4BEA">
        <w:rPr>
          <w:rFonts w:ascii="Times New Roman" w:hAnsi="Times New Roman" w:cs="Times New Roman"/>
          <w:b/>
          <w:bCs/>
          <w:szCs w:val="24"/>
        </w:rPr>
        <w:t>–1</w:t>
      </w:r>
      <w:r>
        <w:rPr>
          <w:rFonts w:ascii="Times New Roman" w:hAnsi="Times New Roman" w:cs="Times New Roman"/>
          <w:b/>
          <w:bCs/>
          <w:szCs w:val="24"/>
          <w:vertAlign w:val="superscript"/>
        </w:rPr>
        <w:t>3</w:t>
      </w:r>
      <w:r w:rsidRPr="002B4BEA">
        <w:rPr>
          <w:rFonts w:ascii="Times New Roman" w:hAnsi="Times New Roman" w:cs="Times New Roman"/>
          <w:sz w:val="24"/>
          <w:szCs w:val="24"/>
        </w:rPr>
        <w:t xml:space="preserve">, mis reguleerivad eriveo </w:t>
      </w:r>
      <w:r>
        <w:rPr>
          <w:rFonts w:ascii="Times New Roman" w:hAnsi="Times New Roman" w:cs="Times New Roman"/>
          <w:sz w:val="24"/>
          <w:szCs w:val="24"/>
        </w:rPr>
        <w:t>aluseid</w:t>
      </w:r>
      <w:r w:rsidRPr="00BD6559">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Osaliselt tuuakse lisatavatesse lõigetesse ka seni sama paragrahvi lõikes 8 olnud </w:t>
      </w:r>
      <w:r w:rsidR="00D6699A">
        <w:rPr>
          <w:rFonts w:ascii="Times New Roman" w:hAnsi="Times New Roman" w:cs="Times New Roman"/>
          <w:color w:val="000000" w:themeColor="text1"/>
          <w:sz w:val="24"/>
          <w:szCs w:val="24"/>
          <w:shd w:val="clear" w:color="auto" w:fill="FFFFFF"/>
        </w:rPr>
        <w:t>tingimused</w:t>
      </w:r>
      <w:r>
        <w:rPr>
          <w:rFonts w:ascii="Times New Roman" w:hAnsi="Times New Roman" w:cs="Times New Roman"/>
          <w:color w:val="000000" w:themeColor="text1"/>
          <w:sz w:val="24"/>
          <w:szCs w:val="24"/>
          <w:shd w:val="clear" w:color="auto" w:fill="FFFFFF"/>
        </w:rPr>
        <w:t>, kuna eriveo alused peaksid asuma loogilises järjestuses paragrahvi alguses.</w:t>
      </w:r>
    </w:p>
    <w:p w:rsidR="00B71766" w:rsidP="00B71766" w:rsidRDefault="00B71766" w14:paraId="7E50A9CF" w14:textId="77777777">
      <w:pPr>
        <w:spacing w:after="0" w:line="240" w:lineRule="auto"/>
        <w:jc w:val="both"/>
        <w:rPr>
          <w:rFonts w:ascii="Times New Roman" w:hAnsi="Times New Roman" w:cs="Times New Roman"/>
          <w:color w:val="000000" w:themeColor="text1"/>
          <w:sz w:val="24"/>
          <w:szCs w:val="24"/>
          <w:shd w:val="clear" w:color="auto" w:fill="FFFFFF"/>
        </w:rPr>
      </w:pPr>
    </w:p>
    <w:p w:rsidR="00B71766" w:rsidP="00B71766" w:rsidRDefault="00B71766" w14:paraId="778F57BE" w14:textId="29B72313">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Lõike</w:t>
      </w:r>
      <w:r w:rsidR="009832A3">
        <w:rPr>
          <w:rFonts w:ascii="Times New Roman" w:hAnsi="Times New Roman" w:cs="Times New Roman"/>
          <w:color w:val="000000" w:themeColor="text1"/>
          <w:sz w:val="24"/>
          <w:szCs w:val="24"/>
          <w:shd w:val="clear" w:color="auto" w:fill="FFFFFF"/>
        </w:rPr>
        <w:t>s</w:t>
      </w:r>
      <w:r>
        <w:rPr>
          <w:rFonts w:ascii="Times New Roman" w:hAnsi="Times New Roman" w:cs="Times New Roman"/>
          <w:color w:val="000000" w:themeColor="text1"/>
          <w:sz w:val="24"/>
          <w:szCs w:val="24"/>
          <w:shd w:val="clear" w:color="auto" w:fill="FFFFFF"/>
        </w:rPr>
        <w:t xml:space="preserve"> 1</w:t>
      </w:r>
      <w:r>
        <w:rPr>
          <w:rFonts w:ascii="Times New Roman" w:hAnsi="Times New Roman" w:cs="Times New Roman"/>
          <w:color w:val="000000" w:themeColor="text1"/>
          <w:sz w:val="24"/>
          <w:szCs w:val="24"/>
          <w:shd w:val="clear" w:color="auto" w:fill="FFFFFF"/>
          <w:vertAlign w:val="superscript"/>
        </w:rPr>
        <w:t>1</w:t>
      </w:r>
      <w:r>
        <w:rPr>
          <w:rFonts w:ascii="Times New Roman" w:hAnsi="Times New Roman" w:cs="Times New Roman"/>
          <w:color w:val="000000" w:themeColor="text1"/>
          <w:sz w:val="24"/>
          <w:szCs w:val="24"/>
          <w:shd w:val="clear" w:color="auto" w:fill="FFFFFF"/>
        </w:rPr>
        <w:t xml:space="preserve"> sätestatakse </w:t>
      </w:r>
      <w:proofErr w:type="spellStart"/>
      <w:r>
        <w:rPr>
          <w:rFonts w:ascii="Times New Roman" w:hAnsi="Times New Roman" w:cs="Times New Roman"/>
          <w:color w:val="000000" w:themeColor="text1"/>
          <w:sz w:val="24"/>
          <w:szCs w:val="24"/>
          <w:shd w:val="clear" w:color="auto" w:fill="FFFFFF"/>
        </w:rPr>
        <w:t>üldnorm</w:t>
      </w:r>
      <w:proofErr w:type="spellEnd"/>
      <w:r>
        <w:rPr>
          <w:rFonts w:ascii="Times New Roman" w:hAnsi="Times New Roman" w:cs="Times New Roman"/>
          <w:color w:val="000000" w:themeColor="text1"/>
          <w:sz w:val="24"/>
          <w:szCs w:val="24"/>
          <w:shd w:val="clear" w:color="auto" w:fill="FFFFFF"/>
        </w:rPr>
        <w:t>, millal võib erivedu te</w:t>
      </w:r>
      <w:r w:rsidR="009832A3">
        <w:rPr>
          <w:rFonts w:ascii="Times New Roman" w:hAnsi="Times New Roman" w:cs="Times New Roman"/>
          <w:color w:val="000000" w:themeColor="text1"/>
          <w:sz w:val="24"/>
          <w:szCs w:val="24"/>
          <w:shd w:val="clear" w:color="auto" w:fill="FFFFFF"/>
        </w:rPr>
        <w:t>ha</w:t>
      </w:r>
      <w:r>
        <w:rPr>
          <w:rFonts w:ascii="Times New Roman" w:hAnsi="Times New Roman" w:cs="Times New Roman"/>
          <w:color w:val="000000" w:themeColor="text1"/>
          <w:sz w:val="24"/>
          <w:szCs w:val="24"/>
          <w:shd w:val="clear" w:color="auto" w:fill="FFFFFF"/>
        </w:rPr>
        <w:t xml:space="preserve"> ning tekst kajastab osaliselt senise lõike 8 teksti. Lisatud on täpsustus, et erivedu võib te</w:t>
      </w:r>
      <w:r w:rsidR="009832A3">
        <w:rPr>
          <w:rFonts w:ascii="Times New Roman" w:hAnsi="Times New Roman" w:cs="Times New Roman"/>
          <w:color w:val="000000" w:themeColor="text1"/>
          <w:sz w:val="24"/>
          <w:szCs w:val="24"/>
          <w:shd w:val="clear" w:color="auto" w:fill="FFFFFF"/>
        </w:rPr>
        <w:t>ha</w:t>
      </w:r>
      <w:r>
        <w:rPr>
          <w:rFonts w:ascii="Times New Roman" w:hAnsi="Times New Roman" w:cs="Times New Roman"/>
          <w:color w:val="000000" w:themeColor="text1"/>
          <w:sz w:val="24"/>
          <w:szCs w:val="24"/>
          <w:shd w:val="clear" w:color="auto" w:fill="FFFFFF"/>
        </w:rPr>
        <w:t>, kui sõiduki</w:t>
      </w:r>
      <w:r w:rsidR="00F93C25">
        <w:rPr>
          <w:rFonts w:ascii="Times New Roman" w:hAnsi="Times New Roman" w:cs="Times New Roman"/>
          <w:color w:val="000000" w:themeColor="text1"/>
          <w:sz w:val="24"/>
          <w:szCs w:val="24"/>
          <w:shd w:val="clear" w:color="auto" w:fill="FFFFFF"/>
        </w:rPr>
        <w:t xml:space="preserve"> eripära tõttu ei ole võimalik</w:t>
      </w:r>
      <w:r>
        <w:rPr>
          <w:rFonts w:ascii="Times New Roman" w:hAnsi="Times New Roman" w:cs="Times New Roman"/>
          <w:color w:val="000000" w:themeColor="text1"/>
          <w:sz w:val="24"/>
          <w:szCs w:val="24"/>
          <w:shd w:val="clear" w:color="auto" w:fill="FFFFFF"/>
        </w:rPr>
        <w:t xml:space="preserve"> </w:t>
      </w:r>
      <w:r w:rsidR="00CB533F">
        <w:rPr>
          <w:rFonts w:ascii="Times New Roman" w:hAnsi="Times New Roman" w:cs="Times New Roman"/>
          <w:color w:val="000000" w:themeColor="text1"/>
          <w:sz w:val="24"/>
          <w:szCs w:val="24"/>
          <w:shd w:val="clear" w:color="auto" w:fill="FFFFFF"/>
        </w:rPr>
        <w:t xml:space="preserve">täita </w:t>
      </w:r>
      <w:r>
        <w:rPr>
          <w:rFonts w:ascii="Times New Roman" w:hAnsi="Times New Roman" w:cs="Times New Roman"/>
          <w:color w:val="000000" w:themeColor="text1"/>
          <w:sz w:val="24"/>
          <w:szCs w:val="24"/>
          <w:shd w:val="clear" w:color="auto" w:fill="FFFFFF"/>
        </w:rPr>
        <w:t xml:space="preserve">liiklusseaduse § 80 lõike 3 alusel kehtestatud </w:t>
      </w:r>
      <w:r w:rsidRPr="00E56CEE">
        <w:rPr>
          <w:rFonts w:ascii="Times New Roman" w:hAnsi="Times New Roman" w:cs="Times New Roman"/>
          <w:color w:val="000000" w:themeColor="text1"/>
          <w:sz w:val="24"/>
          <w:szCs w:val="24"/>
          <w:shd w:val="clear" w:color="auto" w:fill="FFFFFF"/>
        </w:rPr>
        <w:t>majandus- ja kommunikatsiooniministri 13. juuni 2011.</w:t>
      </w:r>
      <w:r w:rsidR="005C1414">
        <w:rPr>
          <w:rFonts w:ascii="Times New Roman" w:hAnsi="Times New Roman" w:cs="Times New Roman"/>
          <w:color w:val="000000" w:themeColor="text1"/>
          <w:sz w:val="24"/>
          <w:szCs w:val="24"/>
          <w:shd w:val="clear" w:color="auto" w:fill="FFFFFF"/>
        </w:rPr>
        <w:t xml:space="preserve"> </w:t>
      </w:r>
      <w:r w:rsidRPr="00E56CEE">
        <w:rPr>
          <w:rFonts w:ascii="Times New Roman" w:hAnsi="Times New Roman" w:cs="Times New Roman"/>
          <w:color w:val="000000" w:themeColor="text1"/>
          <w:sz w:val="24"/>
          <w:szCs w:val="24"/>
          <w:shd w:val="clear" w:color="auto" w:fill="FFFFFF"/>
        </w:rPr>
        <w:t>a määruse</w:t>
      </w:r>
      <w:r>
        <w:rPr>
          <w:rFonts w:ascii="Times New Roman" w:hAnsi="Times New Roman" w:cs="Times New Roman"/>
          <w:color w:val="000000" w:themeColor="text1"/>
          <w:sz w:val="24"/>
          <w:szCs w:val="24"/>
          <w:shd w:val="clear" w:color="auto" w:fill="FFFFFF"/>
        </w:rPr>
        <w:t>s</w:t>
      </w:r>
      <w:r w:rsidRPr="00E56CEE">
        <w:rPr>
          <w:rFonts w:ascii="Times New Roman" w:hAnsi="Times New Roman" w:cs="Times New Roman"/>
          <w:color w:val="000000" w:themeColor="text1"/>
          <w:sz w:val="24"/>
          <w:szCs w:val="24"/>
          <w:shd w:val="clear" w:color="auto" w:fill="FFFFFF"/>
        </w:rPr>
        <w:t xml:space="preserve"> nr 42 „</w:t>
      </w:r>
      <w:hyperlink w:history="1" r:id="rId20">
        <w:r w:rsidRPr="00E56CEE">
          <w:rPr>
            <w:rStyle w:val="Hperlink"/>
            <w:rFonts w:ascii="Times New Roman" w:hAnsi="Times New Roman" w:cs="Times New Roman"/>
            <w:sz w:val="24"/>
            <w:szCs w:val="24"/>
            <w:shd w:val="clear" w:color="auto" w:fill="FFFFFF"/>
          </w:rPr>
          <w:t xml:space="preserve">Mootorsõiduki ja selle haagise </w:t>
        </w:r>
        <w:proofErr w:type="spellStart"/>
        <w:r w:rsidRPr="00E56CEE">
          <w:rPr>
            <w:rStyle w:val="Hperlink"/>
            <w:rFonts w:ascii="Times New Roman" w:hAnsi="Times New Roman" w:cs="Times New Roman"/>
            <w:sz w:val="24"/>
            <w:szCs w:val="24"/>
            <w:shd w:val="clear" w:color="auto" w:fill="FFFFFF"/>
          </w:rPr>
          <w:t>tehnonõuded</w:t>
        </w:r>
        <w:proofErr w:type="spellEnd"/>
        <w:r w:rsidRPr="00E56CEE">
          <w:rPr>
            <w:rStyle w:val="Hperlink"/>
            <w:rFonts w:ascii="Times New Roman" w:hAnsi="Times New Roman" w:cs="Times New Roman"/>
            <w:sz w:val="24"/>
            <w:szCs w:val="24"/>
            <w:shd w:val="clear" w:color="auto" w:fill="FFFFFF"/>
          </w:rPr>
          <w:t xml:space="preserve"> ning nõuded varustusele</w:t>
        </w:r>
      </w:hyperlink>
      <w:r w:rsidRPr="00E56CEE">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(edaspidi </w:t>
      </w:r>
      <w:r w:rsidRPr="002B4BEA">
        <w:rPr>
          <w:rFonts w:ascii="Times New Roman" w:hAnsi="Times New Roman" w:cs="Times New Roman"/>
          <w:i/>
          <w:iCs/>
          <w:color w:val="000000" w:themeColor="text1"/>
          <w:sz w:val="24"/>
          <w:szCs w:val="24"/>
          <w:shd w:val="clear" w:color="auto" w:fill="FFFFFF"/>
        </w:rPr>
        <w:t>määrus nr 42</w:t>
      </w:r>
      <w:r>
        <w:rPr>
          <w:rFonts w:ascii="Times New Roman" w:hAnsi="Times New Roman" w:cs="Times New Roman"/>
          <w:color w:val="000000" w:themeColor="text1"/>
          <w:sz w:val="24"/>
          <w:szCs w:val="24"/>
          <w:shd w:val="clear" w:color="auto" w:fill="FFFFFF"/>
        </w:rPr>
        <w:t xml:space="preserve">) sätestatud masside või mõõtmete nõudeid või kui tegemist on jagamatu veosega. See tähendab, et üldjuhul võib erivedu </w:t>
      </w:r>
      <w:r w:rsidR="008E671B">
        <w:rPr>
          <w:rFonts w:ascii="Times New Roman" w:hAnsi="Times New Roman" w:cs="Times New Roman"/>
          <w:color w:val="000000" w:themeColor="text1"/>
          <w:sz w:val="24"/>
          <w:szCs w:val="24"/>
          <w:shd w:val="clear" w:color="auto" w:fill="FFFFFF"/>
        </w:rPr>
        <w:t xml:space="preserve">teeomaniku loa alusel </w:t>
      </w:r>
      <w:r>
        <w:rPr>
          <w:rFonts w:ascii="Times New Roman" w:hAnsi="Times New Roman" w:cs="Times New Roman"/>
          <w:color w:val="000000" w:themeColor="text1"/>
          <w:sz w:val="24"/>
          <w:szCs w:val="24"/>
          <w:shd w:val="clear" w:color="auto" w:fill="FFFFFF"/>
        </w:rPr>
        <w:t>te</w:t>
      </w:r>
      <w:r w:rsidR="009832A3">
        <w:rPr>
          <w:rFonts w:ascii="Times New Roman" w:hAnsi="Times New Roman" w:cs="Times New Roman"/>
          <w:color w:val="000000" w:themeColor="text1"/>
          <w:sz w:val="24"/>
          <w:szCs w:val="24"/>
          <w:shd w:val="clear" w:color="auto" w:fill="FFFFFF"/>
        </w:rPr>
        <w:t>ha</w:t>
      </w:r>
      <w:r>
        <w:rPr>
          <w:rFonts w:ascii="Times New Roman" w:hAnsi="Times New Roman" w:cs="Times New Roman"/>
          <w:color w:val="000000" w:themeColor="text1"/>
          <w:sz w:val="24"/>
          <w:szCs w:val="24"/>
          <w:shd w:val="clear" w:color="auto" w:fill="FFFFFF"/>
        </w:rPr>
        <w:t xml:space="preserve">, kui sõiduk ise on </w:t>
      </w:r>
      <w:proofErr w:type="spellStart"/>
      <w:r>
        <w:rPr>
          <w:rFonts w:ascii="Times New Roman" w:hAnsi="Times New Roman" w:cs="Times New Roman"/>
          <w:color w:val="000000" w:themeColor="text1"/>
          <w:sz w:val="24"/>
          <w:szCs w:val="24"/>
          <w:shd w:val="clear" w:color="auto" w:fill="FFFFFF"/>
        </w:rPr>
        <w:t>ülegabariidiline</w:t>
      </w:r>
      <w:proofErr w:type="spellEnd"/>
      <w:r>
        <w:rPr>
          <w:rFonts w:ascii="Times New Roman" w:hAnsi="Times New Roman" w:cs="Times New Roman"/>
          <w:color w:val="000000" w:themeColor="text1"/>
          <w:sz w:val="24"/>
          <w:szCs w:val="24"/>
          <w:shd w:val="clear" w:color="auto" w:fill="FFFFFF"/>
        </w:rPr>
        <w:t xml:space="preserve"> ehk mingi eriotstarbeli</w:t>
      </w:r>
      <w:r w:rsidR="009832A3">
        <w:rPr>
          <w:rFonts w:ascii="Times New Roman" w:hAnsi="Times New Roman" w:cs="Times New Roman"/>
          <w:color w:val="000000" w:themeColor="text1"/>
          <w:sz w:val="24"/>
          <w:szCs w:val="24"/>
          <w:shd w:val="clear" w:color="auto" w:fill="FFFFFF"/>
        </w:rPr>
        <w:t>n</w:t>
      </w:r>
      <w:r>
        <w:rPr>
          <w:rFonts w:ascii="Times New Roman" w:hAnsi="Times New Roman" w:cs="Times New Roman"/>
          <w:color w:val="000000" w:themeColor="text1"/>
          <w:sz w:val="24"/>
          <w:szCs w:val="24"/>
          <w:shd w:val="clear" w:color="auto" w:fill="FFFFFF"/>
        </w:rPr>
        <w:t xml:space="preserve">e sõiduk või kui soovitakse vedada jagamatut veost, mis </w:t>
      </w:r>
      <w:r w:rsidR="009832A3">
        <w:rPr>
          <w:rFonts w:ascii="Times New Roman" w:hAnsi="Times New Roman" w:cs="Times New Roman"/>
          <w:color w:val="000000" w:themeColor="text1"/>
          <w:sz w:val="24"/>
          <w:szCs w:val="24"/>
          <w:shd w:val="clear" w:color="auto" w:fill="FFFFFF"/>
        </w:rPr>
        <w:t xml:space="preserve">on </w:t>
      </w:r>
      <w:r>
        <w:rPr>
          <w:rFonts w:ascii="Times New Roman" w:hAnsi="Times New Roman" w:cs="Times New Roman"/>
          <w:color w:val="000000" w:themeColor="text1"/>
          <w:sz w:val="24"/>
          <w:szCs w:val="24"/>
          <w:shd w:val="clear" w:color="auto" w:fill="FFFFFF"/>
        </w:rPr>
        <w:t xml:space="preserve">mõõtmetelt suurem, kui tavapärases liikluses </w:t>
      </w:r>
      <w:r w:rsidR="00065B12">
        <w:rPr>
          <w:rFonts w:ascii="Times New Roman" w:hAnsi="Times New Roman" w:cs="Times New Roman"/>
          <w:color w:val="000000" w:themeColor="text1"/>
          <w:sz w:val="24"/>
          <w:szCs w:val="24"/>
          <w:shd w:val="clear" w:color="auto" w:fill="FFFFFF"/>
        </w:rPr>
        <w:t xml:space="preserve">on </w:t>
      </w:r>
      <w:r>
        <w:rPr>
          <w:rFonts w:ascii="Times New Roman" w:hAnsi="Times New Roman" w:cs="Times New Roman"/>
          <w:color w:val="000000" w:themeColor="text1"/>
          <w:sz w:val="24"/>
          <w:szCs w:val="24"/>
          <w:shd w:val="clear" w:color="auto" w:fill="FFFFFF"/>
        </w:rPr>
        <w:t>lubat</w:t>
      </w:r>
      <w:r w:rsidR="00065B12">
        <w:rPr>
          <w:rFonts w:ascii="Times New Roman" w:hAnsi="Times New Roman" w:cs="Times New Roman"/>
          <w:color w:val="000000" w:themeColor="text1"/>
          <w:sz w:val="24"/>
          <w:szCs w:val="24"/>
          <w:shd w:val="clear" w:color="auto" w:fill="FFFFFF"/>
        </w:rPr>
        <w:t>ud</w:t>
      </w:r>
      <w:r>
        <w:rPr>
          <w:rFonts w:ascii="Times New Roman" w:hAnsi="Times New Roman" w:cs="Times New Roman"/>
          <w:color w:val="000000" w:themeColor="text1"/>
          <w:sz w:val="24"/>
          <w:szCs w:val="24"/>
          <w:shd w:val="clear" w:color="auto" w:fill="FFFFFF"/>
        </w:rPr>
        <w:t xml:space="preserve">, näiteks </w:t>
      </w:r>
      <w:r w:rsidR="00065B12">
        <w:rPr>
          <w:rFonts w:ascii="Times New Roman" w:hAnsi="Times New Roman" w:cs="Times New Roman"/>
          <w:color w:val="000000" w:themeColor="text1"/>
          <w:sz w:val="24"/>
          <w:szCs w:val="24"/>
          <w:shd w:val="clear" w:color="auto" w:fill="FFFFFF"/>
        </w:rPr>
        <w:t>mitmesugused</w:t>
      </w:r>
      <w:r>
        <w:rPr>
          <w:rFonts w:ascii="Times New Roman" w:hAnsi="Times New Roman" w:cs="Times New Roman"/>
          <w:color w:val="000000" w:themeColor="text1"/>
          <w:sz w:val="24"/>
          <w:szCs w:val="24"/>
          <w:shd w:val="clear" w:color="auto" w:fill="FFFFFF"/>
        </w:rPr>
        <w:t xml:space="preserve"> mahutid, tuulikulabad </w:t>
      </w:r>
      <w:r w:rsidR="005C1414">
        <w:rPr>
          <w:rFonts w:ascii="Times New Roman" w:hAnsi="Times New Roman" w:cs="Times New Roman"/>
          <w:color w:val="000000" w:themeColor="text1"/>
          <w:sz w:val="24"/>
          <w:szCs w:val="24"/>
          <w:shd w:val="clear" w:color="auto" w:fill="FFFFFF"/>
        </w:rPr>
        <w:t>jmt</w:t>
      </w:r>
      <w:r>
        <w:rPr>
          <w:rFonts w:ascii="Times New Roman" w:hAnsi="Times New Roman" w:cs="Times New Roman"/>
          <w:color w:val="000000" w:themeColor="text1"/>
          <w:sz w:val="24"/>
          <w:szCs w:val="24"/>
          <w:shd w:val="clear" w:color="auto" w:fill="FFFFFF"/>
        </w:rPr>
        <w:t>.</w:t>
      </w:r>
    </w:p>
    <w:p w:rsidR="00B71766" w:rsidP="00B71766" w:rsidRDefault="00B71766" w14:paraId="51260371" w14:textId="77777777">
      <w:pPr>
        <w:spacing w:after="0" w:line="240" w:lineRule="auto"/>
        <w:jc w:val="both"/>
        <w:rPr>
          <w:rFonts w:ascii="Times New Roman" w:hAnsi="Times New Roman" w:cs="Times New Roman"/>
          <w:color w:val="000000" w:themeColor="text1"/>
          <w:sz w:val="24"/>
          <w:szCs w:val="24"/>
          <w:shd w:val="clear" w:color="auto" w:fill="FFFFFF"/>
        </w:rPr>
      </w:pPr>
    </w:p>
    <w:p w:rsidR="00B71766" w:rsidP="00B71766" w:rsidRDefault="00B71766" w14:paraId="3A5EE3C9" w14:textId="0E2539E0">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Lõike 1</w:t>
      </w:r>
      <w:r>
        <w:rPr>
          <w:rFonts w:ascii="Times New Roman" w:hAnsi="Times New Roman" w:cs="Times New Roman"/>
          <w:color w:val="000000" w:themeColor="text1"/>
          <w:sz w:val="24"/>
          <w:szCs w:val="24"/>
          <w:shd w:val="clear" w:color="auto" w:fill="FFFFFF"/>
          <w:vertAlign w:val="superscript"/>
        </w:rPr>
        <w:t>1</w:t>
      </w:r>
      <w:r>
        <w:rPr>
          <w:rFonts w:ascii="Times New Roman" w:hAnsi="Times New Roman" w:cs="Times New Roman"/>
          <w:color w:val="000000" w:themeColor="text1"/>
          <w:sz w:val="24"/>
          <w:szCs w:val="24"/>
          <w:shd w:val="clear" w:color="auto" w:fill="FFFFFF"/>
        </w:rPr>
        <w:t xml:space="preserve"> punktis 2 selgitatakse, mis on jagamatu veos. Tegemist on veosega, mida ei ole üldjuhul võimalik mõistlikul viisil ja mõistlike kuludega </w:t>
      </w:r>
      <w:r w:rsidR="00065B12">
        <w:rPr>
          <w:rFonts w:ascii="Times New Roman" w:hAnsi="Times New Roman" w:cs="Times New Roman"/>
          <w:color w:val="000000" w:themeColor="text1"/>
          <w:sz w:val="24"/>
          <w:szCs w:val="24"/>
          <w:shd w:val="clear" w:color="auto" w:fill="FFFFFF"/>
        </w:rPr>
        <w:t>jagada osadeks</w:t>
      </w:r>
      <w:r>
        <w:rPr>
          <w:rFonts w:ascii="Times New Roman" w:hAnsi="Times New Roman" w:cs="Times New Roman"/>
          <w:color w:val="000000" w:themeColor="text1"/>
          <w:sz w:val="24"/>
          <w:szCs w:val="24"/>
          <w:shd w:val="clear" w:color="auto" w:fill="FFFFFF"/>
        </w:rPr>
        <w:t xml:space="preserve"> selliselt, et </w:t>
      </w:r>
      <w:r w:rsidR="00065B12">
        <w:rPr>
          <w:rFonts w:ascii="Times New Roman" w:hAnsi="Times New Roman" w:cs="Times New Roman"/>
          <w:color w:val="000000" w:themeColor="text1"/>
          <w:sz w:val="24"/>
          <w:szCs w:val="24"/>
          <w:shd w:val="clear" w:color="auto" w:fill="FFFFFF"/>
        </w:rPr>
        <w:t>see</w:t>
      </w:r>
      <w:r>
        <w:rPr>
          <w:rFonts w:ascii="Times New Roman" w:hAnsi="Times New Roman" w:cs="Times New Roman"/>
          <w:color w:val="000000" w:themeColor="text1"/>
          <w:sz w:val="24"/>
          <w:szCs w:val="24"/>
          <w:shd w:val="clear" w:color="auto" w:fill="FFFFFF"/>
        </w:rPr>
        <w:t xml:space="preserve"> mahuks tavapärases liikluses lubat</w:t>
      </w:r>
      <w:r w:rsidR="00065B12">
        <w:rPr>
          <w:rFonts w:ascii="Times New Roman" w:hAnsi="Times New Roman" w:cs="Times New Roman"/>
          <w:color w:val="000000" w:themeColor="text1"/>
          <w:sz w:val="24"/>
          <w:szCs w:val="24"/>
          <w:shd w:val="clear" w:color="auto" w:fill="FFFFFF"/>
        </w:rPr>
        <w:t xml:space="preserve">ud </w:t>
      </w:r>
      <w:r>
        <w:rPr>
          <w:rFonts w:ascii="Times New Roman" w:hAnsi="Times New Roman" w:cs="Times New Roman"/>
          <w:color w:val="000000" w:themeColor="text1"/>
          <w:sz w:val="24"/>
          <w:szCs w:val="24"/>
          <w:shd w:val="clear" w:color="auto" w:fill="FFFFFF"/>
        </w:rPr>
        <w:t>veose mõõtmetesse.</w:t>
      </w:r>
    </w:p>
    <w:p w:rsidR="00B71766" w:rsidP="00B71766" w:rsidRDefault="00B71766" w14:paraId="655578C6" w14:textId="77777777">
      <w:pPr>
        <w:spacing w:after="0" w:line="240" w:lineRule="auto"/>
        <w:jc w:val="both"/>
        <w:rPr>
          <w:rFonts w:ascii="Times New Roman" w:hAnsi="Times New Roman" w:cs="Times New Roman"/>
          <w:color w:val="000000" w:themeColor="text1"/>
          <w:sz w:val="24"/>
          <w:szCs w:val="24"/>
          <w:shd w:val="clear" w:color="auto" w:fill="FFFFFF"/>
        </w:rPr>
      </w:pPr>
    </w:p>
    <w:p w:rsidR="00B71766" w:rsidP="00B71766" w:rsidRDefault="00B71766" w14:paraId="1B072D35" w14:textId="3F3B3FD9">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Lõike</w:t>
      </w:r>
      <w:r w:rsidR="00065B12">
        <w:rPr>
          <w:rFonts w:ascii="Times New Roman" w:hAnsi="Times New Roman" w:cs="Times New Roman"/>
          <w:color w:val="000000" w:themeColor="text1"/>
          <w:sz w:val="24"/>
          <w:szCs w:val="24"/>
          <w:shd w:val="clear" w:color="auto" w:fill="FFFFFF"/>
        </w:rPr>
        <w:t>s</w:t>
      </w:r>
      <w:r>
        <w:rPr>
          <w:rFonts w:ascii="Times New Roman" w:hAnsi="Times New Roman" w:cs="Times New Roman"/>
          <w:color w:val="000000" w:themeColor="text1"/>
          <w:sz w:val="24"/>
          <w:szCs w:val="24"/>
          <w:shd w:val="clear" w:color="auto" w:fill="FFFFFF"/>
        </w:rPr>
        <w:t xml:space="preserve"> 1</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sätestatakse erand eriveo </w:t>
      </w:r>
      <w:r w:rsidR="009832A3">
        <w:rPr>
          <w:rFonts w:ascii="Times New Roman" w:hAnsi="Times New Roman" w:cs="Times New Roman"/>
          <w:color w:val="000000" w:themeColor="text1"/>
          <w:sz w:val="24"/>
          <w:szCs w:val="24"/>
          <w:shd w:val="clear" w:color="auto" w:fill="FFFFFF"/>
        </w:rPr>
        <w:t>puhul</w:t>
      </w:r>
      <w:r>
        <w:rPr>
          <w:rFonts w:ascii="Times New Roman" w:hAnsi="Times New Roman" w:cs="Times New Roman"/>
          <w:color w:val="000000" w:themeColor="text1"/>
          <w:sz w:val="24"/>
          <w:szCs w:val="24"/>
          <w:shd w:val="clear" w:color="auto" w:fill="FFFFFF"/>
        </w:rPr>
        <w:t xml:space="preserve"> jagatava veose veoks. Kehtivas seaduses on jagatava veose erandid sätestatud lõikes 8, kuid eriveo aluste muutmise ja täiendamise </w:t>
      </w:r>
      <w:r w:rsidR="009832A3">
        <w:rPr>
          <w:rFonts w:ascii="Times New Roman" w:hAnsi="Times New Roman" w:cs="Times New Roman"/>
          <w:color w:val="000000" w:themeColor="text1"/>
          <w:sz w:val="24"/>
          <w:szCs w:val="24"/>
          <w:shd w:val="clear" w:color="auto" w:fill="FFFFFF"/>
        </w:rPr>
        <w:t xml:space="preserve">tõttu </w:t>
      </w:r>
      <w:r>
        <w:rPr>
          <w:rFonts w:ascii="Times New Roman" w:hAnsi="Times New Roman" w:cs="Times New Roman"/>
          <w:color w:val="000000" w:themeColor="text1"/>
          <w:sz w:val="24"/>
          <w:szCs w:val="24"/>
          <w:shd w:val="clear" w:color="auto" w:fill="FFFFFF"/>
        </w:rPr>
        <w:t xml:space="preserve">ning </w:t>
      </w:r>
      <w:r w:rsidR="009832A3">
        <w:rPr>
          <w:rFonts w:ascii="Times New Roman" w:hAnsi="Times New Roman" w:cs="Times New Roman"/>
          <w:color w:val="000000" w:themeColor="text1"/>
          <w:sz w:val="24"/>
          <w:szCs w:val="24"/>
          <w:shd w:val="clear" w:color="auto" w:fill="FFFFFF"/>
        </w:rPr>
        <w:t xml:space="preserve">lähtudes </w:t>
      </w:r>
      <w:r>
        <w:rPr>
          <w:rFonts w:ascii="Times New Roman" w:hAnsi="Times New Roman" w:cs="Times New Roman"/>
          <w:color w:val="000000" w:themeColor="text1"/>
          <w:sz w:val="24"/>
          <w:szCs w:val="24"/>
          <w:shd w:val="clear" w:color="auto" w:fill="FFFFFF"/>
        </w:rPr>
        <w:t>õigusnormide sõnastamise üldpõhimõtetest</w:t>
      </w:r>
      <w:r>
        <w:rPr>
          <w:rStyle w:val="Allmrkuseviide"/>
          <w:rFonts w:ascii="Times New Roman" w:hAnsi="Times New Roman"/>
          <w:color w:val="000000" w:themeColor="text1"/>
          <w:sz w:val="24"/>
          <w:szCs w:val="24"/>
          <w:shd w:val="clear" w:color="auto" w:fill="FFFFFF"/>
        </w:rPr>
        <w:footnoteReference w:id="7"/>
      </w:r>
      <w:r>
        <w:rPr>
          <w:rFonts w:ascii="Times New Roman" w:hAnsi="Times New Roman" w:cs="Times New Roman"/>
          <w:color w:val="000000" w:themeColor="text1"/>
          <w:sz w:val="24"/>
          <w:szCs w:val="24"/>
          <w:shd w:val="clear" w:color="auto" w:fill="FFFFFF"/>
        </w:rPr>
        <w:t xml:space="preserve"> tuuakse eriveo alused paragrahvi algusesse. Jagatavat veost võib erandjuhul eriveona vedada autorongiga, mis ei vasta määrusega nr 42 kehtestatud nõuetele, kui on täidetud teatud nõuded. Seaduse tasemel sätestatakse jagatava veose eriveol piirnorm autorongi pikkusele ja tegelikule massile ning lisaks sätestatakse, et täidetud peavad olema ka ohutust tagavad tehnilised </w:t>
      </w:r>
      <w:r w:rsidR="00031562">
        <w:rPr>
          <w:rFonts w:ascii="Times New Roman" w:hAnsi="Times New Roman" w:cs="Times New Roman"/>
          <w:color w:val="000000" w:themeColor="text1"/>
          <w:sz w:val="24"/>
          <w:szCs w:val="24"/>
          <w:shd w:val="clear" w:color="auto" w:fill="FFFFFF"/>
        </w:rPr>
        <w:t>lisa</w:t>
      </w:r>
      <w:r>
        <w:rPr>
          <w:rFonts w:ascii="Times New Roman" w:hAnsi="Times New Roman" w:cs="Times New Roman"/>
          <w:color w:val="000000" w:themeColor="text1"/>
          <w:sz w:val="24"/>
          <w:szCs w:val="24"/>
          <w:shd w:val="clear" w:color="auto" w:fill="FFFFFF"/>
        </w:rPr>
        <w:t>nõuded (nt nõuded autorongi telgede arvule, veduki heitgaasiklassile, erivõimsusele</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telj</w:t>
      </w:r>
      <w:r w:rsidR="00266E51">
        <w:rPr>
          <w:rFonts w:ascii="Times New Roman" w:hAnsi="Times New Roman" w:cs="Times New Roman"/>
          <w:color w:val="000000" w:themeColor="text1"/>
          <w:sz w:val="24"/>
          <w:szCs w:val="24"/>
          <w:shd w:val="clear" w:color="auto" w:fill="FFFFFF"/>
        </w:rPr>
        <w:t>e</w:t>
      </w:r>
      <w:r>
        <w:rPr>
          <w:rFonts w:ascii="Times New Roman" w:hAnsi="Times New Roman" w:cs="Times New Roman"/>
          <w:color w:val="000000" w:themeColor="text1"/>
          <w:sz w:val="24"/>
          <w:szCs w:val="24"/>
          <w:shd w:val="clear" w:color="auto" w:fill="FFFFFF"/>
        </w:rPr>
        <w:t>baasile ja märgistusele), mis on kehtestatud liiklusseaduse § 34</w:t>
      </w:r>
      <w:r>
        <w:rPr>
          <w:rFonts w:ascii="Times New Roman" w:hAnsi="Times New Roman" w:cs="Times New Roman"/>
          <w:color w:val="000000" w:themeColor="text1"/>
          <w:sz w:val="24"/>
          <w:szCs w:val="24"/>
          <w:shd w:val="clear" w:color="auto" w:fill="FFFFFF"/>
          <w:vertAlign w:val="superscript"/>
        </w:rPr>
        <w:t>1</w:t>
      </w:r>
      <w:r>
        <w:rPr>
          <w:rFonts w:ascii="Times New Roman" w:hAnsi="Times New Roman" w:cs="Times New Roman"/>
          <w:color w:val="000000" w:themeColor="text1"/>
          <w:sz w:val="24"/>
          <w:szCs w:val="24"/>
          <w:shd w:val="clear" w:color="auto" w:fill="FFFFFF"/>
        </w:rPr>
        <w:t xml:space="preserve"> lõike 7 alusel majandus- ja taristuministri 4. septembri 2015. a. määrusega nr 114 </w:t>
      </w:r>
      <w:r w:rsidRPr="00E56CEE">
        <w:rPr>
          <w:rFonts w:ascii="Times New Roman" w:hAnsi="Times New Roman" w:cs="Times New Roman"/>
          <w:color w:val="000000" w:themeColor="text1"/>
          <w:sz w:val="24"/>
          <w:szCs w:val="24"/>
          <w:shd w:val="clear" w:color="auto" w:fill="FFFFFF"/>
        </w:rPr>
        <w:t>„</w:t>
      </w:r>
      <w:hyperlink w:history="1" r:id="rId21">
        <w:r w:rsidRPr="00E56CEE">
          <w:rPr>
            <w:rStyle w:val="Hperlink"/>
            <w:rFonts w:ascii="Times New Roman" w:hAnsi="Times New Roman" w:cs="Times New Roman"/>
            <w:sz w:val="24"/>
            <w:szCs w:val="24"/>
            <w:shd w:val="clear" w:color="auto" w:fill="FFFFFF"/>
          </w:rPr>
          <w:t>Eriveo tingimused ning eriveo teostamise ja erilubade väljaandmise kord ning tee omanikule tekitatud kulutuste hüvitamise, eriloa menetlustasu ja eritasu määrad</w:t>
        </w:r>
      </w:hyperlink>
      <w:r w:rsidRPr="00E56CEE">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(edaspidi </w:t>
      </w:r>
      <w:r w:rsidRPr="002B4BEA">
        <w:rPr>
          <w:rFonts w:ascii="Times New Roman" w:hAnsi="Times New Roman" w:cs="Times New Roman"/>
          <w:i/>
          <w:iCs/>
          <w:color w:val="000000" w:themeColor="text1"/>
          <w:sz w:val="24"/>
          <w:szCs w:val="24"/>
          <w:shd w:val="clear" w:color="auto" w:fill="FFFFFF"/>
        </w:rPr>
        <w:t>määrus nr 114</w:t>
      </w:r>
      <w:r>
        <w:rPr>
          <w:rFonts w:ascii="Times New Roman" w:hAnsi="Times New Roman" w:cs="Times New Roman"/>
          <w:color w:val="000000" w:themeColor="text1"/>
          <w:sz w:val="24"/>
          <w:szCs w:val="24"/>
          <w:shd w:val="clear" w:color="auto" w:fill="FFFFFF"/>
        </w:rPr>
        <w:t>).</w:t>
      </w:r>
    </w:p>
    <w:p w:rsidR="00B71766" w:rsidP="00B71766" w:rsidRDefault="00B71766" w14:paraId="7D5E0598" w14:textId="77777777">
      <w:pPr>
        <w:spacing w:after="0" w:line="240" w:lineRule="auto"/>
        <w:jc w:val="both"/>
        <w:rPr>
          <w:rFonts w:ascii="Times New Roman" w:hAnsi="Times New Roman" w:cs="Times New Roman"/>
          <w:color w:val="000000" w:themeColor="text1"/>
          <w:sz w:val="24"/>
          <w:szCs w:val="24"/>
          <w:shd w:val="clear" w:color="auto" w:fill="FFFFFF"/>
        </w:rPr>
      </w:pPr>
    </w:p>
    <w:p w:rsidR="00B71766" w:rsidP="00B71766" w:rsidRDefault="00B71766" w14:paraId="1B099307" w14:textId="337DF67C">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Lõige 1</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on ja</w:t>
      </w:r>
      <w:r w:rsidR="00031562">
        <w:rPr>
          <w:rFonts w:ascii="Times New Roman" w:hAnsi="Times New Roman" w:cs="Times New Roman"/>
          <w:color w:val="000000" w:themeColor="text1"/>
          <w:sz w:val="24"/>
          <w:szCs w:val="24"/>
          <w:shd w:val="clear" w:color="auto" w:fill="FFFFFF"/>
        </w:rPr>
        <w:t>gatud</w:t>
      </w:r>
      <w:r>
        <w:rPr>
          <w:rFonts w:ascii="Times New Roman" w:hAnsi="Times New Roman" w:cs="Times New Roman"/>
          <w:color w:val="000000" w:themeColor="text1"/>
          <w:sz w:val="24"/>
          <w:szCs w:val="24"/>
          <w:shd w:val="clear" w:color="auto" w:fill="FFFFFF"/>
        </w:rPr>
        <w:t xml:space="preserve"> kaheks punktiks, milles mõlemas käsitletakse jagatava veose vedamisel kasutatavaid erinevaid koosseise. Lisatava lõike 1</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punkt 1 käsitleb raskeveose vedamist, kus autorongi lubatud suurim tegelik mass on 60 tonni ning maksimaal</w:t>
      </w:r>
      <w:r w:rsidR="00031562">
        <w:rPr>
          <w:rFonts w:ascii="Times New Roman" w:hAnsi="Times New Roman" w:cs="Times New Roman"/>
          <w:color w:val="000000" w:themeColor="text1"/>
          <w:sz w:val="24"/>
          <w:szCs w:val="24"/>
          <w:shd w:val="clear" w:color="auto" w:fill="FFFFFF"/>
        </w:rPr>
        <w:t>ne</w:t>
      </w:r>
      <w:r>
        <w:rPr>
          <w:rFonts w:ascii="Times New Roman" w:hAnsi="Times New Roman" w:cs="Times New Roman"/>
          <w:color w:val="000000" w:themeColor="text1"/>
          <w:sz w:val="24"/>
          <w:szCs w:val="24"/>
          <w:shd w:val="clear" w:color="auto" w:fill="FFFFFF"/>
        </w:rPr>
        <w:t xml:space="preserve"> pikkus 20,75. Kehtiva </w:t>
      </w:r>
      <w:r w:rsidR="00031562">
        <w:rPr>
          <w:rFonts w:ascii="Times New Roman" w:hAnsi="Times New Roman" w:cs="Times New Roman"/>
          <w:color w:val="000000" w:themeColor="text1"/>
          <w:sz w:val="24"/>
          <w:szCs w:val="24"/>
          <w:shd w:val="clear" w:color="auto" w:fill="FFFFFF"/>
        </w:rPr>
        <w:t xml:space="preserve">korra </w:t>
      </w:r>
      <w:r>
        <w:rPr>
          <w:rFonts w:ascii="Times New Roman" w:hAnsi="Times New Roman" w:cs="Times New Roman"/>
          <w:color w:val="000000" w:themeColor="text1"/>
          <w:sz w:val="24"/>
          <w:szCs w:val="24"/>
          <w:shd w:val="clear" w:color="auto" w:fill="FFFFFF"/>
        </w:rPr>
        <w:t>kohaselt võib jagatava veose erivedu teha kas kuni 48</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tonnise tegeliku massiga autorongiga (3 telge veduk + 3 telge haagis) või kuni 52</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tonnise tegeliku massiga (3 telge veduk + 4 telge haagis või vastupidi) </w:t>
      </w:r>
      <w:r w:rsidR="00BA5B4C">
        <w:rPr>
          <w:rFonts w:ascii="Times New Roman" w:hAnsi="Times New Roman" w:cs="Times New Roman"/>
          <w:color w:val="000000" w:themeColor="text1"/>
          <w:sz w:val="24"/>
          <w:szCs w:val="24"/>
          <w:shd w:val="clear" w:color="auto" w:fill="FFFFFF"/>
        </w:rPr>
        <w:t xml:space="preserve">autorongiga </w:t>
      </w:r>
      <w:r>
        <w:rPr>
          <w:rFonts w:ascii="Times New Roman" w:hAnsi="Times New Roman" w:cs="Times New Roman"/>
          <w:color w:val="000000" w:themeColor="text1"/>
          <w:sz w:val="24"/>
          <w:szCs w:val="24"/>
          <w:shd w:val="clear" w:color="auto" w:fill="FFFFFF"/>
        </w:rPr>
        <w:t xml:space="preserve">ning maksimaalne lubatud autorongi pikkus oli 18,75 meetrit. Edaspidi võimaldatakse suuremat massi ja pikkust (kuni 20,75 meetrit), et tagada autovedude efektiivsus ja vähendada negatiivset keskkonnamõju. Suurema lubatud massi ja pikkuse lubamise </w:t>
      </w:r>
      <w:r w:rsidR="00031562">
        <w:rPr>
          <w:rFonts w:ascii="Times New Roman" w:hAnsi="Times New Roman" w:cs="Times New Roman"/>
          <w:color w:val="000000" w:themeColor="text1"/>
          <w:sz w:val="24"/>
          <w:szCs w:val="24"/>
          <w:shd w:val="clear" w:color="auto" w:fill="FFFFFF"/>
        </w:rPr>
        <w:t>lisa</w:t>
      </w:r>
      <w:r>
        <w:rPr>
          <w:rFonts w:ascii="Times New Roman" w:hAnsi="Times New Roman" w:cs="Times New Roman"/>
          <w:color w:val="000000" w:themeColor="text1"/>
          <w:sz w:val="24"/>
          <w:szCs w:val="24"/>
          <w:shd w:val="clear" w:color="auto" w:fill="FFFFFF"/>
        </w:rPr>
        <w:t>tingimusena kehtestatakse määruses nr 114 ka teljebaasi (vahekaugus autorongi esimese ja viimase telje vahel) nõue, et</w:t>
      </w:r>
      <w:r w:rsidR="00266E51">
        <w:rPr>
          <w:rFonts w:ascii="Times New Roman" w:hAnsi="Times New Roman" w:cs="Times New Roman"/>
          <w:color w:val="000000" w:themeColor="text1"/>
          <w:sz w:val="24"/>
          <w:szCs w:val="24"/>
          <w:shd w:val="clear" w:color="auto" w:fill="FFFFFF"/>
        </w:rPr>
        <w:t xml:space="preserve"> teele</w:t>
      </w:r>
      <w:r>
        <w:rPr>
          <w:rFonts w:ascii="Times New Roman" w:hAnsi="Times New Roman" w:cs="Times New Roman"/>
          <w:color w:val="000000" w:themeColor="text1"/>
          <w:sz w:val="24"/>
          <w:szCs w:val="24"/>
          <w:shd w:val="clear" w:color="auto" w:fill="FFFFFF"/>
        </w:rPr>
        <w:t xml:space="preserve"> lisanduva massi mõju ei oleks suurem (koormus ei tohi jaotuda teele liiga lühikese vahemaa jooksul), kui </w:t>
      </w:r>
      <w:r w:rsidR="00031562">
        <w:rPr>
          <w:rFonts w:ascii="Times New Roman" w:hAnsi="Times New Roman" w:cs="Times New Roman"/>
          <w:color w:val="000000" w:themeColor="text1"/>
          <w:sz w:val="24"/>
          <w:szCs w:val="24"/>
          <w:shd w:val="clear" w:color="auto" w:fill="FFFFFF"/>
        </w:rPr>
        <w:t>on praegu</w:t>
      </w:r>
      <w:r>
        <w:rPr>
          <w:rFonts w:ascii="Times New Roman" w:hAnsi="Times New Roman" w:cs="Times New Roman"/>
          <w:color w:val="000000" w:themeColor="text1"/>
          <w:sz w:val="24"/>
          <w:szCs w:val="24"/>
          <w:shd w:val="clear" w:color="auto" w:fill="FFFFFF"/>
        </w:rPr>
        <w:t xml:space="preserve"> lubatud 48</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 või 52</w:t>
      </w:r>
      <w:r w:rsidR="00031562">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tonnise tegeliku massiga autorongil. Muudatus </w:t>
      </w:r>
      <w:r w:rsidR="00266E51">
        <w:rPr>
          <w:rFonts w:ascii="Times New Roman" w:hAnsi="Times New Roman" w:cs="Times New Roman"/>
          <w:color w:val="000000" w:themeColor="text1"/>
          <w:sz w:val="24"/>
          <w:szCs w:val="24"/>
          <w:shd w:val="clear" w:color="auto" w:fill="FFFFFF"/>
        </w:rPr>
        <w:t>mõjutab</w:t>
      </w:r>
      <w:r>
        <w:rPr>
          <w:rFonts w:ascii="Times New Roman" w:hAnsi="Times New Roman" w:cs="Times New Roman"/>
          <w:color w:val="000000" w:themeColor="text1"/>
          <w:sz w:val="24"/>
          <w:szCs w:val="24"/>
          <w:shd w:val="clear" w:color="auto" w:fill="FFFFFF"/>
        </w:rPr>
        <w:t xml:space="preserve"> eelkõige puidutööstuse sektorit. Skandinaavias toodetavad metsaveohaagised, mida võiks ka siin kasutada, on pikemad ning koos sõidukiga moodustub neist autorong pikkusega 20,75 meetrit, mida meil </w:t>
      </w:r>
      <w:r w:rsidR="00930AF1">
        <w:rPr>
          <w:rFonts w:ascii="Times New Roman" w:hAnsi="Times New Roman" w:cs="Times New Roman"/>
          <w:color w:val="000000" w:themeColor="text1"/>
          <w:sz w:val="24"/>
          <w:szCs w:val="24"/>
          <w:shd w:val="clear" w:color="auto" w:fill="FFFFFF"/>
        </w:rPr>
        <w:t>praegu</w:t>
      </w:r>
      <w:r>
        <w:rPr>
          <w:rFonts w:ascii="Times New Roman" w:hAnsi="Times New Roman" w:cs="Times New Roman"/>
          <w:color w:val="000000" w:themeColor="text1"/>
          <w:sz w:val="24"/>
          <w:szCs w:val="24"/>
          <w:shd w:val="clear" w:color="auto" w:fill="FFFFFF"/>
        </w:rPr>
        <w:t xml:space="preserve"> kasutada ei ole lubatud. Veoteed, mida nende autorongidega kasutada saab, on TRAM kaardista</w:t>
      </w:r>
      <w:r w:rsidR="0034113F">
        <w:rPr>
          <w:rFonts w:ascii="Times New Roman" w:hAnsi="Times New Roman" w:cs="Times New Roman"/>
          <w:color w:val="000000" w:themeColor="text1"/>
          <w:sz w:val="24"/>
          <w:szCs w:val="24"/>
          <w:shd w:val="clear" w:color="auto" w:fill="FFFFFF"/>
        </w:rPr>
        <w:t>n</w:t>
      </w:r>
      <w:r>
        <w:rPr>
          <w:rFonts w:ascii="Times New Roman" w:hAnsi="Times New Roman" w:cs="Times New Roman"/>
          <w:color w:val="000000" w:themeColor="text1"/>
          <w:sz w:val="24"/>
          <w:szCs w:val="24"/>
          <w:shd w:val="clear" w:color="auto" w:fill="FFFFFF"/>
        </w:rPr>
        <w:t>ud ja on samad, mis 48</w:t>
      </w:r>
      <w:r w:rsidR="0034113F">
        <w:rPr>
          <w:rFonts w:ascii="Times New Roman" w:hAnsi="Times New Roman" w:cs="Times New Roman"/>
          <w:color w:val="000000" w:themeColor="text1"/>
          <w:sz w:val="24"/>
          <w:szCs w:val="24"/>
          <w:shd w:val="clear" w:color="auto" w:fill="FFFFFF"/>
        </w:rPr>
        <w:t>-</w:t>
      </w:r>
      <w:r w:rsidR="00BA5B4C">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ja 52</w:t>
      </w:r>
      <w:r w:rsidR="0034113F">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shd w:val="clear" w:color="auto" w:fill="FFFFFF"/>
        </w:rPr>
        <w:t xml:space="preserve">tonnise tegeliku massiga eriveose puhul ning </w:t>
      </w:r>
      <w:r w:rsidR="0034113F">
        <w:rPr>
          <w:rFonts w:ascii="Times New Roman" w:hAnsi="Times New Roman" w:cs="Times New Roman"/>
          <w:color w:val="000000" w:themeColor="text1"/>
          <w:sz w:val="24"/>
          <w:szCs w:val="24"/>
          <w:shd w:val="clear" w:color="auto" w:fill="FFFFFF"/>
        </w:rPr>
        <w:t>need</w:t>
      </w:r>
      <w:r>
        <w:rPr>
          <w:rFonts w:ascii="Times New Roman" w:hAnsi="Times New Roman" w:cs="Times New Roman"/>
          <w:color w:val="000000" w:themeColor="text1"/>
          <w:sz w:val="24"/>
          <w:szCs w:val="24"/>
          <w:shd w:val="clear" w:color="auto" w:fill="FFFFFF"/>
        </w:rPr>
        <w:t xml:space="preserve"> lei</w:t>
      </w:r>
      <w:r w:rsidR="0034113F">
        <w:rPr>
          <w:rFonts w:ascii="Times New Roman" w:hAnsi="Times New Roman" w:cs="Times New Roman"/>
          <w:color w:val="000000" w:themeColor="text1"/>
          <w:sz w:val="24"/>
          <w:szCs w:val="24"/>
          <w:shd w:val="clear" w:color="auto" w:fill="FFFFFF"/>
        </w:rPr>
        <w:t>ab</w:t>
      </w:r>
      <w:r>
        <w:rPr>
          <w:rFonts w:ascii="Times New Roman" w:hAnsi="Times New Roman" w:cs="Times New Roman"/>
          <w:color w:val="000000" w:themeColor="text1"/>
          <w:sz w:val="24"/>
          <w:szCs w:val="24"/>
          <w:shd w:val="clear" w:color="auto" w:fill="FFFFFF"/>
        </w:rPr>
        <w:t xml:space="preserve"> portaalist TarkTee.</w:t>
      </w:r>
      <w:r w:rsidR="00266E51">
        <w:rPr>
          <w:rFonts w:ascii="Times New Roman" w:hAnsi="Times New Roman" w:cs="Times New Roman"/>
          <w:color w:val="000000" w:themeColor="text1"/>
          <w:sz w:val="24"/>
          <w:szCs w:val="24"/>
          <w:shd w:val="clear" w:color="auto" w:fill="FFFFFF"/>
        </w:rPr>
        <w:t xml:space="preserve"> Sellele lisaks on kohalikud omavalitsused teeomanikuna eriveole lub</w:t>
      </w:r>
      <w:r w:rsidR="0034113F">
        <w:rPr>
          <w:rFonts w:ascii="Times New Roman" w:hAnsi="Times New Roman" w:cs="Times New Roman"/>
          <w:color w:val="000000" w:themeColor="text1"/>
          <w:sz w:val="24"/>
          <w:szCs w:val="24"/>
          <w:shd w:val="clear" w:color="auto" w:fill="FFFFFF"/>
        </w:rPr>
        <w:t>e</w:t>
      </w:r>
      <w:r w:rsidR="00266E51">
        <w:rPr>
          <w:rFonts w:ascii="Times New Roman" w:hAnsi="Times New Roman" w:cs="Times New Roman"/>
          <w:color w:val="000000" w:themeColor="text1"/>
          <w:sz w:val="24"/>
          <w:szCs w:val="24"/>
          <w:shd w:val="clear" w:color="auto" w:fill="FFFFFF"/>
        </w:rPr>
        <w:t xml:space="preserve"> väljastanud ka juhtumi</w:t>
      </w:r>
      <w:r w:rsidR="0034113F">
        <w:rPr>
          <w:rFonts w:ascii="Times New Roman" w:hAnsi="Times New Roman" w:cs="Times New Roman"/>
          <w:color w:val="000000" w:themeColor="text1"/>
          <w:sz w:val="24"/>
          <w:szCs w:val="24"/>
          <w:shd w:val="clear" w:color="auto" w:fill="FFFFFF"/>
        </w:rPr>
        <w:t xml:space="preserve"> </w:t>
      </w:r>
      <w:r w:rsidR="00266E51">
        <w:rPr>
          <w:rFonts w:ascii="Times New Roman" w:hAnsi="Times New Roman" w:cs="Times New Roman"/>
          <w:color w:val="000000" w:themeColor="text1"/>
          <w:sz w:val="24"/>
          <w:szCs w:val="24"/>
          <w:shd w:val="clear" w:color="auto" w:fill="FFFFFF"/>
        </w:rPr>
        <w:t>põh</w:t>
      </w:r>
      <w:r w:rsidR="0034113F">
        <w:rPr>
          <w:rFonts w:ascii="Times New Roman" w:hAnsi="Times New Roman" w:cs="Times New Roman"/>
          <w:color w:val="000000" w:themeColor="text1"/>
          <w:sz w:val="24"/>
          <w:szCs w:val="24"/>
          <w:shd w:val="clear" w:color="auto" w:fill="FFFFFF"/>
        </w:rPr>
        <w:t>jal</w:t>
      </w:r>
      <w:r w:rsidR="00266E51">
        <w:rPr>
          <w:rFonts w:ascii="Times New Roman" w:hAnsi="Times New Roman" w:cs="Times New Roman"/>
          <w:color w:val="000000" w:themeColor="text1"/>
          <w:sz w:val="24"/>
          <w:szCs w:val="24"/>
          <w:shd w:val="clear" w:color="auto" w:fill="FFFFFF"/>
        </w:rPr>
        <w:t xml:space="preserve">, </w:t>
      </w:r>
      <w:r w:rsidR="00577854">
        <w:rPr>
          <w:rFonts w:ascii="Times New Roman" w:hAnsi="Times New Roman" w:cs="Times New Roman"/>
          <w:color w:val="000000" w:themeColor="text1"/>
          <w:sz w:val="24"/>
          <w:szCs w:val="24"/>
          <w:shd w:val="clear" w:color="auto" w:fill="FFFFFF"/>
        </w:rPr>
        <w:t xml:space="preserve">näiteks </w:t>
      </w:r>
      <w:r w:rsidR="00266E51">
        <w:rPr>
          <w:rFonts w:ascii="Times New Roman" w:hAnsi="Times New Roman" w:cs="Times New Roman"/>
          <w:color w:val="000000" w:themeColor="text1"/>
          <w:sz w:val="24"/>
          <w:szCs w:val="24"/>
          <w:shd w:val="clear" w:color="auto" w:fill="FFFFFF"/>
        </w:rPr>
        <w:t>sõltuvalt raielangi asukohast.</w:t>
      </w:r>
    </w:p>
    <w:p w:rsidR="00B71766" w:rsidP="00B71766" w:rsidRDefault="00B71766" w14:paraId="595A424B" w14:textId="77777777">
      <w:pPr>
        <w:spacing w:after="0" w:line="240" w:lineRule="auto"/>
        <w:jc w:val="both"/>
        <w:rPr>
          <w:rFonts w:ascii="Times New Roman" w:hAnsi="Times New Roman" w:cs="Times New Roman"/>
          <w:color w:val="000000" w:themeColor="text1"/>
          <w:sz w:val="24"/>
          <w:szCs w:val="24"/>
          <w:shd w:val="clear" w:color="auto" w:fill="FFFFFF"/>
        </w:rPr>
      </w:pPr>
    </w:p>
    <w:p w:rsidR="00B71766" w:rsidP="00B71766" w:rsidRDefault="00B71766" w14:paraId="76AE0D69" w14:textId="1715E1C5">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Lisatava lõike 1</w:t>
      </w:r>
      <w:r>
        <w:rPr>
          <w:rFonts w:ascii="Times New Roman" w:hAnsi="Times New Roman" w:cs="Times New Roman"/>
          <w:color w:val="000000" w:themeColor="text1"/>
          <w:sz w:val="24"/>
          <w:szCs w:val="24"/>
          <w:shd w:val="clear" w:color="auto" w:fill="FFFFFF"/>
          <w:vertAlign w:val="superscript"/>
        </w:rPr>
        <w:t>2</w:t>
      </w:r>
      <w:r>
        <w:rPr>
          <w:rFonts w:ascii="Times New Roman" w:hAnsi="Times New Roman" w:cs="Times New Roman"/>
          <w:color w:val="000000" w:themeColor="text1"/>
          <w:sz w:val="24"/>
          <w:szCs w:val="24"/>
          <w:shd w:val="clear" w:color="auto" w:fill="FFFFFF"/>
        </w:rPr>
        <w:t xml:space="preserve"> punktiga 2 lubatakse kasutada jagataval veol </w:t>
      </w:r>
      <w:proofErr w:type="spellStart"/>
      <w:r>
        <w:rPr>
          <w:rFonts w:ascii="Times New Roman" w:hAnsi="Times New Roman" w:cs="Times New Roman"/>
          <w:color w:val="000000" w:themeColor="text1"/>
          <w:sz w:val="24"/>
          <w:szCs w:val="24"/>
          <w:shd w:val="clear" w:color="auto" w:fill="FFFFFF"/>
        </w:rPr>
        <w:t>EMS</w:t>
      </w:r>
      <w:r w:rsidR="0034113F">
        <w:rPr>
          <w:rFonts w:ascii="Times New Roman" w:hAnsi="Times New Roman" w:cs="Times New Roman"/>
          <w:color w:val="000000" w:themeColor="text1"/>
          <w:sz w:val="24"/>
          <w:szCs w:val="24"/>
          <w:shd w:val="clear" w:color="auto" w:fill="FFFFFF"/>
        </w:rPr>
        <w:t>i</w:t>
      </w:r>
      <w:proofErr w:type="spellEnd"/>
      <w:r>
        <w:rPr>
          <w:rFonts w:ascii="Times New Roman" w:hAnsi="Times New Roman" w:cs="Times New Roman"/>
          <w:color w:val="000000" w:themeColor="text1"/>
          <w:sz w:val="24"/>
          <w:szCs w:val="24"/>
          <w:shd w:val="clear" w:color="auto" w:fill="FFFFFF"/>
        </w:rPr>
        <w:t xml:space="preserve"> autoronge, mis on kuni 25,25 meetrit pikad ja kuni 60-tonnise tegeliku massiga. </w:t>
      </w:r>
      <w:proofErr w:type="spellStart"/>
      <w:r>
        <w:rPr>
          <w:rFonts w:ascii="Times New Roman" w:hAnsi="Times New Roman" w:cs="Times New Roman"/>
          <w:color w:val="000000" w:themeColor="text1"/>
          <w:sz w:val="24"/>
          <w:szCs w:val="24"/>
          <w:shd w:val="clear" w:color="auto" w:fill="FFFFFF"/>
        </w:rPr>
        <w:t>EMS</w:t>
      </w:r>
      <w:r w:rsidR="0034113F">
        <w:rPr>
          <w:rFonts w:ascii="Times New Roman" w:hAnsi="Times New Roman" w:cs="Times New Roman"/>
          <w:color w:val="000000" w:themeColor="text1"/>
          <w:sz w:val="24"/>
          <w:szCs w:val="24"/>
          <w:shd w:val="clear" w:color="auto" w:fill="FFFFFF"/>
        </w:rPr>
        <w:t>i</w:t>
      </w:r>
      <w:proofErr w:type="spellEnd"/>
      <w:r>
        <w:rPr>
          <w:rFonts w:ascii="Times New Roman" w:hAnsi="Times New Roman" w:cs="Times New Roman"/>
          <w:color w:val="000000" w:themeColor="text1"/>
          <w:sz w:val="24"/>
          <w:szCs w:val="24"/>
          <w:shd w:val="clear" w:color="auto" w:fill="FFFFFF"/>
        </w:rPr>
        <w:t xml:space="preserve"> autorong koostatakse standardsetest veokitest ja haagistest ehk see ei eelda vedajatelt uute sõidukite soetamist. Skandinaavias on kohati lubatud ka EMS2 autorongid, mis on kuni 34,5 meetrit ja kuni 74 tonni, kuid meie teetaristu praegu selliste autorongide kasutus</w:t>
      </w:r>
      <w:r w:rsidR="0034113F">
        <w:rPr>
          <w:rFonts w:ascii="Times New Roman" w:hAnsi="Times New Roman" w:cs="Times New Roman"/>
          <w:color w:val="000000" w:themeColor="text1"/>
          <w:sz w:val="24"/>
          <w:szCs w:val="24"/>
          <w:shd w:val="clear" w:color="auto" w:fill="FFFFFF"/>
        </w:rPr>
        <w:t>elevõttu</w:t>
      </w:r>
      <w:r>
        <w:rPr>
          <w:rFonts w:ascii="Times New Roman" w:hAnsi="Times New Roman" w:cs="Times New Roman"/>
          <w:color w:val="000000" w:themeColor="text1"/>
          <w:sz w:val="24"/>
          <w:szCs w:val="24"/>
          <w:shd w:val="clear" w:color="auto" w:fill="FFFFFF"/>
        </w:rPr>
        <w:t xml:space="preserve"> ei toeta. TRAM on kaardistanud trassid, kus teegeomeetria võimaldab senistest pikemate autorongide liikumist ning see avaldatakse samuti portaalis TarkTee nagu raskeveoste veoteed.</w:t>
      </w:r>
    </w:p>
    <w:p w:rsidR="00B71766" w:rsidP="00B71766" w:rsidRDefault="00B71766" w14:paraId="0E457101" w14:textId="77777777">
      <w:pPr>
        <w:spacing w:after="0" w:line="240" w:lineRule="auto"/>
        <w:jc w:val="both"/>
        <w:rPr>
          <w:rFonts w:ascii="Times New Roman" w:hAnsi="Times New Roman" w:cs="Times New Roman"/>
          <w:color w:val="000000" w:themeColor="text1"/>
          <w:sz w:val="24"/>
          <w:szCs w:val="24"/>
          <w:shd w:val="clear" w:color="auto" w:fill="FFFFFF"/>
        </w:rPr>
      </w:pPr>
    </w:p>
    <w:p w:rsidR="00B71766" w:rsidP="00B71766" w:rsidRDefault="00B71766" w14:paraId="190CF095" w14:textId="22F0ADBF">
      <w:pPr>
        <w:spacing w:after="0" w:line="240" w:lineRule="auto"/>
        <w:jc w:val="both"/>
        <w:rPr>
          <w:rFonts w:ascii="Times New Roman" w:hAnsi="Times New Roman" w:eastAsia="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Lõike</w:t>
      </w:r>
      <w:r w:rsidR="0034113F">
        <w:rPr>
          <w:rFonts w:ascii="Times New Roman" w:hAnsi="Times New Roman" w:cs="Times New Roman"/>
          <w:color w:val="000000" w:themeColor="text1"/>
          <w:sz w:val="24"/>
          <w:szCs w:val="24"/>
          <w:shd w:val="clear" w:color="auto" w:fill="FFFFFF"/>
        </w:rPr>
        <w:t>s</w:t>
      </w:r>
      <w:r>
        <w:rPr>
          <w:rFonts w:ascii="Times New Roman" w:hAnsi="Times New Roman" w:cs="Times New Roman"/>
          <w:color w:val="000000" w:themeColor="text1"/>
          <w:sz w:val="24"/>
          <w:szCs w:val="24"/>
          <w:shd w:val="clear" w:color="auto" w:fill="FFFFFF"/>
        </w:rPr>
        <w:t xml:space="preserve"> 1</w:t>
      </w:r>
      <w:r>
        <w:rPr>
          <w:rFonts w:ascii="Times New Roman" w:hAnsi="Times New Roman" w:cs="Times New Roman"/>
          <w:color w:val="000000" w:themeColor="text1"/>
          <w:sz w:val="24"/>
          <w:szCs w:val="24"/>
          <w:shd w:val="clear" w:color="auto" w:fill="FFFFFF"/>
          <w:vertAlign w:val="superscript"/>
        </w:rPr>
        <w:t>3</w:t>
      </w:r>
      <w:r>
        <w:rPr>
          <w:rFonts w:ascii="Times New Roman" w:hAnsi="Times New Roman" w:cs="Times New Roman"/>
          <w:color w:val="000000" w:themeColor="text1"/>
          <w:sz w:val="24"/>
          <w:szCs w:val="24"/>
          <w:shd w:val="clear" w:color="auto" w:fill="FFFFFF"/>
        </w:rPr>
        <w:t xml:space="preserve"> sätestatakse, mida mõeldakse Euroopa moodulkontseptsiooni autorongi</w:t>
      </w:r>
      <w:r w:rsidR="0034113F">
        <w:rPr>
          <w:rFonts w:ascii="Times New Roman" w:hAnsi="Times New Roman" w:cs="Times New Roman"/>
          <w:color w:val="000000" w:themeColor="text1"/>
          <w:sz w:val="24"/>
          <w:szCs w:val="24"/>
          <w:shd w:val="clear" w:color="auto" w:fill="FFFFFF"/>
        </w:rPr>
        <w:t>na</w:t>
      </w:r>
      <w:r>
        <w:rPr>
          <w:rFonts w:ascii="Times New Roman" w:hAnsi="Times New Roman" w:cs="Times New Roman"/>
          <w:color w:val="000000" w:themeColor="text1"/>
          <w:sz w:val="24"/>
          <w:szCs w:val="24"/>
          <w:shd w:val="clear" w:color="auto" w:fill="FFFFFF"/>
        </w:rPr>
        <w:t xml:space="preserve">. </w:t>
      </w:r>
      <w:proofErr w:type="spellStart"/>
      <w:r>
        <w:rPr>
          <w:rFonts w:ascii="Times New Roman" w:hAnsi="Times New Roman" w:cs="Times New Roman"/>
          <w:color w:val="000000" w:themeColor="text1"/>
          <w:sz w:val="24"/>
          <w:szCs w:val="24"/>
          <w:shd w:val="clear" w:color="auto" w:fill="FFFFFF"/>
        </w:rPr>
        <w:t>EMS</w:t>
      </w:r>
      <w:r w:rsidR="0034113F">
        <w:rPr>
          <w:rFonts w:ascii="Times New Roman" w:hAnsi="Times New Roman" w:cs="Times New Roman"/>
          <w:color w:val="000000" w:themeColor="text1"/>
          <w:sz w:val="24"/>
          <w:szCs w:val="24"/>
          <w:shd w:val="clear" w:color="auto" w:fill="FFFFFF"/>
        </w:rPr>
        <w:t>i</w:t>
      </w:r>
      <w:proofErr w:type="spellEnd"/>
      <w:r>
        <w:rPr>
          <w:rFonts w:ascii="Times New Roman" w:hAnsi="Times New Roman" w:cs="Times New Roman"/>
          <w:color w:val="000000" w:themeColor="text1"/>
          <w:sz w:val="24"/>
          <w:szCs w:val="24"/>
          <w:shd w:val="clear" w:color="auto" w:fill="FFFFFF"/>
        </w:rPr>
        <w:t xml:space="preserve"> autorong on </w:t>
      </w:r>
      <w:r w:rsidR="0034113F">
        <w:rPr>
          <w:rFonts w:ascii="Times New Roman" w:hAnsi="Times New Roman" w:cs="Times New Roman"/>
          <w:color w:val="000000" w:themeColor="text1"/>
          <w:sz w:val="24"/>
          <w:szCs w:val="24"/>
          <w:shd w:val="clear" w:color="auto" w:fill="FFFFFF"/>
        </w:rPr>
        <w:t>selline</w:t>
      </w:r>
      <w:r>
        <w:rPr>
          <w:rFonts w:ascii="Times New Roman" w:hAnsi="Times New Roman" w:cs="Times New Roman"/>
          <w:color w:val="000000" w:themeColor="text1"/>
          <w:sz w:val="24"/>
          <w:szCs w:val="24"/>
          <w:shd w:val="clear" w:color="auto" w:fill="FFFFFF"/>
        </w:rPr>
        <w:t xml:space="preserve"> autorong, mis on koostatud standardsetest sõidukitest (veduk + haagised), kuid mis kombineerituna ületavad tavapärast tehnonõuetega lubatud autorongi pikkust</w:t>
      </w:r>
      <w:r w:rsidR="00BC13EC">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16,5 meetrit poolhaagisega autorongil ja 18,75 meetrit </w:t>
      </w:r>
      <w:r>
        <w:rPr>
          <w:rFonts w:ascii="Times New Roman" w:hAnsi="Times New Roman" w:eastAsia="Times New Roman" w:cs="Times New Roman"/>
          <w:color w:val="000000" w:themeColor="text1"/>
          <w:sz w:val="24"/>
          <w:szCs w:val="24"/>
        </w:rPr>
        <w:t>t</w:t>
      </w:r>
      <w:r w:rsidRPr="00EB7BF5">
        <w:rPr>
          <w:rFonts w:ascii="Times New Roman" w:hAnsi="Times New Roman" w:eastAsia="Times New Roman" w:cs="Times New Roman"/>
          <w:color w:val="000000" w:themeColor="text1"/>
          <w:sz w:val="24"/>
          <w:szCs w:val="24"/>
        </w:rPr>
        <w:t>äis-, kesk- või tugihaagisega</w:t>
      </w:r>
      <w:r>
        <w:rPr>
          <w:rFonts w:ascii="Times New Roman" w:hAnsi="Times New Roman" w:eastAsia="Times New Roman" w:cs="Times New Roman"/>
          <w:color w:val="000000" w:themeColor="text1"/>
          <w:sz w:val="24"/>
          <w:szCs w:val="24"/>
        </w:rPr>
        <w:t xml:space="preserve"> autorongi puhul</w:t>
      </w:r>
      <w:r w:rsidR="00BC13EC">
        <w:rPr>
          <w:rFonts w:ascii="Times New Roman" w:hAnsi="Times New Roman" w:eastAsia="Times New Roman" w:cs="Times New Roman"/>
          <w:color w:val="000000" w:themeColor="text1"/>
          <w:sz w:val="24"/>
          <w:szCs w:val="24"/>
        </w:rPr>
        <w:t>)</w:t>
      </w:r>
      <w:r>
        <w:rPr>
          <w:rFonts w:ascii="Times New Roman" w:hAnsi="Times New Roman" w:eastAsia="Times New Roman" w:cs="Times New Roman"/>
          <w:color w:val="000000" w:themeColor="text1"/>
          <w:sz w:val="24"/>
          <w:szCs w:val="24"/>
        </w:rPr>
        <w:t xml:space="preserve"> ning lubatud tegelikku massi, mis on 44 tonni. </w:t>
      </w:r>
      <w:proofErr w:type="spellStart"/>
      <w:r>
        <w:rPr>
          <w:rFonts w:ascii="Times New Roman" w:hAnsi="Times New Roman" w:eastAsia="Times New Roman" w:cs="Times New Roman"/>
          <w:color w:val="000000" w:themeColor="text1"/>
          <w:sz w:val="24"/>
          <w:szCs w:val="24"/>
        </w:rPr>
        <w:t>EMS</w:t>
      </w:r>
      <w:r w:rsidR="00BC13EC">
        <w:rPr>
          <w:rFonts w:ascii="Times New Roman" w:hAnsi="Times New Roman" w:eastAsia="Times New Roman" w:cs="Times New Roman"/>
          <w:color w:val="000000" w:themeColor="text1"/>
          <w:sz w:val="24"/>
          <w:szCs w:val="24"/>
        </w:rPr>
        <w:t>i</w:t>
      </w:r>
      <w:proofErr w:type="spellEnd"/>
      <w:r>
        <w:rPr>
          <w:rFonts w:ascii="Times New Roman" w:hAnsi="Times New Roman" w:eastAsia="Times New Roman" w:cs="Times New Roman"/>
          <w:color w:val="000000" w:themeColor="text1"/>
          <w:sz w:val="24"/>
          <w:szCs w:val="24"/>
        </w:rPr>
        <w:t xml:space="preserve"> autorong võib olla kuni 25,25 meetrit pikk ning tegeliku massiga kuni 60 tonni. </w:t>
      </w:r>
      <w:proofErr w:type="spellStart"/>
      <w:r>
        <w:rPr>
          <w:rFonts w:ascii="Times New Roman" w:hAnsi="Times New Roman" w:eastAsia="Times New Roman" w:cs="Times New Roman"/>
          <w:color w:val="000000" w:themeColor="text1"/>
          <w:sz w:val="24"/>
          <w:szCs w:val="24"/>
        </w:rPr>
        <w:t>EMS</w:t>
      </w:r>
      <w:r w:rsidR="00BC13EC">
        <w:rPr>
          <w:rFonts w:ascii="Times New Roman" w:hAnsi="Times New Roman" w:eastAsia="Times New Roman" w:cs="Times New Roman"/>
          <w:color w:val="000000" w:themeColor="text1"/>
          <w:sz w:val="24"/>
          <w:szCs w:val="24"/>
        </w:rPr>
        <w:t>i</w:t>
      </w:r>
      <w:proofErr w:type="spellEnd"/>
      <w:r>
        <w:rPr>
          <w:rFonts w:ascii="Times New Roman" w:hAnsi="Times New Roman" w:eastAsia="Times New Roman" w:cs="Times New Roman"/>
          <w:color w:val="000000" w:themeColor="text1"/>
          <w:sz w:val="24"/>
          <w:szCs w:val="24"/>
        </w:rPr>
        <w:t xml:space="preserve"> autorongi puhul kasutatakse tavaliselt järgmis</w:t>
      </w:r>
      <w:r w:rsidR="00BC13EC">
        <w:rPr>
          <w:rFonts w:ascii="Times New Roman" w:hAnsi="Times New Roman" w:eastAsia="Times New Roman" w:cs="Times New Roman"/>
          <w:color w:val="000000" w:themeColor="text1"/>
          <w:sz w:val="24"/>
          <w:szCs w:val="24"/>
        </w:rPr>
        <w:t>i</w:t>
      </w:r>
      <w:r>
        <w:rPr>
          <w:rFonts w:ascii="Times New Roman" w:hAnsi="Times New Roman" w:eastAsia="Times New Roman" w:cs="Times New Roman"/>
          <w:color w:val="000000" w:themeColor="text1"/>
          <w:sz w:val="24"/>
          <w:szCs w:val="24"/>
        </w:rPr>
        <w:t xml:space="preserve"> kombinatsioone:</w:t>
      </w:r>
    </w:p>
    <w:p w:rsidR="00B71766" w:rsidP="00B71766" w:rsidRDefault="00B71766" w14:paraId="207646F8" w14:textId="73315F01">
      <w:pPr>
        <w:spacing w:after="0" w:line="240" w:lineRule="auto"/>
        <w:jc w:val="both"/>
        <w:rPr>
          <w:rFonts w:ascii="Times New Roman" w:hAnsi="Times New Roman" w:cs="Times New Roman"/>
          <w:color w:val="000000" w:themeColor="text1"/>
          <w:sz w:val="24"/>
          <w:szCs w:val="24"/>
          <w:shd w:val="clear" w:color="auto" w:fill="FFFFFF"/>
        </w:rPr>
      </w:pPr>
      <w:r w:rsidRPr="009D4F62">
        <w:rPr>
          <w:rFonts w:ascii="Times New Roman" w:hAnsi="Times New Roman" w:cs="Times New Roman"/>
          <w:color w:val="000000" w:themeColor="text1"/>
          <w:sz w:val="24"/>
          <w:szCs w:val="24"/>
          <w:shd w:val="clear" w:color="auto" w:fill="FFFFFF"/>
        </w:rPr>
        <w:t xml:space="preserve">1) </w:t>
      </w:r>
      <w:r>
        <w:rPr>
          <w:rFonts w:ascii="Times New Roman" w:hAnsi="Times New Roman" w:cs="Times New Roman"/>
          <w:color w:val="000000" w:themeColor="text1"/>
          <w:sz w:val="24"/>
          <w:szCs w:val="24"/>
          <w:shd w:val="clear" w:color="auto" w:fill="FFFFFF"/>
        </w:rPr>
        <w:t>madel</w:t>
      </w:r>
      <w:r w:rsidRPr="009D4F62">
        <w:rPr>
          <w:rFonts w:ascii="Times New Roman" w:hAnsi="Times New Roman" w:cs="Times New Roman"/>
          <w:color w:val="000000" w:themeColor="text1"/>
          <w:sz w:val="24"/>
          <w:szCs w:val="24"/>
          <w:shd w:val="clear" w:color="auto" w:fill="FFFFFF"/>
        </w:rPr>
        <w:t xml:space="preserve">veok </w:t>
      </w:r>
      <w:r>
        <w:rPr>
          <w:rFonts w:ascii="Times New Roman" w:hAnsi="Times New Roman" w:cs="Times New Roman"/>
          <w:color w:val="000000" w:themeColor="text1"/>
          <w:sz w:val="24"/>
          <w:szCs w:val="24"/>
          <w:shd w:val="clear" w:color="auto" w:fill="FFFFFF"/>
        </w:rPr>
        <w:t>+</w:t>
      </w:r>
      <w:r w:rsidRPr="009D4F62">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eelik koos </w:t>
      </w:r>
      <w:r w:rsidRPr="009D4F62">
        <w:rPr>
          <w:rFonts w:ascii="Times New Roman" w:hAnsi="Times New Roman" w:cs="Times New Roman"/>
          <w:color w:val="000000" w:themeColor="text1"/>
          <w:sz w:val="24"/>
          <w:szCs w:val="24"/>
          <w:shd w:val="clear" w:color="auto" w:fill="FFFFFF"/>
        </w:rPr>
        <w:t xml:space="preserve">sadulhaakeseadmega </w:t>
      </w:r>
      <w:r>
        <w:rPr>
          <w:rFonts w:ascii="Times New Roman" w:hAnsi="Times New Roman" w:cs="Times New Roman"/>
          <w:color w:val="000000" w:themeColor="text1"/>
          <w:sz w:val="24"/>
          <w:szCs w:val="24"/>
          <w:shd w:val="clear" w:color="auto" w:fill="FFFFFF"/>
        </w:rPr>
        <w:t xml:space="preserve">+ </w:t>
      </w:r>
      <w:r w:rsidRPr="009D4F62">
        <w:rPr>
          <w:rFonts w:ascii="Times New Roman" w:hAnsi="Times New Roman" w:cs="Times New Roman"/>
          <w:color w:val="000000" w:themeColor="text1"/>
          <w:sz w:val="24"/>
          <w:szCs w:val="24"/>
          <w:shd w:val="clear" w:color="auto" w:fill="FFFFFF"/>
        </w:rPr>
        <w:t>poolhaagis;</w:t>
      </w:r>
    </w:p>
    <w:p w:rsidR="00B71766" w:rsidP="00B71766" w:rsidRDefault="00B71766" w14:paraId="748D4C77" w14:textId="06463F59">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2</w:t>
      </w:r>
      <w:r w:rsidRPr="009D4F62">
        <w:rPr>
          <w:rFonts w:ascii="Times New Roman" w:hAnsi="Times New Roman" w:cs="Times New Roman"/>
          <w:color w:val="000000" w:themeColor="text1"/>
          <w:sz w:val="24"/>
          <w:szCs w:val="24"/>
          <w:shd w:val="clear" w:color="auto" w:fill="FFFFFF"/>
        </w:rPr>
        <w:t>) sadulveo</w:t>
      </w:r>
      <w:r>
        <w:rPr>
          <w:rFonts w:ascii="Times New Roman" w:hAnsi="Times New Roman" w:cs="Times New Roman"/>
          <w:color w:val="000000" w:themeColor="text1"/>
          <w:sz w:val="24"/>
          <w:szCs w:val="24"/>
          <w:shd w:val="clear" w:color="auto" w:fill="FFFFFF"/>
        </w:rPr>
        <w:t>k +</w:t>
      </w:r>
      <w:r w:rsidRPr="009D4F62">
        <w:rPr>
          <w:rFonts w:ascii="Times New Roman" w:hAnsi="Times New Roman" w:cs="Times New Roman"/>
          <w:color w:val="000000" w:themeColor="text1"/>
          <w:sz w:val="24"/>
          <w:szCs w:val="24"/>
          <w:shd w:val="clear" w:color="auto" w:fill="FFFFFF"/>
        </w:rPr>
        <w:t xml:space="preserve"> sadulhaakeseadmega varustatud poolhaagis (mis võib-olla ka pikisuunas hüdrauliliselt pikendatava raamiga) (B-link</w:t>
      </w:r>
      <w:r>
        <w:rPr>
          <w:rFonts w:ascii="Times New Roman" w:hAnsi="Times New Roman" w:cs="Times New Roman"/>
          <w:color w:val="000000" w:themeColor="text1"/>
          <w:sz w:val="24"/>
          <w:szCs w:val="24"/>
          <w:shd w:val="clear" w:color="auto" w:fill="FFFFFF"/>
        </w:rPr>
        <w:t>) +</w:t>
      </w:r>
      <w:r w:rsidRPr="009D4F62">
        <w:rPr>
          <w:rFonts w:ascii="Times New Roman" w:hAnsi="Times New Roman" w:cs="Times New Roman"/>
          <w:color w:val="000000" w:themeColor="text1"/>
          <w:sz w:val="24"/>
          <w:szCs w:val="24"/>
          <w:shd w:val="clear" w:color="auto" w:fill="FFFFFF"/>
        </w:rPr>
        <w:t xml:space="preserve"> </w:t>
      </w:r>
      <w:r w:rsidR="00BC13EC">
        <w:rPr>
          <w:rFonts w:ascii="Times New Roman" w:hAnsi="Times New Roman" w:cs="Times New Roman"/>
          <w:color w:val="000000" w:themeColor="text1"/>
          <w:sz w:val="24"/>
          <w:szCs w:val="24"/>
          <w:shd w:val="clear" w:color="auto" w:fill="FFFFFF"/>
        </w:rPr>
        <w:t>lisa</w:t>
      </w:r>
      <w:r w:rsidRPr="009D4F62">
        <w:rPr>
          <w:rFonts w:ascii="Times New Roman" w:hAnsi="Times New Roman" w:cs="Times New Roman"/>
          <w:color w:val="000000" w:themeColor="text1"/>
          <w:sz w:val="24"/>
          <w:szCs w:val="24"/>
          <w:shd w:val="clear" w:color="auto" w:fill="FFFFFF"/>
        </w:rPr>
        <w:t>poolhaagis</w:t>
      </w:r>
      <w:r>
        <w:rPr>
          <w:rFonts w:ascii="Times New Roman" w:hAnsi="Times New Roman" w:cs="Times New Roman"/>
          <w:color w:val="000000" w:themeColor="text1"/>
          <w:sz w:val="24"/>
          <w:szCs w:val="24"/>
          <w:shd w:val="clear" w:color="auto" w:fill="FFFFFF"/>
        </w:rPr>
        <w:t>;</w:t>
      </w:r>
    </w:p>
    <w:p w:rsidRPr="009D4F62" w:rsidR="00B71766" w:rsidP="00B71766" w:rsidRDefault="00B71766" w14:paraId="10CAA359" w14:textId="4FF8ED55">
      <w:pPr>
        <w:spacing w:after="0" w:line="240" w:lineRule="auto"/>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3</w:t>
      </w:r>
      <w:r w:rsidRPr="009D4F62">
        <w:rPr>
          <w:rFonts w:ascii="Times New Roman" w:hAnsi="Times New Roman" w:cs="Times New Roman"/>
          <w:color w:val="000000" w:themeColor="text1"/>
          <w:sz w:val="24"/>
          <w:szCs w:val="24"/>
          <w:shd w:val="clear" w:color="auto" w:fill="FFFFFF"/>
        </w:rPr>
        <w:t>) sadulveok</w:t>
      </w:r>
      <w:r>
        <w:rPr>
          <w:rFonts w:ascii="Times New Roman" w:hAnsi="Times New Roman" w:cs="Times New Roman"/>
          <w:color w:val="000000" w:themeColor="text1"/>
          <w:sz w:val="24"/>
          <w:szCs w:val="24"/>
          <w:shd w:val="clear" w:color="auto" w:fill="FFFFFF"/>
        </w:rPr>
        <w:t xml:space="preserve"> +</w:t>
      </w:r>
      <w:r w:rsidRPr="009D4F62">
        <w:rPr>
          <w:rFonts w:ascii="Times New Roman" w:hAnsi="Times New Roman" w:cs="Times New Roman"/>
          <w:color w:val="000000" w:themeColor="text1"/>
          <w:sz w:val="24"/>
          <w:szCs w:val="24"/>
          <w:shd w:val="clear" w:color="auto" w:fill="FFFFFF"/>
        </w:rPr>
        <w:t xml:space="preserve"> poolhaagis</w:t>
      </w:r>
      <w:r>
        <w:rPr>
          <w:rFonts w:ascii="Times New Roman" w:hAnsi="Times New Roman" w:cs="Times New Roman"/>
          <w:color w:val="000000" w:themeColor="text1"/>
          <w:sz w:val="24"/>
          <w:szCs w:val="24"/>
          <w:shd w:val="clear" w:color="auto" w:fill="FFFFFF"/>
        </w:rPr>
        <w:t xml:space="preserve"> +</w:t>
      </w:r>
      <w:r w:rsidRPr="009D4F62">
        <w:rPr>
          <w:rFonts w:ascii="Times New Roman" w:hAnsi="Times New Roman" w:cs="Times New Roman"/>
          <w:color w:val="000000" w:themeColor="text1"/>
          <w:sz w:val="24"/>
          <w:szCs w:val="24"/>
          <w:shd w:val="clear" w:color="auto" w:fill="FFFFFF"/>
        </w:rPr>
        <w:t xml:space="preserve"> täis- või kesktelghaagis.</w:t>
      </w:r>
    </w:p>
    <w:p w:rsidRPr="006B3FA1" w:rsidR="00B71766" w:rsidP="00B71766" w:rsidRDefault="00B71766" w14:paraId="48E947B3" w14:textId="77777777">
      <w:pPr>
        <w:spacing w:after="0" w:line="240" w:lineRule="auto"/>
        <w:jc w:val="both"/>
        <w:rPr>
          <w:rFonts w:ascii="Times New Roman" w:hAnsi="Times New Roman" w:cs="Times New Roman"/>
          <w:color w:val="000000" w:themeColor="text1"/>
          <w:sz w:val="24"/>
          <w:szCs w:val="24"/>
          <w:shd w:val="clear" w:color="auto" w:fill="FFFFFF"/>
        </w:rPr>
      </w:pPr>
    </w:p>
    <w:p w:rsidRPr="00380EB3" w:rsidR="00B71766" w:rsidP="00B71766" w:rsidRDefault="00B71766" w14:paraId="38708AF9" w14:textId="50E7A331">
      <w:pPr>
        <w:spacing w:after="0" w:line="240" w:lineRule="auto"/>
        <w:jc w:val="both"/>
        <w:rPr>
          <w:rFonts w:ascii="Times New Roman" w:hAnsi="Times New Roman" w:eastAsia="Times New Roman" w:cs="Times New Roman"/>
          <w:color w:val="000000" w:themeColor="text1"/>
          <w:sz w:val="24"/>
          <w:szCs w:val="24"/>
        </w:rPr>
      </w:pPr>
      <w:proofErr w:type="spellStart"/>
      <w:r>
        <w:rPr>
          <w:rFonts w:ascii="Times New Roman" w:hAnsi="Times New Roman" w:eastAsia="Times New Roman" w:cs="Times New Roman"/>
          <w:b/>
          <w:bCs/>
          <w:color w:val="000000" w:themeColor="text1"/>
          <w:sz w:val="24"/>
          <w:szCs w:val="24"/>
        </w:rPr>
        <w:t>LS</w:t>
      </w:r>
      <w:r w:rsidR="00BC13EC">
        <w:rPr>
          <w:rFonts w:ascii="Times New Roman" w:hAnsi="Times New Roman" w:eastAsia="Times New Roman" w:cs="Times New Roman"/>
          <w:b/>
          <w:bCs/>
          <w:color w:val="000000" w:themeColor="text1"/>
          <w:sz w:val="24"/>
          <w:szCs w:val="24"/>
        </w:rPr>
        <w:t>i</w:t>
      </w:r>
      <w:proofErr w:type="spellEnd"/>
      <w:r>
        <w:rPr>
          <w:rFonts w:ascii="Times New Roman" w:hAnsi="Times New Roman" w:eastAsia="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34</w:t>
      </w:r>
      <w:r>
        <w:rPr>
          <w:rFonts w:ascii="Times New Roman" w:hAnsi="Times New Roman" w:cs="Times New Roman"/>
          <w:b/>
          <w:bCs/>
          <w:color w:val="000000" w:themeColor="text1"/>
          <w:sz w:val="24"/>
          <w:szCs w:val="24"/>
          <w:vertAlign w:val="superscript"/>
        </w:rPr>
        <w:t>1</w:t>
      </w:r>
      <w:r>
        <w:rPr>
          <w:rFonts w:ascii="Times New Roman" w:hAnsi="Times New Roman" w:eastAsia="Times New Roman" w:cs="Times New Roman"/>
          <w:b/>
          <w:bCs/>
          <w:color w:val="000000" w:themeColor="text1"/>
          <w:sz w:val="24"/>
          <w:szCs w:val="24"/>
        </w:rPr>
        <w:t xml:space="preserve"> </w:t>
      </w:r>
      <w:r w:rsidRPr="00BD4F96">
        <w:rPr>
          <w:rFonts w:ascii="Times New Roman" w:hAnsi="Times New Roman" w:eastAsia="Times New Roman" w:cs="Times New Roman"/>
          <w:b/>
          <w:bCs/>
          <w:color w:val="000000" w:themeColor="text1"/>
          <w:sz w:val="24"/>
          <w:szCs w:val="24"/>
        </w:rPr>
        <w:t>täiendatakse lõikega 4</w:t>
      </w:r>
      <w:r w:rsidRPr="00BD4F96">
        <w:rPr>
          <w:rFonts w:ascii="Times New Roman" w:hAnsi="Times New Roman" w:eastAsia="Times New Roman" w:cs="Times New Roman"/>
          <w:b/>
          <w:bCs/>
          <w:color w:val="000000" w:themeColor="text1"/>
          <w:sz w:val="24"/>
          <w:szCs w:val="24"/>
          <w:vertAlign w:val="superscript"/>
        </w:rPr>
        <w:t>1</w:t>
      </w:r>
      <w:r>
        <w:rPr>
          <w:rFonts w:ascii="Times New Roman" w:hAnsi="Times New Roman" w:eastAsia="Times New Roman" w:cs="Times New Roman"/>
          <w:color w:val="000000" w:themeColor="text1"/>
          <w:sz w:val="24"/>
          <w:szCs w:val="24"/>
        </w:rPr>
        <w:t>, mille</w:t>
      </w:r>
      <w:r w:rsidR="00BC13EC">
        <w:rPr>
          <w:rFonts w:ascii="Times New Roman" w:hAnsi="Times New Roman" w:eastAsia="Times New Roman" w:cs="Times New Roman"/>
          <w:color w:val="000000" w:themeColor="text1"/>
          <w:sz w:val="24"/>
          <w:szCs w:val="24"/>
        </w:rPr>
        <w:t>s</w:t>
      </w:r>
      <w:r>
        <w:rPr>
          <w:rFonts w:ascii="Times New Roman" w:hAnsi="Times New Roman" w:eastAsia="Times New Roman" w:cs="Times New Roman"/>
          <w:color w:val="000000" w:themeColor="text1"/>
          <w:sz w:val="24"/>
          <w:szCs w:val="24"/>
        </w:rPr>
        <w:t xml:space="preserve"> sätestatakse, et eritasu määra võib diferentseerida autorongil kasutatava</w:t>
      </w:r>
      <w:r w:rsidR="00BC13EC">
        <w:rPr>
          <w:rFonts w:ascii="Times New Roman" w:hAnsi="Times New Roman" w:eastAsia="Times New Roman" w:cs="Times New Roman"/>
          <w:color w:val="000000" w:themeColor="text1"/>
          <w:sz w:val="24"/>
          <w:szCs w:val="24"/>
        </w:rPr>
        <w:t>st</w:t>
      </w:r>
      <w:r>
        <w:rPr>
          <w:rFonts w:ascii="Times New Roman" w:hAnsi="Times New Roman" w:cs="Times New Roman"/>
          <w:color w:val="000000" w:themeColor="text1"/>
          <w:sz w:val="24"/>
          <w:szCs w:val="24"/>
        </w:rPr>
        <w:t xml:space="preserve"> </w:t>
      </w:r>
      <w:r w:rsidR="00BC13EC">
        <w:rPr>
          <w:rFonts w:ascii="Times New Roman" w:hAnsi="Times New Roman" w:cs="Times New Roman"/>
          <w:color w:val="000000" w:themeColor="text1"/>
          <w:sz w:val="24"/>
          <w:szCs w:val="24"/>
        </w:rPr>
        <w:t>lisa</w:t>
      </w:r>
      <w:r>
        <w:rPr>
          <w:rFonts w:ascii="Times New Roman" w:hAnsi="Times New Roman" w:cs="Times New Roman"/>
          <w:color w:val="000000" w:themeColor="text1"/>
          <w:sz w:val="24"/>
          <w:szCs w:val="24"/>
        </w:rPr>
        <w:t>ohutussüsteemist</w:t>
      </w:r>
      <w:r w:rsidR="00BC13EC">
        <w:rPr>
          <w:rFonts w:ascii="Times New Roman" w:hAnsi="Times New Roman" w:cs="Times New Roman"/>
          <w:color w:val="000000" w:themeColor="text1"/>
          <w:sz w:val="24"/>
          <w:szCs w:val="24"/>
        </w:rPr>
        <w:t xml:space="preserve"> lähtudes</w:t>
      </w:r>
      <w:r>
        <w:rPr>
          <w:rFonts w:ascii="Times New Roman" w:hAnsi="Times New Roman" w:cs="Times New Roman"/>
          <w:color w:val="000000" w:themeColor="text1"/>
          <w:sz w:val="24"/>
          <w:szCs w:val="24"/>
        </w:rPr>
        <w:t>. Näiteks, kui autorong on varustatud automaatse hädapidurdussüsteemiga AEBS, siis eritasu määr, mis kehtestatakse määrusega nr</w:t>
      </w:r>
      <w:r w:rsidR="00BC13EC">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 xml:space="preserve">114, võib olla väiksem, kui </w:t>
      </w:r>
      <w:r w:rsidR="00BC13EC">
        <w:rPr>
          <w:rFonts w:ascii="Times New Roman" w:hAnsi="Times New Roman" w:cs="Times New Roman"/>
          <w:color w:val="000000" w:themeColor="text1"/>
          <w:sz w:val="24"/>
          <w:szCs w:val="24"/>
        </w:rPr>
        <w:t xml:space="preserve">on </w:t>
      </w:r>
      <w:r>
        <w:rPr>
          <w:rFonts w:ascii="Times New Roman" w:hAnsi="Times New Roman" w:cs="Times New Roman"/>
          <w:color w:val="000000" w:themeColor="text1"/>
          <w:sz w:val="24"/>
          <w:szCs w:val="24"/>
        </w:rPr>
        <w:t xml:space="preserve">autorongil, mille vedukil </w:t>
      </w:r>
      <w:r w:rsidR="00BC13EC">
        <w:rPr>
          <w:rFonts w:ascii="Times New Roman" w:hAnsi="Times New Roman" w:cs="Times New Roman"/>
          <w:color w:val="000000" w:themeColor="text1"/>
          <w:sz w:val="24"/>
          <w:szCs w:val="24"/>
        </w:rPr>
        <w:t>lisa</w:t>
      </w:r>
      <w:r>
        <w:rPr>
          <w:rFonts w:ascii="Times New Roman" w:hAnsi="Times New Roman" w:cs="Times New Roman"/>
          <w:color w:val="000000" w:themeColor="text1"/>
          <w:sz w:val="24"/>
          <w:szCs w:val="24"/>
        </w:rPr>
        <w:t>ohutussüsteemi ei ole</w:t>
      </w:r>
      <w:r w:rsidR="00BC13EC">
        <w:rPr>
          <w:rFonts w:ascii="Times New Roman" w:hAnsi="Times New Roman" w:cs="Times New Roman"/>
          <w:color w:val="000000" w:themeColor="text1"/>
          <w:sz w:val="24"/>
          <w:szCs w:val="24"/>
        </w:rPr>
        <w:t xml:space="preserve">. Seega </w:t>
      </w:r>
      <w:r>
        <w:rPr>
          <w:rFonts w:ascii="Times New Roman" w:hAnsi="Times New Roman" w:cs="Times New Roman"/>
          <w:color w:val="000000" w:themeColor="text1"/>
          <w:sz w:val="24"/>
          <w:szCs w:val="24"/>
        </w:rPr>
        <w:t>motiveeritakse kasutama liiklusohutuse vaates ohutumat sõidukit.</w:t>
      </w:r>
    </w:p>
    <w:p w:rsidR="00B71766" w:rsidP="00B71766" w:rsidRDefault="00B71766" w14:paraId="4B02E6A4" w14:textId="77777777">
      <w:pPr>
        <w:spacing w:after="0" w:line="240" w:lineRule="auto"/>
        <w:jc w:val="both"/>
        <w:rPr>
          <w:rFonts w:ascii="Times New Roman" w:hAnsi="Times New Roman" w:eastAsia="Times New Roman" w:cs="Times New Roman"/>
          <w:color w:val="000000" w:themeColor="text1"/>
          <w:sz w:val="24"/>
          <w:szCs w:val="24"/>
        </w:rPr>
      </w:pPr>
    </w:p>
    <w:p w:rsidR="00B71766" w:rsidP="00B71766" w:rsidRDefault="00B71766" w14:paraId="49570409" w14:textId="514591EC">
      <w:pPr>
        <w:spacing w:after="0" w:line="240" w:lineRule="auto"/>
        <w:jc w:val="both"/>
        <w:rPr>
          <w:rFonts w:ascii="Times New Roman" w:hAnsi="Times New Roman" w:eastAsia="Times New Roman" w:cs="Times New Roman"/>
          <w:color w:val="000000" w:themeColor="text1"/>
          <w:sz w:val="24"/>
          <w:szCs w:val="24"/>
        </w:rPr>
      </w:pPr>
      <w:proofErr w:type="spellStart"/>
      <w:r>
        <w:rPr>
          <w:rFonts w:ascii="Times New Roman" w:hAnsi="Times New Roman" w:eastAsia="Times New Roman" w:cs="Times New Roman"/>
          <w:b/>
          <w:bCs/>
          <w:color w:val="000000" w:themeColor="text1"/>
          <w:sz w:val="24"/>
          <w:szCs w:val="24"/>
        </w:rPr>
        <w:t>LS</w:t>
      </w:r>
      <w:r w:rsidR="00BC13EC">
        <w:rPr>
          <w:rFonts w:ascii="Times New Roman" w:hAnsi="Times New Roman" w:eastAsia="Times New Roman" w:cs="Times New Roman"/>
          <w:b/>
          <w:bCs/>
          <w:color w:val="000000" w:themeColor="text1"/>
          <w:sz w:val="24"/>
          <w:szCs w:val="24"/>
        </w:rPr>
        <w:t>i</w:t>
      </w:r>
      <w:proofErr w:type="spellEnd"/>
      <w:r>
        <w:rPr>
          <w:rFonts w:ascii="Times New Roman" w:hAnsi="Times New Roman" w:eastAsia="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34</w:t>
      </w:r>
      <w:r>
        <w:rPr>
          <w:rFonts w:ascii="Times New Roman" w:hAnsi="Times New Roman" w:cs="Times New Roman"/>
          <w:b/>
          <w:bCs/>
          <w:color w:val="000000" w:themeColor="text1"/>
          <w:sz w:val="24"/>
          <w:szCs w:val="24"/>
          <w:vertAlign w:val="superscript"/>
        </w:rPr>
        <w:t>1</w:t>
      </w:r>
      <w:r>
        <w:rPr>
          <w:rFonts w:ascii="Times New Roman" w:hAnsi="Times New Roman" w:cs="Times New Roman"/>
          <w:b/>
          <w:bCs/>
          <w:color w:val="000000" w:themeColor="text1"/>
          <w:sz w:val="24"/>
          <w:szCs w:val="24"/>
        </w:rPr>
        <w:t xml:space="preserve"> lõige 8 </w:t>
      </w:r>
      <w:r w:rsidRPr="007E6764">
        <w:rPr>
          <w:rFonts w:ascii="Times New Roman" w:hAnsi="Times New Roman" w:eastAsia="Times New Roman" w:cs="Times New Roman"/>
          <w:color w:val="000000" w:themeColor="text1"/>
          <w:sz w:val="24"/>
          <w:szCs w:val="24"/>
        </w:rPr>
        <w:t>tunnistatakse kehtetuks</w:t>
      </w:r>
      <w:r>
        <w:rPr>
          <w:rFonts w:ascii="Times New Roman" w:hAnsi="Times New Roman" w:eastAsia="Times New Roman" w:cs="Times New Roman"/>
          <w:color w:val="000000" w:themeColor="text1"/>
          <w:sz w:val="24"/>
          <w:szCs w:val="24"/>
        </w:rPr>
        <w:t>, kuna eriveo aluseid muudetakse ja täiendatakse ning need esitatakse lõigetes 1</w:t>
      </w:r>
      <w:r>
        <w:rPr>
          <w:rFonts w:ascii="Times New Roman" w:hAnsi="Times New Roman" w:eastAsia="Times New Roman" w:cs="Times New Roman"/>
          <w:color w:val="000000" w:themeColor="text1"/>
          <w:sz w:val="24"/>
          <w:szCs w:val="24"/>
          <w:vertAlign w:val="superscript"/>
        </w:rPr>
        <w:t>1</w:t>
      </w:r>
      <w:r>
        <w:rPr>
          <w:rFonts w:ascii="Times New Roman" w:hAnsi="Times New Roman" w:eastAsia="Times New Roman" w:cs="Times New Roman"/>
          <w:color w:val="000000" w:themeColor="text1"/>
          <w:sz w:val="24"/>
          <w:szCs w:val="24"/>
        </w:rPr>
        <w:t>–1</w:t>
      </w:r>
      <w:r>
        <w:rPr>
          <w:rFonts w:ascii="Times New Roman" w:hAnsi="Times New Roman" w:eastAsia="Times New Roman" w:cs="Times New Roman"/>
          <w:color w:val="000000" w:themeColor="text1"/>
          <w:sz w:val="24"/>
          <w:szCs w:val="24"/>
          <w:vertAlign w:val="superscript"/>
        </w:rPr>
        <w:t>3</w:t>
      </w:r>
      <w:r>
        <w:rPr>
          <w:rFonts w:ascii="Times New Roman" w:hAnsi="Times New Roman" w:eastAsia="Times New Roman" w:cs="Times New Roman"/>
          <w:color w:val="000000" w:themeColor="text1"/>
          <w:sz w:val="24"/>
          <w:szCs w:val="24"/>
        </w:rPr>
        <w:t>.</w:t>
      </w:r>
      <w:r w:rsidRPr="005B18B1">
        <w:rPr>
          <w:rFonts w:ascii="Times New Roman" w:hAnsi="Times New Roman" w:cs="Times New Roman"/>
          <w:color w:val="000000" w:themeColor="text1"/>
          <w:sz w:val="24"/>
          <w:szCs w:val="24"/>
          <w:shd w:val="clear" w:color="auto" w:fill="FFFFFF"/>
        </w:rPr>
        <w:t xml:space="preserve"> </w:t>
      </w:r>
      <w:r>
        <w:rPr>
          <w:rFonts w:ascii="Times New Roman" w:hAnsi="Times New Roman" w:eastAsia="Times New Roman" w:cs="Times New Roman"/>
          <w:color w:val="000000" w:themeColor="text1"/>
          <w:sz w:val="24"/>
          <w:szCs w:val="24"/>
        </w:rPr>
        <w:t>Lõike esimene lause, mis sätestas, millal erivedu võib te</w:t>
      </w:r>
      <w:r w:rsidR="00BC13EC">
        <w:rPr>
          <w:rFonts w:ascii="Times New Roman" w:hAnsi="Times New Roman" w:eastAsia="Times New Roman" w:cs="Times New Roman"/>
          <w:color w:val="000000" w:themeColor="text1"/>
          <w:sz w:val="24"/>
          <w:szCs w:val="24"/>
        </w:rPr>
        <w:t>ha</w:t>
      </w:r>
      <w:r>
        <w:rPr>
          <w:rFonts w:ascii="Times New Roman" w:hAnsi="Times New Roman" w:eastAsia="Times New Roman" w:cs="Times New Roman"/>
          <w:color w:val="000000" w:themeColor="text1"/>
          <w:sz w:val="24"/>
          <w:szCs w:val="24"/>
        </w:rPr>
        <w:t>, on eriveo re</w:t>
      </w:r>
      <w:r w:rsidR="00BC13EC">
        <w:rPr>
          <w:rFonts w:ascii="Times New Roman" w:hAnsi="Times New Roman" w:eastAsia="Times New Roman" w:cs="Times New Roman"/>
          <w:color w:val="000000" w:themeColor="text1"/>
          <w:sz w:val="24"/>
          <w:szCs w:val="24"/>
        </w:rPr>
        <w:t>eglites</w:t>
      </w:r>
      <w:r>
        <w:rPr>
          <w:rFonts w:ascii="Times New Roman" w:hAnsi="Times New Roman" w:eastAsia="Times New Roman" w:cs="Times New Roman"/>
          <w:color w:val="000000" w:themeColor="text1"/>
          <w:sz w:val="24"/>
          <w:szCs w:val="24"/>
        </w:rPr>
        <w:t xml:space="preserve"> </w:t>
      </w:r>
      <w:r w:rsidR="00BC13EC">
        <w:rPr>
          <w:rFonts w:ascii="Times New Roman" w:hAnsi="Times New Roman" w:eastAsia="Times New Roman" w:cs="Times New Roman"/>
          <w:color w:val="000000" w:themeColor="text1"/>
          <w:sz w:val="24"/>
          <w:szCs w:val="24"/>
        </w:rPr>
        <w:t>põhi</w:t>
      </w:r>
      <w:r>
        <w:rPr>
          <w:rFonts w:ascii="Times New Roman" w:hAnsi="Times New Roman" w:eastAsia="Times New Roman" w:cs="Times New Roman"/>
          <w:color w:val="000000" w:themeColor="text1"/>
          <w:sz w:val="24"/>
          <w:szCs w:val="24"/>
        </w:rPr>
        <w:t xml:space="preserve">nõue ja </w:t>
      </w:r>
      <w:r w:rsidR="00BC13EC">
        <w:rPr>
          <w:rFonts w:ascii="Times New Roman" w:hAnsi="Times New Roman" w:eastAsia="Times New Roman" w:cs="Times New Roman"/>
          <w:color w:val="000000" w:themeColor="text1"/>
          <w:sz w:val="24"/>
          <w:szCs w:val="24"/>
        </w:rPr>
        <w:t>sätestatakse</w:t>
      </w:r>
      <w:r>
        <w:rPr>
          <w:rFonts w:ascii="Times New Roman" w:hAnsi="Times New Roman" w:eastAsia="Times New Roman" w:cs="Times New Roman"/>
          <w:color w:val="000000" w:themeColor="text1"/>
          <w:sz w:val="24"/>
          <w:szCs w:val="24"/>
        </w:rPr>
        <w:t xml:space="preserve"> täpsustatud kujul uu</w:t>
      </w:r>
      <w:r w:rsidR="00BC13EC">
        <w:rPr>
          <w:rFonts w:ascii="Times New Roman" w:hAnsi="Times New Roman" w:eastAsia="Times New Roman" w:cs="Times New Roman"/>
          <w:color w:val="000000" w:themeColor="text1"/>
          <w:sz w:val="24"/>
          <w:szCs w:val="24"/>
        </w:rPr>
        <w:t>es</w:t>
      </w:r>
      <w:r>
        <w:rPr>
          <w:rFonts w:ascii="Times New Roman" w:hAnsi="Times New Roman" w:eastAsia="Times New Roman" w:cs="Times New Roman"/>
          <w:color w:val="000000" w:themeColor="text1"/>
          <w:sz w:val="24"/>
          <w:szCs w:val="24"/>
        </w:rPr>
        <w:t xml:space="preserve"> lõikes 1</w:t>
      </w:r>
      <w:r>
        <w:rPr>
          <w:rFonts w:ascii="Times New Roman" w:hAnsi="Times New Roman" w:eastAsia="Times New Roman" w:cs="Times New Roman"/>
          <w:color w:val="000000" w:themeColor="text1"/>
          <w:sz w:val="24"/>
          <w:szCs w:val="24"/>
          <w:vertAlign w:val="superscript"/>
        </w:rPr>
        <w:t>1</w:t>
      </w:r>
      <w:r>
        <w:rPr>
          <w:rFonts w:ascii="Times New Roman" w:hAnsi="Times New Roman" w:eastAsia="Times New Roman" w:cs="Times New Roman"/>
          <w:color w:val="000000" w:themeColor="text1"/>
          <w:sz w:val="24"/>
          <w:szCs w:val="24"/>
        </w:rPr>
        <w:t>. Lõike teise</w:t>
      </w:r>
      <w:r w:rsidR="00BC13EC">
        <w:rPr>
          <w:rFonts w:ascii="Times New Roman" w:hAnsi="Times New Roman" w:eastAsia="Times New Roman" w:cs="Times New Roman"/>
          <w:color w:val="000000" w:themeColor="text1"/>
          <w:sz w:val="24"/>
          <w:szCs w:val="24"/>
        </w:rPr>
        <w:t>s</w:t>
      </w:r>
      <w:r>
        <w:rPr>
          <w:rFonts w:ascii="Times New Roman" w:hAnsi="Times New Roman" w:eastAsia="Times New Roman" w:cs="Times New Roman"/>
          <w:color w:val="000000" w:themeColor="text1"/>
          <w:sz w:val="24"/>
          <w:szCs w:val="24"/>
        </w:rPr>
        <w:t xml:space="preserve"> lause</w:t>
      </w:r>
      <w:r w:rsidR="00BC13EC">
        <w:rPr>
          <w:rFonts w:ascii="Times New Roman" w:hAnsi="Times New Roman" w:eastAsia="Times New Roman" w:cs="Times New Roman"/>
          <w:color w:val="000000" w:themeColor="text1"/>
          <w:sz w:val="24"/>
          <w:szCs w:val="24"/>
        </w:rPr>
        <w:t>s</w:t>
      </w:r>
      <w:r>
        <w:rPr>
          <w:rFonts w:ascii="Times New Roman" w:hAnsi="Times New Roman" w:eastAsia="Times New Roman" w:cs="Times New Roman"/>
          <w:color w:val="000000" w:themeColor="text1"/>
          <w:sz w:val="24"/>
          <w:szCs w:val="24"/>
        </w:rPr>
        <w:t xml:space="preserve"> sätestatud tingimused jagatava veose eriveoks viiakse samuti paragrahvi algusesse ning seaduse tasemel piiritletakse jagatava veose veol lubatud autorongi suurim tegelik mass ja pikkus</w:t>
      </w:r>
      <w:r w:rsidR="00BC13EC">
        <w:rPr>
          <w:rFonts w:ascii="Times New Roman" w:hAnsi="Times New Roman" w:eastAsia="Times New Roman" w:cs="Times New Roman"/>
          <w:color w:val="000000" w:themeColor="text1"/>
          <w:sz w:val="24"/>
          <w:szCs w:val="24"/>
        </w:rPr>
        <w:t>. T</w:t>
      </w:r>
      <w:r>
        <w:rPr>
          <w:rFonts w:ascii="Times New Roman" w:hAnsi="Times New Roman" w:eastAsia="Times New Roman" w:cs="Times New Roman"/>
          <w:color w:val="000000" w:themeColor="text1"/>
          <w:sz w:val="24"/>
          <w:szCs w:val="24"/>
        </w:rPr>
        <w:t>ehnilised täpsustavad nõuded telgede arvule, ratastele ning sõiduki heitgaasiklassidele kehtestatakse määruse</w:t>
      </w:r>
      <w:r w:rsidR="00BC13EC">
        <w:rPr>
          <w:rFonts w:ascii="Times New Roman" w:hAnsi="Times New Roman" w:eastAsia="Times New Roman" w:cs="Times New Roman"/>
          <w:color w:val="000000" w:themeColor="text1"/>
          <w:sz w:val="24"/>
          <w:szCs w:val="24"/>
        </w:rPr>
        <w:t>ga</w:t>
      </w:r>
      <w:r>
        <w:rPr>
          <w:rFonts w:ascii="Times New Roman" w:hAnsi="Times New Roman" w:eastAsia="Times New Roman" w:cs="Times New Roman"/>
          <w:color w:val="000000" w:themeColor="text1"/>
          <w:sz w:val="24"/>
          <w:szCs w:val="24"/>
        </w:rPr>
        <w:t xml:space="preserve"> nr 114.</w:t>
      </w:r>
    </w:p>
    <w:bookmarkEnd w:id="0"/>
    <w:p w:rsidRPr="00380EB3" w:rsidR="00B71766" w:rsidP="00B71766" w:rsidRDefault="00B71766" w14:paraId="2A429AAC" w14:textId="77777777">
      <w:pPr>
        <w:widowControl w:val="0"/>
        <w:spacing w:after="0" w:line="240" w:lineRule="auto"/>
        <w:jc w:val="both"/>
        <w:rPr>
          <w:rFonts w:ascii="Times New Roman" w:hAnsi="Times New Roman" w:cs="Times New Roman"/>
          <w:sz w:val="24"/>
          <w:szCs w:val="24"/>
        </w:rPr>
      </w:pPr>
    </w:p>
    <w:p w:rsidR="00B71766" w:rsidP="00B71766" w:rsidRDefault="00B71766" w14:paraId="58348450" w14:textId="33C5B1F8">
      <w:pPr>
        <w:keepLines/>
        <w:widowControl w:val="0"/>
        <w:spacing w:after="0" w:line="240" w:lineRule="auto"/>
        <w:jc w:val="both"/>
        <w:rPr>
          <w:rFonts w:ascii="Times New Roman" w:hAnsi="Times New Roman" w:eastAsia="Times New Roman" w:cs="Times New Roman"/>
          <w:color w:val="000000" w:themeColor="text1"/>
          <w:sz w:val="24"/>
          <w:szCs w:val="24"/>
        </w:rPr>
      </w:pPr>
      <w:proofErr w:type="spellStart"/>
      <w:r>
        <w:rPr>
          <w:rFonts w:ascii="Times New Roman" w:hAnsi="Times New Roman" w:eastAsia="Times New Roman" w:cs="Times New Roman"/>
          <w:b/>
          <w:bCs/>
          <w:color w:val="000000" w:themeColor="text1"/>
          <w:sz w:val="24"/>
          <w:szCs w:val="24"/>
        </w:rPr>
        <w:t>LS</w:t>
      </w:r>
      <w:r w:rsidR="00BC13EC">
        <w:rPr>
          <w:rFonts w:ascii="Times New Roman" w:hAnsi="Times New Roman" w:eastAsia="Times New Roman" w:cs="Times New Roman"/>
          <w:b/>
          <w:bCs/>
          <w:color w:val="000000" w:themeColor="text1"/>
          <w:sz w:val="24"/>
          <w:szCs w:val="24"/>
        </w:rPr>
        <w:t>i</w:t>
      </w:r>
      <w:proofErr w:type="spellEnd"/>
      <w:r>
        <w:rPr>
          <w:rFonts w:ascii="Times New Roman" w:hAnsi="Times New Roman" w:eastAsia="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34</w:t>
      </w:r>
      <w:r>
        <w:rPr>
          <w:rFonts w:ascii="Times New Roman" w:hAnsi="Times New Roman" w:cs="Times New Roman"/>
          <w:b/>
          <w:bCs/>
          <w:color w:val="000000" w:themeColor="text1"/>
          <w:sz w:val="24"/>
          <w:szCs w:val="24"/>
          <w:vertAlign w:val="superscript"/>
        </w:rPr>
        <w:t>3</w:t>
      </w:r>
      <w:r>
        <w:rPr>
          <w:rFonts w:ascii="Times New Roman" w:hAnsi="Times New Roman" w:cs="Times New Roman"/>
          <w:b/>
          <w:bCs/>
          <w:color w:val="000000" w:themeColor="text1"/>
          <w:sz w:val="24"/>
          <w:szCs w:val="24"/>
        </w:rPr>
        <w:t xml:space="preserve"> </w:t>
      </w:r>
      <w:r w:rsidRPr="00BD4F96">
        <w:rPr>
          <w:rFonts w:ascii="Times New Roman" w:hAnsi="Times New Roman" w:eastAsia="Times New Roman" w:cs="Times New Roman"/>
          <w:b/>
          <w:bCs/>
          <w:color w:val="000000" w:themeColor="text1"/>
          <w:sz w:val="24"/>
          <w:szCs w:val="24"/>
        </w:rPr>
        <w:t>täiendatakse lõikega 1</w:t>
      </w:r>
      <w:r w:rsidRPr="00BD4F96">
        <w:rPr>
          <w:rFonts w:ascii="Times New Roman" w:hAnsi="Times New Roman" w:eastAsia="Times New Roman" w:cs="Times New Roman"/>
          <w:b/>
          <w:bCs/>
          <w:color w:val="000000" w:themeColor="text1"/>
          <w:sz w:val="24"/>
          <w:szCs w:val="24"/>
          <w:vertAlign w:val="superscript"/>
        </w:rPr>
        <w:t>1</w:t>
      </w:r>
      <w:r>
        <w:rPr>
          <w:rFonts w:ascii="Times New Roman" w:hAnsi="Times New Roman" w:eastAsia="Times New Roman" w:cs="Times New Roman"/>
          <w:color w:val="000000" w:themeColor="text1"/>
          <w:sz w:val="24"/>
          <w:szCs w:val="24"/>
        </w:rPr>
        <w:t xml:space="preserve">, </w:t>
      </w:r>
      <w:r w:rsidRPr="009F62D4">
        <w:rPr>
          <w:rFonts w:ascii="Times New Roman" w:hAnsi="Times New Roman" w:eastAsia="Times New Roman" w:cs="Times New Roman"/>
          <w:color w:val="000000" w:themeColor="text1"/>
          <w:sz w:val="24"/>
          <w:szCs w:val="24"/>
        </w:rPr>
        <w:t>mi</w:t>
      </w:r>
      <w:r>
        <w:rPr>
          <w:rFonts w:ascii="Times New Roman" w:hAnsi="Times New Roman" w:eastAsia="Times New Roman" w:cs="Times New Roman"/>
          <w:color w:val="000000" w:themeColor="text1"/>
          <w:sz w:val="24"/>
          <w:szCs w:val="24"/>
        </w:rPr>
        <w:t>lle kohaselt keeldub loa andja eriloa andmisest kuni aasta jooksul pärast seda, kui taotlejale var</w:t>
      </w:r>
      <w:r w:rsidR="00BC13EC">
        <w:rPr>
          <w:rFonts w:ascii="Times New Roman" w:hAnsi="Times New Roman" w:eastAsia="Times New Roman" w:cs="Times New Roman"/>
          <w:color w:val="000000" w:themeColor="text1"/>
          <w:sz w:val="24"/>
          <w:szCs w:val="24"/>
        </w:rPr>
        <w:t>em</w:t>
      </w:r>
      <w:r w:rsidRPr="009F62D4">
        <w:rPr>
          <w:rFonts w:ascii="Times New Roman" w:hAnsi="Times New Roman" w:eastAsia="Times New Roman" w:cs="Times New Roman"/>
          <w:color w:val="000000" w:themeColor="text1"/>
          <w:sz w:val="24"/>
          <w:szCs w:val="24"/>
        </w:rPr>
        <w:t xml:space="preserve"> antud eril</w:t>
      </w:r>
      <w:r>
        <w:rPr>
          <w:rFonts w:ascii="Times New Roman" w:hAnsi="Times New Roman" w:eastAsia="Times New Roman" w:cs="Times New Roman"/>
          <w:color w:val="000000" w:themeColor="text1"/>
          <w:sz w:val="24"/>
          <w:szCs w:val="24"/>
        </w:rPr>
        <w:t>uba on</w:t>
      </w:r>
      <w:r w:rsidRPr="009F62D4">
        <w:rPr>
          <w:rFonts w:ascii="Times New Roman" w:hAnsi="Times New Roman" w:eastAsia="Times New Roman" w:cs="Times New Roman"/>
          <w:color w:val="000000" w:themeColor="text1"/>
          <w:sz w:val="24"/>
          <w:szCs w:val="24"/>
        </w:rPr>
        <w:t xml:space="preserve"> § 34</w:t>
      </w:r>
      <w:r w:rsidRPr="009F62D4">
        <w:rPr>
          <w:rFonts w:ascii="Times New Roman" w:hAnsi="Times New Roman" w:eastAsia="Times New Roman" w:cs="Times New Roman"/>
          <w:color w:val="000000" w:themeColor="text1"/>
          <w:sz w:val="24"/>
          <w:szCs w:val="24"/>
          <w:vertAlign w:val="superscript"/>
        </w:rPr>
        <w:t>3</w:t>
      </w:r>
      <w:r w:rsidRPr="009F62D4">
        <w:rPr>
          <w:rFonts w:ascii="Times New Roman" w:hAnsi="Times New Roman" w:eastAsia="Times New Roman" w:cs="Times New Roman"/>
          <w:color w:val="000000" w:themeColor="text1"/>
          <w:sz w:val="24"/>
          <w:szCs w:val="24"/>
        </w:rPr>
        <w:t xml:space="preserve"> lõike</w:t>
      </w:r>
      <w:r>
        <w:rPr>
          <w:rFonts w:ascii="Times New Roman" w:hAnsi="Times New Roman" w:eastAsia="Times New Roman" w:cs="Times New Roman"/>
          <w:color w:val="000000" w:themeColor="text1"/>
          <w:sz w:val="24"/>
          <w:szCs w:val="24"/>
        </w:rPr>
        <w:t>s</w:t>
      </w:r>
      <w:r w:rsidRPr="009F62D4">
        <w:rPr>
          <w:rFonts w:ascii="Times New Roman" w:hAnsi="Times New Roman" w:eastAsia="Times New Roman" w:cs="Times New Roman"/>
          <w:color w:val="000000" w:themeColor="text1"/>
          <w:sz w:val="24"/>
          <w:szCs w:val="24"/>
        </w:rPr>
        <w:t xml:space="preserve"> 2 sätestatud alus</w:t>
      </w:r>
      <w:r>
        <w:rPr>
          <w:rFonts w:ascii="Times New Roman" w:hAnsi="Times New Roman" w:eastAsia="Times New Roman" w:cs="Times New Roman"/>
          <w:color w:val="000000" w:themeColor="text1"/>
          <w:sz w:val="24"/>
          <w:szCs w:val="24"/>
        </w:rPr>
        <w:t>t</w:t>
      </w:r>
      <w:r w:rsidRPr="009F62D4">
        <w:rPr>
          <w:rFonts w:ascii="Times New Roman" w:hAnsi="Times New Roman" w:eastAsia="Times New Roman" w:cs="Times New Roman"/>
          <w:color w:val="000000" w:themeColor="text1"/>
          <w:sz w:val="24"/>
          <w:szCs w:val="24"/>
        </w:rPr>
        <w:t>el (</w:t>
      </w:r>
      <w:r>
        <w:rPr>
          <w:rFonts w:ascii="Times New Roman" w:hAnsi="Times New Roman" w:eastAsia="Times New Roman" w:cs="Times New Roman"/>
          <w:color w:val="000000" w:themeColor="text1"/>
          <w:sz w:val="24"/>
          <w:szCs w:val="24"/>
        </w:rPr>
        <w:t xml:space="preserve">loa taotlemisel valeandmete või võltsitud dokumentide esitamine, eriloa eest ei ole tasutud või </w:t>
      </w:r>
      <w:r w:rsidRPr="009F62D4">
        <w:rPr>
          <w:rFonts w:ascii="Times New Roman" w:hAnsi="Times New Roman" w:eastAsia="Times New Roman" w:cs="Times New Roman"/>
          <w:color w:val="000000" w:themeColor="text1"/>
          <w:sz w:val="24"/>
          <w:szCs w:val="24"/>
        </w:rPr>
        <w:t>eriveo tingimuste rikkumine) kehtetuks tunnista</w:t>
      </w:r>
      <w:r>
        <w:rPr>
          <w:rFonts w:ascii="Times New Roman" w:hAnsi="Times New Roman" w:eastAsia="Times New Roman" w:cs="Times New Roman"/>
          <w:color w:val="000000" w:themeColor="text1"/>
          <w:sz w:val="24"/>
          <w:szCs w:val="24"/>
        </w:rPr>
        <w:t>tud</w:t>
      </w:r>
      <w:r w:rsidRPr="009F62D4">
        <w:rPr>
          <w:rFonts w:ascii="Times New Roman" w:hAnsi="Times New Roman" w:eastAsia="Times New Roman" w:cs="Times New Roman"/>
          <w:color w:val="000000" w:themeColor="text1"/>
          <w:sz w:val="24"/>
          <w:szCs w:val="24"/>
        </w:rPr>
        <w:t>. </w:t>
      </w:r>
      <w:r>
        <w:rPr>
          <w:rFonts w:ascii="Times New Roman" w:hAnsi="Times New Roman" w:eastAsia="Times New Roman" w:cs="Times New Roman"/>
          <w:color w:val="000000" w:themeColor="text1"/>
          <w:sz w:val="24"/>
          <w:szCs w:val="24"/>
        </w:rPr>
        <w:t>Sätte eesmärk on distsiplineerida eriloa omajaid</w:t>
      </w:r>
      <w:r w:rsidR="00577854">
        <w:rPr>
          <w:rFonts w:ascii="Times New Roman" w:hAnsi="Times New Roman" w:eastAsia="Times New Roman" w:cs="Times New Roman"/>
          <w:color w:val="000000" w:themeColor="text1"/>
          <w:sz w:val="24"/>
          <w:szCs w:val="24"/>
        </w:rPr>
        <w:t xml:space="preserve"> ning suurendada vedajate seaduskuulekust</w:t>
      </w:r>
      <w:r>
        <w:rPr>
          <w:rFonts w:ascii="Times New Roman" w:hAnsi="Times New Roman" w:eastAsia="Times New Roman" w:cs="Times New Roman"/>
          <w:color w:val="000000" w:themeColor="text1"/>
          <w:sz w:val="24"/>
          <w:szCs w:val="24"/>
        </w:rPr>
        <w:t>.</w:t>
      </w:r>
    </w:p>
    <w:p w:rsidRPr="009F62D4" w:rsidR="00B71766" w:rsidP="00B71766" w:rsidRDefault="00B71766" w14:paraId="71C4C401" w14:textId="77777777">
      <w:pPr>
        <w:keepLines/>
        <w:widowControl w:val="0"/>
        <w:spacing w:after="0" w:line="240" w:lineRule="auto"/>
        <w:jc w:val="both"/>
        <w:rPr>
          <w:rFonts w:ascii="Times New Roman" w:hAnsi="Times New Roman" w:eastAsia="Times New Roman" w:cs="Times New Roman"/>
          <w:color w:val="000000" w:themeColor="text1"/>
          <w:sz w:val="24"/>
          <w:szCs w:val="24"/>
        </w:rPr>
      </w:pPr>
    </w:p>
    <w:p w:rsidR="00B71766" w:rsidP="00B71766" w:rsidRDefault="00B71766" w14:paraId="24A05D7D" w14:textId="023DA6B8">
      <w:pPr>
        <w:keepLines/>
        <w:widowControl w:val="0"/>
        <w:spacing w:after="0" w:line="240" w:lineRule="auto"/>
        <w:jc w:val="both"/>
        <w:rPr>
          <w:rFonts w:ascii="Times New Roman" w:hAnsi="Times New Roman" w:eastAsia="Times New Roman" w:cs="Times New Roman"/>
          <w:color w:val="000000" w:themeColor="text1"/>
          <w:sz w:val="24"/>
          <w:szCs w:val="24"/>
        </w:rPr>
      </w:pPr>
      <w:r w:rsidRPr="009F62D4">
        <w:rPr>
          <w:rFonts w:ascii="Times New Roman" w:hAnsi="Times New Roman" w:eastAsia="Times New Roman" w:cs="Times New Roman"/>
          <w:color w:val="000000" w:themeColor="text1"/>
          <w:sz w:val="24"/>
          <w:szCs w:val="24"/>
        </w:rPr>
        <w:t>Kehtiv</w:t>
      </w:r>
      <w:r w:rsidR="00CB533F">
        <w:rPr>
          <w:rFonts w:ascii="Times New Roman" w:hAnsi="Times New Roman" w:eastAsia="Times New Roman" w:cs="Times New Roman"/>
          <w:color w:val="000000" w:themeColor="text1"/>
          <w:sz w:val="24"/>
          <w:szCs w:val="24"/>
        </w:rPr>
        <w:t>a</w:t>
      </w:r>
      <w:r w:rsidRPr="009F62D4">
        <w:rPr>
          <w:rFonts w:ascii="Times New Roman" w:hAnsi="Times New Roman" w:eastAsia="Times New Roman" w:cs="Times New Roman"/>
          <w:color w:val="000000" w:themeColor="text1"/>
          <w:sz w:val="24"/>
          <w:szCs w:val="24"/>
        </w:rPr>
        <w:t xml:space="preserve"> </w:t>
      </w:r>
      <w:r w:rsidR="00FC613F">
        <w:rPr>
          <w:rFonts w:ascii="Times New Roman" w:hAnsi="Times New Roman" w:eastAsia="Times New Roman" w:cs="Times New Roman"/>
          <w:color w:val="000000" w:themeColor="text1"/>
          <w:sz w:val="24"/>
          <w:szCs w:val="24"/>
        </w:rPr>
        <w:t>korra kohaselt tunnistatakse</w:t>
      </w:r>
      <w:r w:rsidRPr="009F62D4">
        <w:rPr>
          <w:rFonts w:ascii="Times New Roman" w:hAnsi="Times New Roman" w:eastAsia="Times New Roman" w:cs="Times New Roman"/>
          <w:color w:val="000000" w:themeColor="text1"/>
          <w:sz w:val="24"/>
          <w:szCs w:val="24"/>
        </w:rPr>
        <w:t xml:space="preserve"> eriluba kehtetuks, kui ilmnevad </w:t>
      </w:r>
      <w:proofErr w:type="spellStart"/>
      <w:r w:rsidR="00FC613F">
        <w:rPr>
          <w:rFonts w:ascii="Times New Roman" w:hAnsi="Times New Roman" w:eastAsia="Times New Roman" w:cs="Times New Roman"/>
          <w:color w:val="000000" w:themeColor="text1"/>
          <w:sz w:val="24"/>
          <w:szCs w:val="24"/>
        </w:rPr>
        <w:t>LSi</w:t>
      </w:r>
      <w:proofErr w:type="spellEnd"/>
      <w:r w:rsidRPr="009F62D4">
        <w:rPr>
          <w:rFonts w:ascii="Times New Roman" w:hAnsi="Times New Roman" w:eastAsia="Times New Roman" w:cs="Times New Roman"/>
          <w:color w:val="000000" w:themeColor="text1"/>
          <w:sz w:val="24"/>
          <w:szCs w:val="24"/>
        </w:rPr>
        <w:t xml:space="preserve"> § 34</w:t>
      </w:r>
      <w:r w:rsidRPr="009F62D4">
        <w:rPr>
          <w:rFonts w:ascii="Times New Roman" w:hAnsi="Times New Roman" w:eastAsia="Times New Roman" w:cs="Times New Roman"/>
          <w:color w:val="000000" w:themeColor="text1"/>
          <w:sz w:val="24"/>
          <w:szCs w:val="24"/>
          <w:vertAlign w:val="superscript"/>
        </w:rPr>
        <w:t>3</w:t>
      </w:r>
      <w:r w:rsidRPr="009F62D4">
        <w:rPr>
          <w:rFonts w:ascii="Times New Roman" w:hAnsi="Times New Roman" w:eastAsia="Times New Roman" w:cs="Times New Roman"/>
          <w:color w:val="000000" w:themeColor="text1"/>
          <w:sz w:val="24"/>
          <w:szCs w:val="24"/>
        </w:rPr>
        <w:t xml:space="preserve"> lõikes 2 </w:t>
      </w:r>
      <w:r w:rsidR="00FC613F">
        <w:rPr>
          <w:rFonts w:ascii="Times New Roman" w:hAnsi="Times New Roman" w:eastAsia="Times New Roman" w:cs="Times New Roman"/>
          <w:color w:val="000000" w:themeColor="text1"/>
          <w:sz w:val="24"/>
          <w:szCs w:val="24"/>
        </w:rPr>
        <w:t>sätestatud</w:t>
      </w:r>
      <w:r w:rsidRPr="009F62D4">
        <w:rPr>
          <w:rFonts w:ascii="Times New Roman" w:hAnsi="Times New Roman" w:eastAsia="Times New Roman" w:cs="Times New Roman"/>
          <w:color w:val="000000" w:themeColor="text1"/>
          <w:sz w:val="24"/>
          <w:szCs w:val="24"/>
        </w:rPr>
        <w:t xml:space="preserve"> asjaolud</w:t>
      </w:r>
      <w:r w:rsidR="00BA5B4C">
        <w:rPr>
          <w:rFonts w:ascii="Times New Roman" w:hAnsi="Times New Roman" w:eastAsia="Times New Roman" w:cs="Times New Roman"/>
          <w:color w:val="000000" w:themeColor="text1"/>
          <w:sz w:val="24"/>
          <w:szCs w:val="24"/>
        </w:rPr>
        <w:t>:</w:t>
      </w:r>
      <w:r w:rsidRPr="009F62D4">
        <w:rPr>
          <w:rFonts w:ascii="Times New Roman" w:hAnsi="Times New Roman" w:eastAsia="Times New Roman" w:cs="Times New Roman"/>
          <w:color w:val="000000" w:themeColor="text1"/>
          <w:sz w:val="24"/>
          <w:szCs w:val="24"/>
        </w:rPr>
        <w:t xml:space="preserve"> kui rikutakse eriveo reegleid või ilmneb, et eriloa taotlemisel esitati valeandmeid või võltsiti dokumente. </w:t>
      </w:r>
      <w:r w:rsidR="00FC613F">
        <w:rPr>
          <w:rFonts w:ascii="Times New Roman" w:hAnsi="Times New Roman" w:eastAsia="Times New Roman" w:cs="Times New Roman"/>
          <w:color w:val="000000" w:themeColor="text1"/>
          <w:sz w:val="24"/>
          <w:szCs w:val="24"/>
        </w:rPr>
        <w:t>Praegu on</w:t>
      </w:r>
      <w:r w:rsidRPr="009F62D4">
        <w:rPr>
          <w:rFonts w:ascii="Times New Roman" w:hAnsi="Times New Roman" w:eastAsia="Times New Roman" w:cs="Times New Roman"/>
          <w:color w:val="000000" w:themeColor="text1"/>
          <w:sz w:val="24"/>
          <w:szCs w:val="24"/>
        </w:rPr>
        <w:t xml:space="preserve"> </w:t>
      </w:r>
      <w:r w:rsidR="00FC613F">
        <w:rPr>
          <w:rFonts w:ascii="Times New Roman" w:hAnsi="Times New Roman" w:eastAsia="Times New Roman" w:cs="Times New Roman"/>
          <w:color w:val="000000" w:themeColor="text1"/>
          <w:sz w:val="24"/>
          <w:szCs w:val="24"/>
        </w:rPr>
        <w:t xml:space="preserve">vedajal </w:t>
      </w:r>
      <w:r w:rsidRPr="009F62D4">
        <w:rPr>
          <w:rFonts w:ascii="Times New Roman" w:hAnsi="Times New Roman" w:eastAsia="Times New Roman" w:cs="Times New Roman"/>
          <w:color w:val="000000" w:themeColor="text1"/>
          <w:sz w:val="24"/>
          <w:szCs w:val="24"/>
        </w:rPr>
        <w:t xml:space="preserve">kehtetuks tunnistatud eriloa </w:t>
      </w:r>
      <w:r w:rsidR="00BA5B4C">
        <w:rPr>
          <w:rFonts w:ascii="Times New Roman" w:hAnsi="Times New Roman" w:eastAsia="Times New Roman" w:cs="Times New Roman"/>
          <w:color w:val="000000" w:themeColor="text1"/>
          <w:sz w:val="24"/>
          <w:szCs w:val="24"/>
        </w:rPr>
        <w:t>asemele</w:t>
      </w:r>
      <w:r w:rsidRPr="009F62D4">
        <w:rPr>
          <w:rFonts w:ascii="Times New Roman" w:hAnsi="Times New Roman" w:eastAsia="Times New Roman" w:cs="Times New Roman"/>
          <w:color w:val="000000" w:themeColor="text1"/>
          <w:sz w:val="24"/>
          <w:szCs w:val="24"/>
        </w:rPr>
        <w:t xml:space="preserve"> võimalik taotleda</w:t>
      </w:r>
      <w:r>
        <w:rPr>
          <w:rFonts w:ascii="Times New Roman" w:hAnsi="Times New Roman" w:eastAsia="Times New Roman" w:cs="Times New Roman"/>
          <w:color w:val="000000" w:themeColor="text1"/>
          <w:sz w:val="24"/>
          <w:szCs w:val="24"/>
        </w:rPr>
        <w:t xml:space="preserve"> kohe</w:t>
      </w:r>
      <w:r w:rsidRPr="009F62D4">
        <w:rPr>
          <w:rFonts w:ascii="Times New Roman" w:hAnsi="Times New Roman" w:eastAsia="Times New Roman" w:cs="Times New Roman"/>
          <w:color w:val="000000" w:themeColor="text1"/>
          <w:sz w:val="24"/>
          <w:szCs w:val="24"/>
        </w:rPr>
        <w:t xml:space="preserve"> uut eriluba ja seejuures </w:t>
      </w:r>
      <w:r>
        <w:rPr>
          <w:rFonts w:ascii="Times New Roman" w:hAnsi="Times New Roman" w:eastAsia="Times New Roman" w:cs="Times New Roman"/>
          <w:color w:val="000000" w:themeColor="text1"/>
          <w:sz w:val="24"/>
          <w:szCs w:val="24"/>
        </w:rPr>
        <w:t>loa</w:t>
      </w:r>
      <w:r w:rsidRPr="009F62D4">
        <w:rPr>
          <w:rFonts w:ascii="Times New Roman" w:hAnsi="Times New Roman" w:eastAsia="Times New Roman" w:cs="Times New Roman"/>
          <w:color w:val="000000" w:themeColor="text1"/>
          <w:sz w:val="24"/>
          <w:szCs w:val="24"/>
        </w:rPr>
        <w:t xml:space="preserve"> andjal puuduvad õiguslikud alused </w:t>
      </w:r>
      <w:r w:rsidR="00BA5B4C">
        <w:rPr>
          <w:rFonts w:ascii="Times New Roman" w:hAnsi="Times New Roman" w:eastAsia="Times New Roman" w:cs="Times New Roman"/>
          <w:color w:val="000000" w:themeColor="text1"/>
          <w:sz w:val="24"/>
          <w:szCs w:val="24"/>
        </w:rPr>
        <w:t>l</w:t>
      </w:r>
      <w:r w:rsidRPr="009F62D4">
        <w:rPr>
          <w:rFonts w:ascii="Times New Roman" w:hAnsi="Times New Roman" w:eastAsia="Times New Roman" w:cs="Times New Roman"/>
          <w:color w:val="000000" w:themeColor="text1"/>
          <w:sz w:val="24"/>
          <w:szCs w:val="24"/>
        </w:rPr>
        <w:t xml:space="preserve">oa andmisest keeldumiseks, seda ka juhul, kui eriveo tingimusi rikutakse </w:t>
      </w:r>
      <w:r w:rsidR="00BA5B4C">
        <w:rPr>
          <w:rFonts w:ascii="Times New Roman" w:hAnsi="Times New Roman" w:eastAsia="Times New Roman" w:cs="Times New Roman"/>
          <w:color w:val="000000" w:themeColor="text1"/>
          <w:sz w:val="24"/>
          <w:szCs w:val="24"/>
        </w:rPr>
        <w:t>pidevalt</w:t>
      </w:r>
      <w:r w:rsidRPr="009F62D4">
        <w:rPr>
          <w:rFonts w:ascii="Times New Roman" w:hAnsi="Times New Roman" w:eastAsia="Times New Roman" w:cs="Times New Roman"/>
          <w:color w:val="000000" w:themeColor="text1"/>
          <w:sz w:val="24"/>
          <w:szCs w:val="24"/>
        </w:rPr>
        <w:t xml:space="preserve"> ja sellega </w:t>
      </w:r>
      <w:r w:rsidR="00694425">
        <w:rPr>
          <w:rFonts w:ascii="Times New Roman" w:hAnsi="Times New Roman" w:eastAsia="Times New Roman" w:cs="Times New Roman"/>
          <w:color w:val="000000" w:themeColor="text1"/>
          <w:sz w:val="24"/>
          <w:szCs w:val="24"/>
        </w:rPr>
        <w:t>kahjustatakse</w:t>
      </w:r>
      <w:r w:rsidRPr="009F62D4">
        <w:rPr>
          <w:rFonts w:ascii="Times New Roman" w:hAnsi="Times New Roman" w:eastAsia="Times New Roman" w:cs="Times New Roman"/>
          <w:color w:val="000000" w:themeColor="text1"/>
          <w:sz w:val="24"/>
          <w:szCs w:val="24"/>
        </w:rPr>
        <w:t xml:space="preserve"> tee seisundit või liiklusohutust. </w:t>
      </w:r>
      <w:r>
        <w:rPr>
          <w:rFonts w:ascii="Times New Roman" w:hAnsi="Times New Roman" w:eastAsia="Times New Roman" w:cs="Times New Roman"/>
          <w:color w:val="000000" w:themeColor="text1"/>
          <w:sz w:val="24"/>
          <w:szCs w:val="24"/>
        </w:rPr>
        <w:t xml:space="preserve">Kuna eelnõu kohaselt lubatakse eriloaga edaspidi teele raskemaid ja pikemaid autoronge, siis nii teetaristu püsivuse kui </w:t>
      </w:r>
      <w:r w:rsidR="00BA5B4C">
        <w:rPr>
          <w:rFonts w:ascii="Times New Roman" w:hAnsi="Times New Roman" w:eastAsia="Times New Roman" w:cs="Times New Roman"/>
          <w:color w:val="000000" w:themeColor="text1"/>
          <w:sz w:val="24"/>
          <w:szCs w:val="24"/>
        </w:rPr>
        <w:t xml:space="preserve">ka </w:t>
      </w:r>
      <w:r>
        <w:rPr>
          <w:rFonts w:ascii="Times New Roman" w:hAnsi="Times New Roman" w:eastAsia="Times New Roman" w:cs="Times New Roman"/>
          <w:color w:val="000000" w:themeColor="text1"/>
          <w:sz w:val="24"/>
          <w:szCs w:val="24"/>
        </w:rPr>
        <w:t>liiklusohutuse seisukohalt on oluline, et loa saanud isikud käituksid õiguskuulekalt ja täitaksid eriveo tingimusi. Siinjuures on loa andjale jäetud kaalutlusõigus hinnata, kui pikk on taotleja ooteperiood, enne kui talle uus luba p</w:t>
      </w:r>
      <w:r w:rsidR="00FC613F">
        <w:rPr>
          <w:rFonts w:ascii="Times New Roman" w:hAnsi="Times New Roman" w:eastAsia="Times New Roman" w:cs="Times New Roman"/>
          <w:color w:val="000000" w:themeColor="text1"/>
          <w:sz w:val="24"/>
          <w:szCs w:val="24"/>
        </w:rPr>
        <w:t>ärast</w:t>
      </w:r>
      <w:r>
        <w:rPr>
          <w:rFonts w:ascii="Times New Roman" w:hAnsi="Times New Roman" w:eastAsia="Times New Roman" w:cs="Times New Roman"/>
          <w:color w:val="000000" w:themeColor="text1"/>
          <w:sz w:val="24"/>
          <w:szCs w:val="24"/>
        </w:rPr>
        <w:t xml:space="preserve"> eelmise kehtetuks tunnistamist väljastatakse</w:t>
      </w:r>
      <w:r w:rsidR="00BA5B4C">
        <w:rPr>
          <w:rFonts w:ascii="Times New Roman" w:hAnsi="Times New Roman" w:eastAsia="Times New Roman" w:cs="Times New Roman"/>
          <w:color w:val="000000" w:themeColor="text1"/>
          <w:sz w:val="24"/>
          <w:szCs w:val="24"/>
        </w:rPr>
        <w:t>. M</w:t>
      </w:r>
      <w:r>
        <w:rPr>
          <w:rFonts w:ascii="Times New Roman" w:hAnsi="Times New Roman" w:eastAsia="Times New Roman" w:cs="Times New Roman"/>
          <w:color w:val="000000" w:themeColor="text1"/>
          <w:sz w:val="24"/>
          <w:szCs w:val="24"/>
        </w:rPr>
        <w:t xml:space="preserve">aksimaalseks perioodiks on määratud üks aasta. Kaalutlusruumi jätmine loa andjale on vajalik, sest </w:t>
      </w:r>
      <w:r w:rsidRPr="009F62D4">
        <w:rPr>
          <w:rFonts w:ascii="Times New Roman" w:hAnsi="Times New Roman" w:eastAsia="Times New Roman" w:cs="Times New Roman"/>
          <w:color w:val="000000" w:themeColor="text1"/>
          <w:sz w:val="24"/>
          <w:szCs w:val="24"/>
        </w:rPr>
        <w:t xml:space="preserve">rikkumise iseloom ning rikkumisest tulenev oht, samuti nende korduvus </w:t>
      </w:r>
      <w:proofErr w:type="spellStart"/>
      <w:r w:rsidRPr="009F62D4">
        <w:rPr>
          <w:rFonts w:ascii="Times New Roman" w:hAnsi="Times New Roman" w:eastAsia="Times New Roman" w:cs="Times New Roman"/>
          <w:color w:val="000000" w:themeColor="text1"/>
          <w:sz w:val="24"/>
          <w:szCs w:val="24"/>
        </w:rPr>
        <w:t>ettevõt</w:t>
      </w:r>
      <w:r w:rsidR="00FC613F">
        <w:rPr>
          <w:rFonts w:ascii="Times New Roman" w:hAnsi="Times New Roman" w:eastAsia="Times New Roman" w:cs="Times New Roman"/>
          <w:color w:val="000000" w:themeColor="text1"/>
          <w:sz w:val="24"/>
          <w:szCs w:val="24"/>
        </w:rPr>
        <w:t>t</w:t>
      </w:r>
      <w:r w:rsidRPr="009F62D4">
        <w:rPr>
          <w:rFonts w:ascii="Times New Roman" w:hAnsi="Times New Roman" w:eastAsia="Times New Roman" w:cs="Times New Roman"/>
          <w:color w:val="000000" w:themeColor="text1"/>
          <w:sz w:val="24"/>
          <w:szCs w:val="24"/>
        </w:rPr>
        <w:t>et</w:t>
      </w:r>
      <w:r w:rsidR="00FC613F">
        <w:rPr>
          <w:rFonts w:ascii="Times New Roman" w:hAnsi="Times New Roman" w:eastAsia="Times New Roman" w:cs="Times New Roman"/>
          <w:color w:val="000000" w:themeColor="text1"/>
          <w:sz w:val="24"/>
          <w:szCs w:val="24"/>
        </w:rPr>
        <w:t>i</w:t>
      </w:r>
      <w:proofErr w:type="spellEnd"/>
      <w:r w:rsidRPr="009F62D4">
        <w:rPr>
          <w:rFonts w:ascii="Times New Roman" w:hAnsi="Times New Roman" w:eastAsia="Times New Roman" w:cs="Times New Roman"/>
          <w:color w:val="000000" w:themeColor="text1"/>
          <w:sz w:val="24"/>
          <w:szCs w:val="24"/>
        </w:rPr>
        <w:t xml:space="preserve"> ning sõidukite </w:t>
      </w:r>
      <w:r w:rsidR="005B1AF4">
        <w:rPr>
          <w:rFonts w:ascii="Times New Roman" w:hAnsi="Times New Roman" w:eastAsia="Times New Roman" w:cs="Times New Roman"/>
          <w:color w:val="000000" w:themeColor="text1"/>
          <w:sz w:val="24"/>
          <w:szCs w:val="24"/>
        </w:rPr>
        <w:t>puhul</w:t>
      </w:r>
      <w:r w:rsidRPr="009F62D4">
        <w:rPr>
          <w:rFonts w:ascii="Times New Roman" w:hAnsi="Times New Roman" w:eastAsia="Times New Roman" w:cs="Times New Roman"/>
          <w:color w:val="000000" w:themeColor="text1"/>
          <w:sz w:val="24"/>
          <w:szCs w:val="24"/>
        </w:rPr>
        <w:t xml:space="preserve"> võivad oluliselt varieeruda</w:t>
      </w:r>
      <w:r>
        <w:rPr>
          <w:rFonts w:ascii="Times New Roman" w:hAnsi="Times New Roman" w:eastAsia="Times New Roman" w:cs="Times New Roman"/>
          <w:color w:val="000000" w:themeColor="text1"/>
          <w:sz w:val="24"/>
          <w:szCs w:val="24"/>
        </w:rPr>
        <w:t>.</w:t>
      </w:r>
    </w:p>
    <w:p w:rsidRPr="00380EB3" w:rsidR="00B71766" w:rsidP="00B71766" w:rsidRDefault="00B71766" w14:paraId="372F5974" w14:textId="77777777">
      <w:pPr>
        <w:keepLines/>
        <w:widowControl w:val="0"/>
        <w:spacing w:after="0" w:line="240" w:lineRule="auto"/>
        <w:jc w:val="both"/>
        <w:rPr>
          <w:rFonts w:ascii="Times New Roman" w:hAnsi="Times New Roman" w:cs="Times New Roman"/>
          <w:sz w:val="24"/>
          <w:szCs w:val="24"/>
        </w:rPr>
      </w:pPr>
    </w:p>
    <w:p w:rsidRPr="00990B2D" w:rsidR="00B71766" w:rsidP="00B71766" w:rsidRDefault="00B71766" w14:paraId="2E879733" w14:textId="6E769872">
      <w:pPr>
        <w:widowControl w:val="0"/>
        <w:spacing w:after="0" w:line="240" w:lineRule="auto"/>
        <w:jc w:val="both"/>
        <w:rPr>
          <w:rFonts w:ascii="Times New Roman" w:hAnsi="Times New Roman" w:eastAsia="Times New Roman" w:cs="Times New Roman"/>
          <w:color w:val="000000" w:themeColor="text1"/>
          <w:sz w:val="24"/>
          <w:szCs w:val="24"/>
        </w:rPr>
      </w:pPr>
      <w:proofErr w:type="spellStart"/>
      <w:r>
        <w:rPr>
          <w:rFonts w:ascii="Times New Roman" w:hAnsi="Times New Roman" w:eastAsia="Times New Roman" w:cs="Times New Roman"/>
          <w:b/>
          <w:bCs/>
          <w:color w:val="000000" w:themeColor="text1"/>
          <w:sz w:val="24"/>
          <w:szCs w:val="24"/>
        </w:rPr>
        <w:t>LS</w:t>
      </w:r>
      <w:r w:rsidR="00FC613F">
        <w:rPr>
          <w:rFonts w:ascii="Times New Roman" w:hAnsi="Times New Roman" w:eastAsia="Times New Roman" w:cs="Times New Roman"/>
          <w:b/>
          <w:bCs/>
          <w:color w:val="000000" w:themeColor="text1"/>
          <w:sz w:val="24"/>
          <w:szCs w:val="24"/>
        </w:rPr>
        <w:t>i</w:t>
      </w:r>
      <w:proofErr w:type="spellEnd"/>
      <w:r>
        <w:rPr>
          <w:rFonts w:ascii="Times New Roman" w:hAnsi="Times New Roman" w:eastAsia="Times New Roman" w:cs="Times New Roman"/>
          <w:b/>
          <w:bCs/>
          <w:color w:val="000000" w:themeColor="text1"/>
          <w:sz w:val="24"/>
          <w:szCs w:val="24"/>
        </w:rPr>
        <w:t xml:space="preserve"> </w:t>
      </w:r>
      <w:r>
        <w:rPr>
          <w:rFonts w:ascii="Times New Roman" w:hAnsi="Times New Roman" w:cs="Times New Roman"/>
          <w:b/>
          <w:bCs/>
          <w:color w:val="000000" w:themeColor="text1"/>
          <w:sz w:val="24"/>
          <w:szCs w:val="24"/>
        </w:rPr>
        <w:t>§ 34</w:t>
      </w:r>
      <w:r>
        <w:rPr>
          <w:rFonts w:ascii="Times New Roman" w:hAnsi="Times New Roman" w:cs="Times New Roman"/>
          <w:b/>
          <w:bCs/>
          <w:color w:val="000000" w:themeColor="text1"/>
          <w:sz w:val="24"/>
          <w:szCs w:val="24"/>
          <w:vertAlign w:val="superscript"/>
        </w:rPr>
        <w:t>3</w:t>
      </w:r>
      <w:r>
        <w:rPr>
          <w:rFonts w:ascii="Times New Roman" w:hAnsi="Times New Roman" w:cs="Times New Roman"/>
          <w:b/>
          <w:bCs/>
          <w:color w:val="000000" w:themeColor="text1"/>
          <w:sz w:val="24"/>
          <w:szCs w:val="24"/>
        </w:rPr>
        <w:t xml:space="preserve"> </w:t>
      </w:r>
      <w:r w:rsidRPr="00BD4F96">
        <w:rPr>
          <w:rFonts w:ascii="Times New Roman" w:hAnsi="Times New Roman" w:eastAsia="Times New Roman" w:cs="Times New Roman"/>
          <w:b/>
          <w:bCs/>
          <w:color w:val="000000" w:themeColor="text1"/>
          <w:sz w:val="24"/>
          <w:szCs w:val="24"/>
        </w:rPr>
        <w:t>lõike 2</w:t>
      </w:r>
      <w:r>
        <w:rPr>
          <w:rFonts w:ascii="Times New Roman" w:hAnsi="Times New Roman" w:eastAsia="Times New Roman" w:cs="Times New Roman"/>
          <w:color w:val="000000" w:themeColor="text1"/>
          <w:sz w:val="24"/>
          <w:szCs w:val="24"/>
        </w:rPr>
        <w:t xml:space="preserve"> </w:t>
      </w:r>
      <w:r w:rsidRPr="00990B2D">
        <w:rPr>
          <w:rFonts w:ascii="Times New Roman" w:hAnsi="Times New Roman" w:eastAsia="Times New Roman" w:cs="Times New Roman"/>
          <w:color w:val="000000" w:themeColor="text1"/>
          <w:sz w:val="24"/>
          <w:szCs w:val="24"/>
        </w:rPr>
        <w:t xml:space="preserve">sõnastust </w:t>
      </w:r>
      <w:r>
        <w:rPr>
          <w:rFonts w:ascii="Times New Roman" w:hAnsi="Times New Roman" w:eastAsia="Times New Roman" w:cs="Times New Roman"/>
          <w:color w:val="000000" w:themeColor="text1"/>
          <w:sz w:val="24"/>
          <w:szCs w:val="24"/>
        </w:rPr>
        <w:t xml:space="preserve">muudetakse </w:t>
      </w:r>
      <w:r w:rsidRPr="00990B2D">
        <w:rPr>
          <w:rFonts w:ascii="Times New Roman" w:hAnsi="Times New Roman" w:eastAsia="Times New Roman" w:cs="Times New Roman"/>
          <w:color w:val="000000" w:themeColor="text1"/>
          <w:sz w:val="24"/>
          <w:szCs w:val="24"/>
        </w:rPr>
        <w:t>ja täpsustatakse, et eriluba tunnistatakse kehtetuks ka siis, kui ilmneb, et eriloa eest ei ole tasutud. Eri</w:t>
      </w:r>
      <w:r>
        <w:rPr>
          <w:rFonts w:ascii="Times New Roman" w:hAnsi="Times New Roman" w:eastAsia="Times New Roman" w:cs="Times New Roman"/>
          <w:color w:val="000000" w:themeColor="text1"/>
          <w:sz w:val="24"/>
          <w:szCs w:val="24"/>
        </w:rPr>
        <w:t>loa</w:t>
      </w:r>
      <w:r w:rsidRPr="00990B2D">
        <w:rPr>
          <w:rFonts w:ascii="Times New Roman" w:hAnsi="Times New Roman" w:eastAsia="Times New Roman" w:cs="Times New Roman"/>
          <w:color w:val="000000" w:themeColor="text1"/>
          <w:sz w:val="24"/>
          <w:szCs w:val="24"/>
        </w:rPr>
        <w:t xml:space="preserve"> eest maksmise kord ning tasumäärad on reguleeritud määrusega nr 114. </w:t>
      </w:r>
      <w:r>
        <w:rPr>
          <w:rFonts w:ascii="Times New Roman" w:hAnsi="Times New Roman" w:eastAsia="Times New Roman" w:cs="Times New Roman"/>
          <w:color w:val="000000" w:themeColor="text1"/>
          <w:sz w:val="24"/>
          <w:szCs w:val="24"/>
        </w:rPr>
        <w:t>Kuigi § 34</w:t>
      </w:r>
      <w:r>
        <w:rPr>
          <w:rFonts w:ascii="Times New Roman" w:hAnsi="Times New Roman" w:eastAsia="Times New Roman" w:cs="Times New Roman"/>
          <w:color w:val="000000" w:themeColor="text1"/>
          <w:sz w:val="24"/>
          <w:szCs w:val="24"/>
          <w:vertAlign w:val="superscript"/>
        </w:rPr>
        <w:t>3</w:t>
      </w:r>
      <w:r>
        <w:rPr>
          <w:rFonts w:ascii="Times New Roman" w:hAnsi="Times New Roman" w:eastAsia="Times New Roman" w:cs="Times New Roman"/>
          <w:color w:val="000000" w:themeColor="text1"/>
          <w:sz w:val="24"/>
          <w:szCs w:val="24"/>
        </w:rPr>
        <w:t xml:space="preserve"> lõike 1 punktis 5 on sätestatud, et eriloa andja keeldub loa andmisest, kui taotletud eriloa eest ei ole ettenähtud korras tasutud, siis </w:t>
      </w:r>
      <w:r w:rsidR="005B1AF4">
        <w:rPr>
          <w:rFonts w:ascii="Times New Roman" w:hAnsi="Times New Roman" w:eastAsia="Times New Roman" w:cs="Times New Roman"/>
          <w:color w:val="000000" w:themeColor="text1"/>
          <w:sz w:val="24"/>
          <w:szCs w:val="24"/>
        </w:rPr>
        <w:t xml:space="preserve">tegelikkuses </w:t>
      </w:r>
      <w:r>
        <w:rPr>
          <w:rFonts w:ascii="Times New Roman" w:hAnsi="Times New Roman" w:eastAsia="Times New Roman" w:cs="Times New Roman"/>
          <w:color w:val="000000" w:themeColor="text1"/>
          <w:sz w:val="24"/>
          <w:szCs w:val="24"/>
        </w:rPr>
        <w:t>võib see tähendada olukorda, kus eriloa eest tuleb tasuda pärast loa väljastamist loa andja kehtestatud korra</w:t>
      </w:r>
      <w:r w:rsidR="005B1AF4">
        <w:rPr>
          <w:rFonts w:ascii="Times New Roman" w:hAnsi="Times New Roman" w:eastAsia="Times New Roman" w:cs="Times New Roman"/>
          <w:color w:val="000000" w:themeColor="text1"/>
          <w:sz w:val="24"/>
          <w:szCs w:val="24"/>
        </w:rPr>
        <w:t>s</w:t>
      </w:r>
      <w:r>
        <w:rPr>
          <w:rFonts w:ascii="Times New Roman" w:hAnsi="Times New Roman" w:eastAsia="Times New Roman" w:cs="Times New Roman"/>
          <w:color w:val="000000" w:themeColor="text1"/>
          <w:sz w:val="24"/>
          <w:szCs w:val="24"/>
        </w:rPr>
        <w:t xml:space="preserve"> ehk loa andmisest keeldumise alust ei ole, kuid tähtajaks loa eest ei tasuta. Seni puudus otsene alus sellisel juhul luba kehtetuks tunnistada. </w:t>
      </w:r>
      <w:r w:rsidRPr="00990B2D">
        <w:rPr>
          <w:rFonts w:ascii="Times New Roman" w:hAnsi="Times New Roman" w:eastAsia="Times New Roman" w:cs="Times New Roman"/>
          <w:color w:val="000000" w:themeColor="text1"/>
          <w:sz w:val="24"/>
          <w:szCs w:val="24"/>
        </w:rPr>
        <w:t>Muudatus korrastab eriloa andmise tingimusi ja distsiplineerib eriloa omajaid.</w:t>
      </w:r>
    </w:p>
    <w:p w:rsidRPr="00380EB3" w:rsidR="00B71766" w:rsidP="00B71766" w:rsidRDefault="00B71766" w14:paraId="22C05420" w14:textId="77777777">
      <w:pPr>
        <w:widowControl w:val="0"/>
        <w:spacing w:after="0" w:line="240" w:lineRule="auto"/>
        <w:jc w:val="both"/>
        <w:rPr>
          <w:rFonts w:ascii="Times New Roman" w:hAnsi="Times New Roman" w:cs="Times New Roman"/>
          <w:sz w:val="24"/>
          <w:szCs w:val="24"/>
        </w:rPr>
      </w:pPr>
    </w:p>
    <w:p w:rsidRPr="00380EB3" w:rsidR="00B71766" w:rsidP="00B71766" w:rsidRDefault="00B71766" w14:paraId="476805DF" w14:textId="77777777">
      <w:pPr>
        <w:pStyle w:val="Normaallaadveeb"/>
        <w:widowControl w:val="0"/>
        <w:spacing w:before="0" w:after="0"/>
        <w:jc w:val="both"/>
        <w:rPr>
          <w:rFonts w:ascii="Times New Roman" w:hAnsi="Times New Roman" w:cs="Times New Roman"/>
          <w:lang w:val="et-EE"/>
        </w:rPr>
      </w:pPr>
      <w:r w:rsidRPr="00380EB3">
        <w:rPr>
          <w:rFonts w:ascii="Times New Roman" w:hAnsi="Times New Roman" w:cs="Times New Roman"/>
          <w:b/>
          <w:bCs/>
          <w:lang w:val="et-EE"/>
        </w:rPr>
        <w:t xml:space="preserve">Eelnõu </w:t>
      </w:r>
      <w:r w:rsidRPr="00380EB3">
        <w:rPr>
          <w:rFonts w:ascii="Times New Roman" w:hAnsi="Times New Roman" w:eastAsia="Times New Roman" w:cs="Times New Roman"/>
          <w:b/>
          <w:bCs/>
          <w:color w:val="000000" w:themeColor="text1"/>
        </w:rPr>
        <w:t xml:space="preserve">§-s </w:t>
      </w:r>
      <w:r>
        <w:rPr>
          <w:rFonts w:ascii="Times New Roman" w:hAnsi="Times New Roman" w:cs="Times New Roman"/>
          <w:b/>
          <w:bCs/>
          <w:lang w:val="et-EE"/>
        </w:rPr>
        <w:t>2</w:t>
      </w:r>
      <w:r w:rsidRPr="00380EB3">
        <w:rPr>
          <w:rFonts w:ascii="Times New Roman" w:hAnsi="Times New Roman" w:cs="Times New Roman"/>
          <w:b/>
          <w:bCs/>
          <w:lang w:val="et-EE"/>
        </w:rPr>
        <w:t xml:space="preserve"> sätestatakse seaduse jõustumine</w:t>
      </w:r>
      <w:r w:rsidRPr="00380EB3">
        <w:rPr>
          <w:rFonts w:ascii="Times New Roman" w:hAnsi="Times New Roman" w:cs="Times New Roman"/>
          <w:lang w:val="et-EE"/>
        </w:rPr>
        <w:t>.</w:t>
      </w:r>
    </w:p>
    <w:p w:rsidRPr="00380EB3" w:rsidR="00B71766" w:rsidP="00B71766" w:rsidRDefault="00B71766" w14:paraId="7CB62954" w14:textId="77777777">
      <w:pPr>
        <w:pStyle w:val="Normaallaadveeb"/>
        <w:widowControl w:val="0"/>
        <w:spacing w:before="0" w:after="0"/>
        <w:jc w:val="both"/>
        <w:rPr>
          <w:rFonts w:ascii="Times New Roman" w:hAnsi="Times New Roman" w:cs="Times New Roman"/>
          <w:lang w:val="et-EE"/>
        </w:rPr>
      </w:pPr>
    </w:p>
    <w:p w:rsidRPr="00380EB3" w:rsidR="00B71766" w:rsidP="00B71766" w:rsidRDefault="00B71766" w14:paraId="735C7C3D" w14:textId="68934978">
      <w:pPr>
        <w:spacing w:after="0" w:line="240" w:lineRule="auto"/>
        <w:jc w:val="both"/>
        <w:rPr>
          <w:rFonts w:ascii="Times New Roman" w:hAnsi="Times New Roman" w:cs="Times New Roman"/>
          <w:sz w:val="24"/>
          <w:szCs w:val="24"/>
        </w:rPr>
      </w:pPr>
      <w:r w:rsidRPr="00380EB3">
        <w:rPr>
          <w:rFonts w:ascii="Times New Roman" w:hAnsi="Times New Roman" w:eastAsia="Times New Roman" w:cs="Times New Roman"/>
          <w:sz w:val="24"/>
          <w:szCs w:val="24"/>
        </w:rPr>
        <w:t>Seadus jõustub 202</w:t>
      </w:r>
      <w:r>
        <w:rPr>
          <w:rFonts w:ascii="Times New Roman" w:hAnsi="Times New Roman" w:eastAsia="Times New Roman" w:cs="Times New Roman"/>
          <w:sz w:val="24"/>
          <w:szCs w:val="24"/>
        </w:rPr>
        <w:t>6</w:t>
      </w:r>
      <w:r w:rsidRPr="00380EB3">
        <w:rPr>
          <w:rFonts w:ascii="Times New Roman" w:hAnsi="Times New Roman" w:eastAsia="Times New Roman" w:cs="Times New Roman"/>
          <w:sz w:val="24"/>
          <w:szCs w:val="24"/>
        </w:rPr>
        <w:t xml:space="preserve">. aasta 1. jaanuaril, et </w:t>
      </w:r>
      <w:r>
        <w:rPr>
          <w:rFonts w:ascii="Times New Roman" w:hAnsi="Times New Roman" w:eastAsia="Times New Roman" w:cs="Times New Roman"/>
          <w:sz w:val="24"/>
          <w:szCs w:val="24"/>
        </w:rPr>
        <w:t>oleks võimalik ette valmistada ja jõustada määruse nr 1</w:t>
      </w:r>
      <w:r w:rsidR="005C1414">
        <w:rPr>
          <w:rFonts w:ascii="Times New Roman" w:hAnsi="Times New Roman" w:eastAsia="Times New Roman" w:cs="Times New Roman"/>
          <w:sz w:val="24"/>
          <w:szCs w:val="24"/>
        </w:rPr>
        <w:t>1</w:t>
      </w:r>
      <w:r>
        <w:rPr>
          <w:rFonts w:ascii="Times New Roman" w:hAnsi="Times New Roman" w:eastAsia="Times New Roman" w:cs="Times New Roman"/>
          <w:sz w:val="24"/>
          <w:szCs w:val="24"/>
        </w:rPr>
        <w:t xml:space="preserve">4 muudatused ning erilubade andjatel (eelkõige </w:t>
      </w:r>
      <w:proofErr w:type="spellStart"/>
      <w:r>
        <w:rPr>
          <w:rFonts w:ascii="Times New Roman" w:hAnsi="Times New Roman" w:eastAsia="Times New Roman" w:cs="Times New Roman"/>
          <w:sz w:val="24"/>
          <w:szCs w:val="24"/>
        </w:rPr>
        <w:t>TRAMil</w:t>
      </w:r>
      <w:proofErr w:type="spellEnd"/>
      <w:r>
        <w:rPr>
          <w:rFonts w:ascii="Times New Roman" w:hAnsi="Times New Roman" w:eastAsia="Times New Roman" w:cs="Times New Roman"/>
          <w:sz w:val="24"/>
          <w:szCs w:val="24"/>
        </w:rPr>
        <w:t>)</w:t>
      </w:r>
      <w:r w:rsidRPr="00380EB3">
        <w:rPr>
          <w:rFonts w:ascii="Times New Roman" w:hAnsi="Times New Roman" w:eastAsia="Times New Roman" w:cs="Times New Roman"/>
          <w:sz w:val="24"/>
          <w:szCs w:val="24"/>
        </w:rPr>
        <w:t xml:space="preserve"> jääks aega ette valmistada </w:t>
      </w:r>
      <w:r>
        <w:rPr>
          <w:rFonts w:ascii="Times New Roman" w:hAnsi="Times New Roman" w:eastAsia="Times New Roman" w:cs="Times New Roman"/>
          <w:sz w:val="24"/>
          <w:szCs w:val="24"/>
        </w:rPr>
        <w:t>muudatuste</w:t>
      </w:r>
      <w:r w:rsidRPr="00380EB3">
        <w:rPr>
          <w:rFonts w:ascii="Times New Roman" w:hAnsi="Times New Roman" w:eastAsia="Times New Roman" w:cs="Times New Roman"/>
          <w:sz w:val="24"/>
          <w:szCs w:val="24"/>
        </w:rPr>
        <w:t xml:space="preserve"> rakendamiseks </w:t>
      </w:r>
      <w:r w:rsidR="00694425">
        <w:rPr>
          <w:rFonts w:ascii="Times New Roman" w:hAnsi="Times New Roman" w:eastAsia="Times New Roman" w:cs="Times New Roman"/>
          <w:sz w:val="24"/>
          <w:szCs w:val="24"/>
        </w:rPr>
        <w:t>vajalikke haldus</w:t>
      </w:r>
      <w:r>
        <w:rPr>
          <w:rFonts w:ascii="Times New Roman" w:hAnsi="Times New Roman" w:eastAsia="Times New Roman" w:cs="Times New Roman"/>
          <w:sz w:val="24"/>
          <w:szCs w:val="24"/>
        </w:rPr>
        <w:t>toiminguid</w:t>
      </w:r>
      <w:r w:rsidRPr="00380EB3">
        <w:rPr>
          <w:rFonts w:ascii="Times New Roman" w:hAnsi="Times New Roman" w:eastAsia="Times New Roman" w:cs="Times New Roman"/>
          <w:sz w:val="24"/>
          <w:szCs w:val="24"/>
        </w:rPr>
        <w:t>.</w:t>
      </w:r>
    </w:p>
    <w:p w:rsidRPr="00380EB3" w:rsidR="00B71766" w:rsidP="00B71766" w:rsidRDefault="00B71766" w14:paraId="3E1732C3" w14:textId="77777777">
      <w:pPr>
        <w:spacing w:after="0" w:line="240" w:lineRule="auto"/>
        <w:jc w:val="both"/>
        <w:rPr>
          <w:rFonts w:ascii="Times New Roman" w:hAnsi="Times New Roman" w:cs="Times New Roman"/>
          <w:sz w:val="24"/>
          <w:szCs w:val="24"/>
        </w:rPr>
      </w:pPr>
    </w:p>
    <w:p w:rsidRPr="00380EB3" w:rsidR="00B71766" w:rsidP="00B71766" w:rsidRDefault="00B71766" w14:paraId="1B032D65" w14:textId="77777777">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4. Eelnõu terminoloogia</w:t>
      </w:r>
    </w:p>
    <w:p w:rsidRPr="00380EB3" w:rsidR="00B71766" w:rsidP="00B71766" w:rsidRDefault="00B71766" w14:paraId="63F14B43" w14:textId="77777777">
      <w:pPr>
        <w:spacing w:after="0" w:line="240" w:lineRule="auto"/>
        <w:jc w:val="both"/>
        <w:rPr>
          <w:rFonts w:ascii="Times New Roman" w:hAnsi="Times New Roman" w:eastAsia="Times New Roman" w:cs="Times New Roman"/>
          <w:b/>
          <w:bCs/>
          <w:sz w:val="24"/>
          <w:szCs w:val="24"/>
        </w:rPr>
      </w:pPr>
    </w:p>
    <w:p w:rsidRPr="00380EB3" w:rsidR="00B71766" w:rsidP="00B71766" w:rsidRDefault="00B71766" w14:paraId="3AE145CC" w14:textId="77777777">
      <w:pPr>
        <w:spacing w:after="0" w:line="240" w:lineRule="auto"/>
        <w:jc w:val="both"/>
        <w:rPr>
          <w:rFonts w:ascii="Times New Roman" w:hAnsi="Times New Roman" w:eastAsia="Times New Roman" w:cs="Times New Roman"/>
          <w:color w:val="000000" w:themeColor="text1"/>
          <w:sz w:val="24"/>
          <w:szCs w:val="24"/>
        </w:rPr>
      </w:pPr>
      <w:r w:rsidRPr="00380EB3">
        <w:rPr>
          <w:rFonts w:ascii="Times New Roman" w:hAnsi="Times New Roman" w:eastAsia="Times New Roman" w:cs="Times New Roman"/>
          <w:color w:val="000000" w:themeColor="text1"/>
          <w:sz w:val="24"/>
          <w:szCs w:val="24"/>
        </w:rPr>
        <w:t>Eelnõu</w:t>
      </w:r>
      <w:r>
        <w:rPr>
          <w:rFonts w:ascii="Times New Roman" w:hAnsi="Times New Roman" w:eastAsia="Times New Roman" w:cs="Times New Roman"/>
          <w:color w:val="000000" w:themeColor="text1"/>
          <w:sz w:val="24"/>
          <w:szCs w:val="24"/>
        </w:rPr>
        <w:t xml:space="preserve">s võetakse kasutusele mõiste </w:t>
      </w:r>
      <w:r w:rsidRPr="00CB533F">
        <w:rPr>
          <w:rFonts w:ascii="Times New Roman" w:hAnsi="Times New Roman" w:eastAsia="Times New Roman" w:cs="Times New Roman"/>
          <w:i/>
          <w:iCs/>
          <w:color w:val="000000" w:themeColor="text1"/>
          <w:sz w:val="24"/>
          <w:szCs w:val="24"/>
        </w:rPr>
        <w:t>Euroopa moodulkontseptsiooni autorong</w:t>
      </w:r>
      <w:r w:rsidRPr="00380EB3">
        <w:rPr>
          <w:rFonts w:ascii="Times New Roman" w:hAnsi="Times New Roman" w:eastAsia="Times New Roman" w:cs="Times New Roman"/>
          <w:color w:val="000000" w:themeColor="text1"/>
          <w:sz w:val="24"/>
          <w:szCs w:val="24"/>
        </w:rPr>
        <w:t>, mida õigusaktides varem kasutatud ei ole.</w:t>
      </w:r>
    </w:p>
    <w:p w:rsidRPr="00380EB3" w:rsidR="00B71766" w:rsidP="00B71766" w:rsidRDefault="00B71766" w14:paraId="6F3F71A2" w14:textId="77777777">
      <w:pPr>
        <w:spacing w:after="0" w:line="240" w:lineRule="auto"/>
        <w:jc w:val="both"/>
        <w:rPr>
          <w:rFonts w:ascii="Times New Roman" w:hAnsi="Times New Roman" w:cs="Times New Roman"/>
          <w:sz w:val="24"/>
          <w:szCs w:val="24"/>
        </w:rPr>
      </w:pPr>
    </w:p>
    <w:p w:rsidRPr="00380EB3" w:rsidR="00B71766" w:rsidP="00B71766" w:rsidRDefault="00B71766" w14:paraId="6FF73B7A" w14:textId="77777777">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5. Eelnõu vastavus Euroopa Liidu õigusele</w:t>
      </w:r>
    </w:p>
    <w:p w:rsidR="00B71766" w:rsidP="00B71766" w:rsidRDefault="00B71766" w14:paraId="63B95733" w14:textId="77777777">
      <w:pPr>
        <w:spacing w:after="0" w:line="240" w:lineRule="auto"/>
        <w:jc w:val="both"/>
        <w:rPr>
          <w:rFonts w:ascii="Times New Roman" w:hAnsi="Times New Roman" w:cs="Times New Roman"/>
          <w:sz w:val="24"/>
          <w:szCs w:val="24"/>
        </w:rPr>
      </w:pPr>
    </w:p>
    <w:p w:rsidR="005C1414" w:rsidP="005C1414" w:rsidRDefault="005C1414" w14:paraId="768696E8" w14:textId="65B431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on kooskõlas </w:t>
      </w:r>
      <w:r w:rsidR="005B1AF4">
        <w:rPr>
          <w:rFonts w:ascii="Times New Roman" w:hAnsi="Times New Roman" w:cs="Times New Roman"/>
          <w:sz w:val="24"/>
          <w:szCs w:val="24"/>
        </w:rPr>
        <w:t>n</w:t>
      </w:r>
      <w:r>
        <w:rPr>
          <w:rFonts w:ascii="Times New Roman" w:hAnsi="Times New Roman" w:cs="Times New Roman"/>
          <w:sz w:val="24"/>
          <w:szCs w:val="24"/>
        </w:rPr>
        <w:t xml:space="preserve">õukogu direktiivi 96/53/EÜ, millega kehtestatakse teatavatele ühenduses liikuvatele maanteesõidukitele siseriiklikus ja rahvusvahelises liikluses lubatud maksimaalmõõtmed ning rahvusvahelises liikluses lubatud täismass, artikli 4 lõikega 4, mille kohaselt </w:t>
      </w:r>
      <w:r w:rsidRPr="007E7FFE">
        <w:rPr>
          <w:rFonts w:hint="eastAsia" w:ascii="Times New Roman" w:hAnsi="Times New Roman" w:cs="Times New Roman"/>
          <w:sz w:val="24"/>
          <w:szCs w:val="24"/>
        </w:rPr>
        <w:t xml:space="preserve">liikmesriik, kes lubab oma territooriumil teha vedusid sõidukitel ja liidendsõidukitel, mille mõõtmed erinevad </w:t>
      </w:r>
      <w:r>
        <w:rPr>
          <w:rFonts w:ascii="Times New Roman" w:hAnsi="Times New Roman" w:cs="Times New Roman"/>
          <w:sz w:val="24"/>
          <w:szCs w:val="24"/>
        </w:rPr>
        <w:t xml:space="preserve">direktiivi 95/53/EÜ </w:t>
      </w:r>
      <w:r w:rsidRPr="007E7FFE">
        <w:rPr>
          <w:rFonts w:hint="eastAsia" w:ascii="Times New Roman" w:hAnsi="Times New Roman" w:cs="Times New Roman"/>
          <w:sz w:val="24"/>
          <w:szCs w:val="24"/>
        </w:rPr>
        <w:t>I lisas kehtestatud mõõtmetest, lubab kasutada ka I lisas kehtestatud mõõtmetele vastavaid mootorsõidukeid, haagiseid ja poolhaagiseid sellistes kombinatsioonides, et saavutat</w:t>
      </w:r>
      <w:r w:rsidR="00560673">
        <w:rPr>
          <w:rFonts w:ascii="Times New Roman" w:hAnsi="Times New Roman" w:cs="Times New Roman"/>
          <w:sz w:val="24"/>
          <w:szCs w:val="24"/>
        </w:rPr>
        <w:t>akse</w:t>
      </w:r>
      <w:r w:rsidRPr="007E7FFE">
        <w:rPr>
          <w:rFonts w:hint="eastAsia" w:ascii="Times New Roman" w:hAnsi="Times New Roman" w:cs="Times New Roman"/>
          <w:sz w:val="24"/>
          <w:szCs w:val="24"/>
        </w:rPr>
        <w:t xml:space="preserve"> vastavus vähemalt selles riigis lubatud maksimaalpikkusele, nii et vedaja</w:t>
      </w:r>
      <w:r w:rsidR="00560673">
        <w:rPr>
          <w:rFonts w:ascii="Times New Roman" w:hAnsi="Times New Roman" w:cs="Times New Roman"/>
          <w:sz w:val="24"/>
          <w:szCs w:val="24"/>
        </w:rPr>
        <w:t>i</w:t>
      </w:r>
      <w:r w:rsidRPr="007E7FFE">
        <w:rPr>
          <w:rFonts w:hint="eastAsia" w:ascii="Times New Roman" w:hAnsi="Times New Roman" w:cs="Times New Roman"/>
          <w:sz w:val="24"/>
          <w:szCs w:val="24"/>
        </w:rPr>
        <w:t>l on võrdsed konkurentsitingimused (moodulkontseptsioon).</w:t>
      </w:r>
    </w:p>
    <w:p w:rsidRPr="00380EB3" w:rsidR="005C1414" w:rsidP="00B71766" w:rsidRDefault="005C1414" w14:paraId="15CBC8DE" w14:textId="77777777">
      <w:pPr>
        <w:spacing w:after="0" w:line="240" w:lineRule="auto"/>
        <w:jc w:val="both"/>
        <w:rPr>
          <w:rFonts w:ascii="Times New Roman" w:hAnsi="Times New Roman" w:cs="Times New Roman"/>
          <w:sz w:val="24"/>
          <w:szCs w:val="24"/>
        </w:rPr>
      </w:pPr>
    </w:p>
    <w:p w:rsidRPr="00380EB3" w:rsidR="00B71766" w:rsidP="00B71766" w:rsidRDefault="00B71766" w14:paraId="5853390F" w14:textId="77777777">
      <w:pPr>
        <w:spacing w:after="0" w:line="240" w:lineRule="auto"/>
        <w:jc w:val="both"/>
        <w:rPr>
          <w:rFonts w:ascii="Times New Roman" w:hAnsi="Times New Roman" w:cs="Times New Roman"/>
          <w:b/>
          <w:sz w:val="24"/>
          <w:szCs w:val="24"/>
        </w:rPr>
      </w:pPr>
      <w:bookmarkStart w:name="_Hlk209024823" w:id="5"/>
      <w:r w:rsidRPr="00380EB3">
        <w:rPr>
          <w:rFonts w:ascii="Times New Roman" w:hAnsi="Times New Roman" w:cs="Times New Roman"/>
          <w:b/>
          <w:sz w:val="24"/>
          <w:szCs w:val="24"/>
        </w:rPr>
        <w:t>6. Seaduse mõju</w:t>
      </w:r>
    </w:p>
    <w:p w:rsidRPr="00380EB3" w:rsidR="00B71766" w:rsidP="00B71766" w:rsidRDefault="00B71766" w14:paraId="0BC0E61E" w14:textId="77777777">
      <w:pPr>
        <w:spacing w:after="0" w:line="240" w:lineRule="auto"/>
        <w:jc w:val="both"/>
        <w:rPr>
          <w:rFonts w:ascii="Times New Roman" w:hAnsi="Times New Roman" w:cs="Times New Roman"/>
          <w:b/>
          <w:sz w:val="24"/>
          <w:szCs w:val="24"/>
        </w:rPr>
      </w:pPr>
    </w:p>
    <w:p w:rsidR="00B71766" w:rsidP="00B71766" w:rsidRDefault="00B71766" w14:paraId="0248D56F" w14:textId="1B8F2150">
      <w:pPr>
        <w:spacing w:after="0" w:line="240" w:lineRule="auto"/>
        <w:jc w:val="both"/>
        <w:rPr>
          <w:rFonts w:ascii="Times New Roman" w:hAnsi="Times New Roman" w:eastAsia="Times New Roman" w:cs="Times New Roman"/>
          <w:sz w:val="24"/>
          <w:szCs w:val="24"/>
        </w:rPr>
      </w:pPr>
      <w:r w:rsidRPr="00380EB3">
        <w:rPr>
          <w:rFonts w:ascii="Times New Roman" w:hAnsi="Times New Roman" w:eastAsia="Times New Roman" w:cs="Times New Roman"/>
          <w:sz w:val="24"/>
          <w:szCs w:val="24"/>
        </w:rPr>
        <w:t xml:space="preserve">Eelnõukohase seadusega </w:t>
      </w:r>
      <w:r>
        <w:rPr>
          <w:rFonts w:ascii="Times New Roman" w:hAnsi="Times New Roman" w:eastAsia="Times New Roman" w:cs="Times New Roman"/>
          <w:sz w:val="24"/>
          <w:szCs w:val="24"/>
        </w:rPr>
        <w:t xml:space="preserve">lubatakse edaspidi eriloa alusel liiklusesse senisest pikemad ja raskemad autorongid, millega veetakse jagatavat veost. Ka </w:t>
      </w:r>
      <w:r w:rsidR="00930AF1">
        <w:rPr>
          <w:rFonts w:ascii="Times New Roman" w:hAnsi="Times New Roman" w:eastAsia="Times New Roman" w:cs="Times New Roman"/>
          <w:sz w:val="24"/>
          <w:szCs w:val="24"/>
        </w:rPr>
        <w:t>praegu</w:t>
      </w:r>
      <w:r>
        <w:rPr>
          <w:rFonts w:ascii="Times New Roman" w:hAnsi="Times New Roman" w:eastAsia="Times New Roman" w:cs="Times New Roman"/>
          <w:sz w:val="24"/>
          <w:szCs w:val="24"/>
        </w:rPr>
        <w:t xml:space="preserve"> võivad teedel eriveosena liigelda autorongid, mis on pikemad kui 25,25 meetrit ja</w:t>
      </w:r>
      <w:r w:rsidR="00560673">
        <w:rPr>
          <w:rFonts w:ascii="Times New Roman" w:hAnsi="Times New Roman" w:eastAsia="Times New Roman" w:cs="Times New Roman"/>
          <w:sz w:val="24"/>
          <w:szCs w:val="24"/>
        </w:rPr>
        <w:t xml:space="preserve"> (või) </w:t>
      </w:r>
      <w:r>
        <w:rPr>
          <w:rFonts w:ascii="Times New Roman" w:hAnsi="Times New Roman" w:eastAsia="Times New Roman" w:cs="Times New Roman"/>
          <w:sz w:val="24"/>
          <w:szCs w:val="24"/>
        </w:rPr>
        <w:t xml:space="preserve">raskemad kui 60 tonni, kuid kehtiva </w:t>
      </w:r>
      <w:r w:rsidR="005B1AF4">
        <w:rPr>
          <w:rFonts w:ascii="Times New Roman" w:hAnsi="Times New Roman" w:eastAsia="Times New Roman" w:cs="Times New Roman"/>
          <w:sz w:val="24"/>
          <w:szCs w:val="24"/>
        </w:rPr>
        <w:t>korra järgi</w:t>
      </w:r>
      <w:r>
        <w:rPr>
          <w:rFonts w:ascii="Times New Roman" w:hAnsi="Times New Roman" w:eastAsia="Times New Roman" w:cs="Times New Roman"/>
          <w:sz w:val="24"/>
          <w:szCs w:val="24"/>
        </w:rPr>
        <w:t xml:space="preserve"> on selliste parameetritega autoron</w:t>
      </w:r>
      <w:r w:rsidR="00E12BE6">
        <w:rPr>
          <w:rFonts w:ascii="Times New Roman" w:hAnsi="Times New Roman" w:eastAsia="Times New Roman" w:cs="Times New Roman"/>
          <w:sz w:val="24"/>
          <w:szCs w:val="24"/>
        </w:rPr>
        <w:t>g</w:t>
      </w:r>
      <w:r>
        <w:rPr>
          <w:rFonts w:ascii="Times New Roman" w:hAnsi="Times New Roman" w:eastAsia="Times New Roman" w:cs="Times New Roman"/>
          <w:sz w:val="24"/>
          <w:szCs w:val="24"/>
        </w:rPr>
        <w:t>idega lubatud vedada ainult jagamatut veost.</w:t>
      </w:r>
    </w:p>
    <w:p w:rsidRPr="00380EB3" w:rsidR="00B71766" w:rsidP="00B71766" w:rsidRDefault="00B71766" w14:paraId="491EDC0F" w14:textId="77777777">
      <w:pPr>
        <w:spacing w:after="0" w:line="240" w:lineRule="auto"/>
        <w:jc w:val="both"/>
        <w:rPr>
          <w:rFonts w:ascii="Times New Roman" w:hAnsi="Times New Roman" w:eastAsia="Times New Roman" w:cs="Times New Roman"/>
          <w:sz w:val="24"/>
          <w:szCs w:val="24"/>
        </w:rPr>
      </w:pPr>
    </w:p>
    <w:p w:rsidRPr="00380EB3" w:rsidR="00B71766" w:rsidP="00BD4F96" w:rsidRDefault="00B71766" w14:paraId="0166EB47" w14:textId="5FEF6371">
      <w:pPr>
        <w:spacing w:after="0" w:line="240" w:lineRule="auto"/>
        <w:jc w:val="both"/>
        <w:rPr>
          <w:rFonts w:ascii="Times New Roman" w:hAnsi="Times New Roman" w:cs="Times New Roman"/>
          <w:sz w:val="24"/>
          <w:szCs w:val="24"/>
        </w:rPr>
      </w:pPr>
      <w:r w:rsidRPr="00380EB3">
        <w:rPr>
          <w:rFonts w:ascii="Times New Roman" w:hAnsi="Times New Roman" w:cs="Times New Roman"/>
          <w:b/>
          <w:bCs/>
          <w:sz w:val="24"/>
          <w:szCs w:val="24"/>
        </w:rPr>
        <w:t>6.1. Muudatus</w:t>
      </w:r>
      <w:r w:rsidR="003C04A8">
        <w:rPr>
          <w:rFonts w:ascii="Times New Roman" w:hAnsi="Times New Roman" w:cs="Times New Roman"/>
          <w:b/>
          <w:bCs/>
          <w:sz w:val="24"/>
          <w:szCs w:val="24"/>
        </w:rPr>
        <w:t>:</w:t>
      </w:r>
      <w:r w:rsidRPr="00380EB3">
        <w:rPr>
          <w:rFonts w:ascii="Times New Roman" w:hAnsi="Times New Roman" w:cs="Times New Roman"/>
          <w:sz w:val="24"/>
          <w:szCs w:val="24"/>
        </w:rPr>
        <w:t xml:space="preserve"> </w:t>
      </w:r>
      <w:r>
        <w:rPr>
          <w:rFonts w:ascii="Times New Roman" w:hAnsi="Times New Roman" w:cs="Times New Roman"/>
          <w:sz w:val="24"/>
          <w:szCs w:val="24"/>
        </w:rPr>
        <w:t xml:space="preserve">jagatava veose raskeveol eriveona lubatud suurima tegeliku massi </w:t>
      </w:r>
      <w:r w:rsidR="005B1AF4">
        <w:rPr>
          <w:rFonts w:ascii="Times New Roman" w:hAnsi="Times New Roman" w:cs="Times New Roman"/>
          <w:sz w:val="24"/>
          <w:szCs w:val="24"/>
        </w:rPr>
        <w:t>suurendamine</w:t>
      </w:r>
      <w:r>
        <w:rPr>
          <w:rFonts w:ascii="Times New Roman" w:hAnsi="Times New Roman" w:cs="Times New Roman"/>
          <w:sz w:val="24"/>
          <w:szCs w:val="24"/>
        </w:rPr>
        <w:t xml:space="preserve"> 60 tonnini ning maksimaalse autorongi pikkuse suurendamine 20,75 meetrini.</w:t>
      </w:r>
      <w:r>
        <w:rPr>
          <w:rFonts w:ascii="Times New Roman" w:hAnsi="Times New Roman" w:eastAsia="Times New Roman" w:cs="Times New Roman"/>
          <w:color w:val="000000" w:themeColor="text1"/>
          <w:sz w:val="24"/>
          <w:szCs w:val="24"/>
        </w:rPr>
        <w:t xml:space="preserve"> </w:t>
      </w:r>
      <w:bookmarkStart w:name="_Hlk169273494" w:id="6"/>
      <w:r w:rsidRPr="00380EB3">
        <w:rPr>
          <w:rFonts w:ascii="Times New Roman" w:hAnsi="Times New Roman" w:eastAsia="Times New Roman" w:cs="Times New Roman"/>
          <w:color w:val="000000" w:themeColor="text1"/>
          <w:sz w:val="24"/>
          <w:szCs w:val="24"/>
        </w:rPr>
        <w:t xml:space="preserve">Eelnõu kohaselt </w:t>
      </w:r>
      <w:r>
        <w:rPr>
          <w:rFonts w:ascii="Times New Roman" w:hAnsi="Times New Roman" w:eastAsia="Times New Roman" w:cs="Times New Roman"/>
          <w:color w:val="000000" w:themeColor="text1"/>
          <w:sz w:val="24"/>
          <w:szCs w:val="24"/>
        </w:rPr>
        <w:t>võimaldataks</w:t>
      </w:r>
      <w:r w:rsidRPr="00380EB3">
        <w:rPr>
          <w:rFonts w:ascii="Times New Roman" w:hAnsi="Times New Roman" w:eastAsia="Times New Roman" w:cs="Times New Roman"/>
          <w:color w:val="000000" w:themeColor="text1"/>
          <w:sz w:val="24"/>
          <w:szCs w:val="24"/>
        </w:rPr>
        <w:t xml:space="preserve"> alates 1. </w:t>
      </w:r>
      <w:r>
        <w:rPr>
          <w:rFonts w:ascii="Times New Roman" w:hAnsi="Times New Roman" w:eastAsia="Times New Roman" w:cs="Times New Roman"/>
          <w:color w:val="000000" w:themeColor="text1"/>
          <w:sz w:val="24"/>
          <w:szCs w:val="24"/>
        </w:rPr>
        <w:t>jaanuarist</w:t>
      </w:r>
      <w:r w:rsidRPr="00380EB3">
        <w:rPr>
          <w:rFonts w:ascii="Times New Roman" w:hAnsi="Times New Roman" w:eastAsia="Times New Roman" w:cs="Times New Roman"/>
          <w:color w:val="000000" w:themeColor="text1"/>
          <w:sz w:val="24"/>
          <w:szCs w:val="24"/>
        </w:rPr>
        <w:t xml:space="preserve"> 202</w:t>
      </w:r>
      <w:r>
        <w:rPr>
          <w:rFonts w:ascii="Times New Roman" w:hAnsi="Times New Roman" w:eastAsia="Times New Roman" w:cs="Times New Roman"/>
          <w:color w:val="000000" w:themeColor="text1"/>
          <w:sz w:val="24"/>
          <w:szCs w:val="24"/>
        </w:rPr>
        <w:t xml:space="preserve">6 eriloaga liigelda </w:t>
      </w:r>
      <w:commentRangeStart w:id="7"/>
      <w:r>
        <w:rPr>
          <w:rFonts w:ascii="Times New Roman" w:hAnsi="Times New Roman" w:eastAsia="Times New Roman" w:cs="Times New Roman"/>
          <w:color w:val="000000" w:themeColor="text1"/>
          <w:sz w:val="24"/>
          <w:szCs w:val="24"/>
        </w:rPr>
        <w:t>samadel marsruutidel</w:t>
      </w:r>
      <w:commentRangeEnd w:id="7"/>
      <w:r w:rsidR="001D6364">
        <w:rPr>
          <w:rStyle w:val="Kommentaariviide"/>
        </w:rPr>
        <w:commentReference w:id="7"/>
      </w:r>
      <w:r>
        <w:rPr>
          <w:rFonts w:ascii="Times New Roman" w:hAnsi="Times New Roman" w:eastAsia="Times New Roman" w:cs="Times New Roman"/>
          <w:color w:val="000000" w:themeColor="text1"/>
          <w:sz w:val="24"/>
          <w:szCs w:val="24"/>
        </w:rPr>
        <w:t>, kus kehtiva korra järgi on lubatud liigelda 48- või 52-tonnise tegeliku massiga eriveosega, ka kuni 60-tonnise tegeliku massi ja 20,75 meetri pikkuse autorongiga.</w:t>
      </w:r>
    </w:p>
    <w:bookmarkEnd w:id="6"/>
    <w:p w:rsidR="00B71766" w:rsidP="00B71766" w:rsidRDefault="00B71766" w14:paraId="645CAAF4" w14:textId="77777777">
      <w:pPr>
        <w:spacing w:after="0" w:line="240" w:lineRule="auto"/>
        <w:rPr>
          <w:rFonts w:ascii="Times New Roman" w:hAnsi="Times New Roman" w:cs="Times New Roman"/>
          <w:sz w:val="24"/>
          <w:szCs w:val="24"/>
        </w:rPr>
      </w:pPr>
    </w:p>
    <w:p w:rsidRPr="001D7C64" w:rsidR="00B71766" w:rsidP="00B71766" w:rsidRDefault="00B71766" w14:paraId="52173A44" w14:textId="7DC6C1E9">
      <w:pPr>
        <w:spacing w:after="0" w:line="240" w:lineRule="auto"/>
        <w:rPr>
          <w:rFonts w:ascii="Times New Roman" w:hAnsi="Times New Roman" w:cs="Times New Roman"/>
          <w:b/>
          <w:bCs/>
          <w:sz w:val="24"/>
          <w:szCs w:val="24"/>
        </w:rPr>
      </w:pPr>
      <w:r w:rsidRPr="001D7C64">
        <w:rPr>
          <w:rFonts w:ascii="Times New Roman" w:hAnsi="Times New Roman" w:cs="Times New Roman"/>
          <w:b/>
          <w:bCs/>
          <w:sz w:val="24"/>
          <w:szCs w:val="24"/>
        </w:rPr>
        <w:t xml:space="preserve">I. </w:t>
      </w:r>
      <w:r>
        <w:rPr>
          <w:rFonts w:ascii="Times New Roman" w:hAnsi="Times New Roman" w:cs="Times New Roman"/>
          <w:b/>
          <w:bCs/>
          <w:sz w:val="24"/>
          <w:szCs w:val="24"/>
        </w:rPr>
        <w:t>M</w:t>
      </w:r>
      <w:r w:rsidRPr="001D7C64">
        <w:rPr>
          <w:rFonts w:ascii="Times New Roman" w:hAnsi="Times New Roman" w:cs="Times New Roman"/>
          <w:b/>
          <w:bCs/>
          <w:sz w:val="24"/>
          <w:szCs w:val="24"/>
        </w:rPr>
        <w:t>õju valdkond 1</w:t>
      </w:r>
    </w:p>
    <w:p w:rsidR="00B71766" w:rsidP="00B71766" w:rsidRDefault="00B71766" w14:paraId="60233006" w14:textId="6E234AED">
      <w:pPr>
        <w:spacing w:after="0" w:line="240" w:lineRule="auto"/>
        <w:rPr>
          <w:rFonts w:ascii="Times New Roman" w:hAnsi="Times New Roman" w:cs="Times New Roman"/>
          <w:sz w:val="24"/>
          <w:szCs w:val="24"/>
        </w:rPr>
      </w:pPr>
      <w:r>
        <w:rPr>
          <w:rFonts w:ascii="Times New Roman" w:hAnsi="Times New Roman" w:cs="Times New Roman"/>
          <w:sz w:val="24"/>
          <w:szCs w:val="24"/>
        </w:rPr>
        <w:t>Majanduslikud mõjud</w:t>
      </w:r>
      <w:r w:rsidRPr="008840E7">
        <w:rPr>
          <w:rFonts w:ascii="Wingdings" w:hAnsi="Wingdings" w:eastAsia="Wingdings" w:cs="Wingdings"/>
          <w:sz w:val="24"/>
          <w:szCs w:val="24"/>
        </w:rPr>
        <w:t>à</w:t>
      </w:r>
      <w:r>
        <w:rPr>
          <w:rFonts w:ascii="Times New Roman" w:hAnsi="Times New Roman" w:cs="Times New Roman"/>
          <w:sz w:val="24"/>
          <w:szCs w:val="24"/>
        </w:rPr>
        <w:t>mõju ettevõtlusele</w:t>
      </w:r>
      <w:r w:rsidR="003C04A8">
        <w:rPr>
          <w:rFonts w:ascii="Times New Roman" w:hAnsi="Times New Roman" w:cs="Times New Roman"/>
          <w:sz w:val="24"/>
          <w:szCs w:val="24"/>
        </w:rPr>
        <w:t>.</w:t>
      </w:r>
    </w:p>
    <w:p w:rsidRPr="00653447" w:rsidR="00B71766" w:rsidP="00B71766" w:rsidRDefault="00B71766" w14:paraId="40F6308B" w14:textId="77777777">
      <w:pPr>
        <w:spacing w:after="0" w:line="240" w:lineRule="auto"/>
        <w:rPr>
          <w:rFonts w:ascii="Times New Roman" w:hAnsi="Times New Roman" w:cs="Times New Roman"/>
          <w:sz w:val="24"/>
          <w:szCs w:val="24"/>
        </w:rPr>
      </w:pPr>
    </w:p>
    <w:p w:rsidRPr="00653447" w:rsidR="00B71766" w:rsidP="00B71766" w:rsidRDefault="00B71766" w14:paraId="3FB12095" w14:textId="5DACEFAD">
      <w:pPr>
        <w:spacing w:after="0" w:line="240" w:lineRule="auto"/>
        <w:rPr>
          <w:rFonts w:ascii="Times New Roman" w:hAnsi="Times New Roman" w:cs="Times New Roman"/>
          <w:sz w:val="24"/>
          <w:szCs w:val="24"/>
        </w:rPr>
      </w:pPr>
      <w:r w:rsidRPr="001D7C64">
        <w:rPr>
          <w:rFonts w:ascii="Times New Roman" w:hAnsi="Times New Roman" w:cs="Times New Roman"/>
          <w:i/>
          <w:iCs/>
          <w:sz w:val="24"/>
          <w:szCs w:val="24"/>
        </w:rPr>
        <w:t>Mõju sihtrühm 1:</w:t>
      </w:r>
      <w:r w:rsidRPr="00653447">
        <w:rPr>
          <w:rFonts w:ascii="Times New Roman" w:hAnsi="Times New Roman" w:cs="Times New Roman"/>
          <w:sz w:val="24"/>
          <w:szCs w:val="24"/>
        </w:rPr>
        <w:t xml:space="preserve"> </w:t>
      </w:r>
      <w:r>
        <w:rPr>
          <w:rFonts w:ascii="Times New Roman" w:hAnsi="Times New Roman" w:cs="Times New Roman"/>
          <w:sz w:val="24"/>
          <w:szCs w:val="24"/>
        </w:rPr>
        <w:t>veoettevõtjad</w:t>
      </w:r>
      <w:r w:rsidR="003C04A8">
        <w:rPr>
          <w:rFonts w:ascii="Times New Roman" w:hAnsi="Times New Roman" w:cs="Times New Roman"/>
          <w:sz w:val="24"/>
          <w:szCs w:val="24"/>
        </w:rPr>
        <w:t>.</w:t>
      </w:r>
    </w:p>
    <w:p w:rsidRPr="00653447" w:rsidR="00B71766" w:rsidP="00B71766" w:rsidRDefault="00B71766" w14:paraId="093BD70A" w14:textId="4D09FC02">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Mõjutatud sihtrühma suurus:</w:t>
      </w:r>
      <w:r w:rsidRPr="00653447">
        <w:rPr>
          <w:rFonts w:ascii="Times New Roman" w:hAnsi="Times New Roman" w:cs="Times New Roman"/>
          <w:sz w:val="24"/>
          <w:szCs w:val="24"/>
        </w:rPr>
        <w:t xml:space="preserve"> </w:t>
      </w:r>
      <w:r w:rsidR="000E6C58">
        <w:rPr>
          <w:rFonts w:ascii="Times New Roman" w:hAnsi="Times New Roman" w:cs="Times New Roman"/>
          <w:sz w:val="24"/>
          <w:szCs w:val="24"/>
        </w:rPr>
        <w:t>m</w:t>
      </w:r>
      <w:r w:rsidRPr="00380EB3">
        <w:rPr>
          <w:rFonts w:ascii="Times New Roman" w:hAnsi="Times New Roman" w:cs="Times New Roman"/>
          <w:sz w:val="24"/>
          <w:szCs w:val="24"/>
        </w:rPr>
        <w:t>õjutatud sihtrühm</w:t>
      </w:r>
      <w:r>
        <w:rPr>
          <w:rFonts w:ascii="Times New Roman" w:hAnsi="Times New Roman" w:cs="Times New Roman"/>
          <w:sz w:val="24"/>
          <w:szCs w:val="24"/>
        </w:rPr>
        <w:t>a kuuluvad potentsiaalselt kõik veoseveo ettevõtjad, kellel on autoveoseaduse § 4 kohane ühenduse tegevusluba veoseveo valdkonnas. 19.09.2025 seisuga on majandustegevusregistri andmetel kehtivaid ühenduse tegevuslube 3536. Ei ole tõenäoline, et kõik tegevusloaga ettevõtjad hakkaksid kasutama suurema massi ja/või pikkusega autoronge. Arvestades, et äriregistri andmete kohaselt on Eestis registreeritud 282 129 äriühingut, on mõjutatud sihtrühm väike.</w:t>
      </w:r>
    </w:p>
    <w:p w:rsidRPr="00653447" w:rsidR="00B71766" w:rsidP="00B71766" w:rsidRDefault="00B71766" w14:paraId="57B5451E" w14:textId="77777777">
      <w:pPr>
        <w:spacing w:after="0" w:line="240" w:lineRule="auto"/>
        <w:rPr>
          <w:rFonts w:ascii="Times New Roman" w:hAnsi="Times New Roman" w:cs="Times New Roman"/>
          <w:sz w:val="24"/>
          <w:szCs w:val="24"/>
        </w:rPr>
      </w:pPr>
    </w:p>
    <w:p w:rsidRPr="00BA4A4C" w:rsidR="00B71766" w:rsidP="00B71766" w:rsidRDefault="00B71766" w14:paraId="6029695C" w14:textId="42F4706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kirjeldus sihtrühmale 1:</w:t>
      </w:r>
      <w:r w:rsidRPr="00653447">
        <w:rPr>
          <w:rFonts w:ascii="Times New Roman" w:hAnsi="Times New Roman" w:cs="Times New Roman"/>
          <w:sz w:val="24"/>
          <w:szCs w:val="24"/>
        </w:rPr>
        <w:t xml:space="preserve"> </w:t>
      </w:r>
      <w:r w:rsidR="000E6C58">
        <w:rPr>
          <w:rFonts w:ascii="Times New Roman" w:hAnsi="Times New Roman" w:cs="Times New Roman"/>
          <w:sz w:val="24"/>
          <w:szCs w:val="24"/>
        </w:rPr>
        <w:t>m</w:t>
      </w:r>
      <w:r w:rsidRPr="00BA4A4C">
        <w:rPr>
          <w:rFonts w:ascii="Times New Roman" w:hAnsi="Times New Roman" w:cs="Times New Roman"/>
          <w:sz w:val="24"/>
          <w:szCs w:val="24"/>
        </w:rPr>
        <w:t xml:space="preserve">uudatus võimaldab ettevõtjatel vedada ühe reisi jooksul oluliselt suuremat kaubakogust. Võrreldes senise 48/52-tonnise piiranguga võimaldab 60-tonnine autorong vedada kuni 15–25% rohkem kaupa. See toob </w:t>
      </w:r>
      <w:r>
        <w:rPr>
          <w:rFonts w:ascii="Times New Roman" w:hAnsi="Times New Roman" w:cs="Times New Roman"/>
          <w:sz w:val="24"/>
          <w:szCs w:val="24"/>
        </w:rPr>
        <w:t xml:space="preserve">potentsiaalselt </w:t>
      </w:r>
      <w:r w:rsidRPr="00BA4A4C">
        <w:rPr>
          <w:rFonts w:ascii="Times New Roman" w:hAnsi="Times New Roman" w:cs="Times New Roman"/>
          <w:sz w:val="24"/>
          <w:szCs w:val="24"/>
        </w:rPr>
        <w:t xml:space="preserve">kaasa majandusliku </w:t>
      </w:r>
      <w:r>
        <w:rPr>
          <w:rFonts w:ascii="Times New Roman" w:hAnsi="Times New Roman" w:cs="Times New Roman"/>
          <w:sz w:val="24"/>
          <w:szCs w:val="24"/>
        </w:rPr>
        <w:t>mõju</w:t>
      </w:r>
      <w:r w:rsidRPr="00BA4A4C">
        <w:rPr>
          <w:rFonts w:ascii="Times New Roman" w:hAnsi="Times New Roman" w:cs="Times New Roman"/>
          <w:sz w:val="24"/>
          <w:szCs w:val="24"/>
        </w:rPr>
        <w:t xml:space="preserve"> mitme teguri</w:t>
      </w:r>
      <w:r w:rsidR="000E6C58">
        <w:rPr>
          <w:rFonts w:ascii="Times New Roman" w:hAnsi="Times New Roman" w:cs="Times New Roman"/>
          <w:sz w:val="24"/>
          <w:szCs w:val="24"/>
        </w:rPr>
        <w:t xml:space="preserve"> kaudu</w:t>
      </w:r>
      <w:r w:rsidRPr="00BA4A4C">
        <w:rPr>
          <w:rFonts w:ascii="Times New Roman" w:hAnsi="Times New Roman" w:cs="Times New Roman"/>
          <w:sz w:val="24"/>
          <w:szCs w:val="24"/>
        </w:rPr>
        <w:t>:</w:t>
      </w:r>
    </w:p>
    <w:p w:rsidRPr="00BA4A4C" w:rsidR="00B71766" w:rsidP="00B71766" w:rsidRDefault="00B71766" w14:paraId="2FBBE9FB" w14:textId="2982C6F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e</w:t>
      </w:r>
      <w:r w:rsidRPr="00BA4A4C">
        <w:rPr>
          <w:rFonts w:ascii="Times New Roman" w:hAnsi="Times New Roman" w:cs="Times New Roman"/>
          <w:sz w:val="24"/>
          <w:szCs w:val="24"/>
        </w:rPr>
        <w:t>fektiivsuse kasv</w:t>
      </w:r>
      <w:r>
        <w:rPr>
          <w:rFonts w:ascii="Times New Roman" w:hAnsi="Times New Roman" w:cs="Times New Roman"/>
          <w:sz w:val="24"/>
          <w:szCs w:val="24"/>
        </w:rPr>
        <w:t xml:space="preserve"> –</w:t>
      </w:r>
      <w:r w:rsidRPr="00BA4A4C">
        <w:rPr>
          <w:rFonts w:ascii="Times New Roman" w:hAnsi="Times New Roman" w:cs="Times New Roman"/>
          <w:sz w:val="24"/>
          <w:szCs w:val="24"/>
        </w:rPr>
        <w:t xml:space="preserve"> </w:t>
      </w:r>
      <w:r>
        <w:rPr>
          <w:rFonts w:ascii="Times New Roman" w:hAnsi="Times New Roman" w:cs="Times New Roman"/>
          <w:sz w:val="24"/>
          <w:szCs w:val="24"/>
        </w:rPr>
        <w:t>s</w:t>
      </w:r>
      <w:r w:rsidRPr="00BA4A4C">
        <w:rPr>
          <w:rFonts w:ascii="Times New Roman" w:hAnsi="Times New Roman" w:cs="Times New Roman"/>
          <w:sz w:val="24"/>
          <w:szCs w:val="24"/>
        </w:rPr>
        <w:t xml:space="preserve">ama kaubakoguse transportimiseks on vaja teha vähem </w:t>
      </w:r>
      <w:r>
        <w:rPr>
          <w:rFonts w:ascii="Times New Roman" w:hAnsi="Times New Roman" w:cs="Times New Roman"/>
          <w:sz w:val="24"/>
          <w:szCs w:val="24"/>
        </w:rPr>
        <w:t>sõite</w:t>
      </w:r>
      <w:r w:rsidRPr="00BA4A4C">
        <w:rPr>
          <w:rFonts w:ascii="Times New Roman" w:hAnsi="Times New Roman" w:cs="Times New Roman"/>
          <w:sz w:val="24"/>
          <w:szCs w:val="24"/>
        </w:rPr>
        <w:t>. See vähendab proportsionaalselt ajakulu, kütusekulu</w:t>
      </w:r>
      <w:r>
        <w:rPr>
          <w:rFonts w:ascii="Times New Roman" w:hAnsi="Times New Roman" w:cs="Times New Roman"/>
          <w:sz w:val="24"/>
          <w:szCs w:val="24"/>
        </w:rPr>
        <w:t>, rehvide kulu, sõidukite amortisatsiooni- ja hoolduskulu</w:t>
      </w:r>
      <w:r w:rsidRPr="00BA4A4C">
        <w:rPr>
          <w:rFonts w:ascii="Times New Roman" w:hAnsi="Times New Roman" w:cs="Times New Roman"/>
          <w:sz w:val="24"/>
          <w:szCs w:val="24"/>
        </w:rPr>
        <w:t xml:space="preserve"> </w:t>
      </w:r>
      <w:r>
        <w:rPr>
          <w:rFonts w:ascii="Times New Roman" w:hAnsi="Times New Roman" w:cs="Times New Roman"/>
          <w:sz w:val="24"/>
          <w:szCs w:val="24"/>
        </w:rPr>
        <w:t>ning</w:t>
      </w:r>
      <w:r w:rsidRPr="00BA4A4C">
        <w:rPr>
          <w:rFonts w:ascii="Times New Roman" w:hAnsi="Times New Roman" w:cs="Times New Roman"/>
          <w:sz w:val="24"/>
          <w:szCs w:val="24"/>
        </w:rPr>
        <w:t xml:space="preserve"> tööjõukulu veetava kaubaühiku kohta</w:t>
      </w:r>
      <w:r>
        <w:rPr>
          <w:rFonts w:ascii="Times New Roman" w:hAnsi="Times New Roman" w:cs="Times New Roman"/>
          <w:sz w:val="24"/>
          <w:szCs w:val="24"/>
        </w:rPr>
        <w:t>. Samuti saavad e</w:t>
      </w:r>
      <w:r w:rsidRPr="007659FB">
        <w:rPr>
          <w:rFonts w:ascii="Times New Roman" w:hAnsi="Times New Roman" w:cs="Times New Roman"/>
          <w:sz w:val="24"/>
          <w:szCs w:val="24"/>
        </w:rPr>
        <w:t>ttevõtted sama veomahtu teenindada väiksema arvu autorongidega</w:t>
      </w:r>
      <w:r>
        <w:rPr>
          <w:rFonts w:ascii="Times New Roman" w:hAnsi="Times New Roman" w:cs="Times New Roman"/>
          <w:sz w:val="24"/>
          <w:szCs w:val="24"/>
        </w:rPr>
        <w:t>, st</w:t>
      </w:r>
      <w:r w:rsidRPr="007659FB">
        <w:rPr>
          <w:rFonts w:ascii="Times New Roman" w:hAnsi="Times New Roman" w:cs="Times New Roman"/>
          <w:sz w:val="24"/>
          <w:szCs w:val="24"/>
        </w:rPr>
        <w:t xml:space="preserve"> kapital on efektiivsemalt kasutatud</w:t>
      </w:r>
      <w:r>
        <w:rPr>
          <w:rFonts w:ascii="Times New Roman" w:hAnsi="Times New Roman" w:cs="Times New Roman"/>
          <w:sz w:val="24"/>
          <w:szCs w:val="24"/>
        </w:rPr>
        <w:t xml:space="preserve"> ning pikas </w:t>
      </w:r>
      <w:r w:rsidR="000E6C58">
        <w:rPr>
          <w:rFonts w:ascii="Times New Roman" w:hAnsi="Times New Roman" w:cs="Times New Roman"/>
          <w:sz w:val="24"/>
          <w:szCs w:val="24"/>
        </w:rPr>
        <w:t>vaates</w:t>
      </w:r>
      <w:r w:rsidRPr="007659FB">
        <w:rPr>
          <w:rFonts w:ascii="Times New Roman" w:hAnsi="Times New Roman" w:cs="Times New Roman"/>
          <w:sz w:val="24"/>
          <w:szCs w:val="24"/>
        </w:rPr>
        <w:t xml:space="preserve"> võib see vähendada vajadust uute vedukite ostmiseks või võimaldada olemasoleva pargiga teenindada suuremat hulka kliente</w:t>
      </w:r>
      <w:r>
        <w:rPr>
          <w:rFonts w:ascii="Times New Roman" w:hAnsi="Times New Roman" w:cs="Times New Roman"/>
          <w:sz w:val="24"/>
          <w:szCs w:val="24"/>
        </w:rPr>
        <w:t>;</w:t>
      </w:r>
    </w:p>
    <w:p w:rsidRPr="00CB533F" w:rsidR="00B71766" w:rsidP="00B71766" w:rsidRDefault="00B71766" w14:paraId="570C09D0" w14:textId="15E0B0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b) k</w:t>
      </w:r>
      <w:r w:rsidRPr="00BA4A4C">
        <w:rPr>
          <w:rFonts w:ascii="Times New Roman" w:hAnsi="Times New Roman" w:cs="Times New Roman"/>
          <w:sz w:val="24"/>
          <w:szCs w:val="24"/>
        </w:rPr>
        <w:t>onkurentsivõime suurenemine</w:t>
      </w:r>
      <w:r>
        <w:rPr>
          <w:rFonts w:ascii="Times New Roman" w:hAnsi="Times New Roman" w:cs="Times New Roman"/>
          <w:sz w:val="24"/>
          <w:szCs w:val="24"/>
        </w:rPr>
        <w:t xml:space="preserve"> –</w:t>
      </w:r>
      <w:r w:rsidRPr="00BA4A4C">
        <w:rPr>
          <w:rFonts w:ascii="Times New Roman" w:hAnsi="Times New Roman" w:cs="Times New Roman"/>
          <w:sz w:val="24"/>
          <w:szCs w:val="24"/>
        </w:rPr>
        <w:t xml:space="preserve"> muudatus</w:t>
      </w:r>
      <w:r w:rsidR="00BC63A0">
        <w:rPr>
          <w:rFonts w:ascii="Times New Roman" w:hAnsi="Times New Roman" w:cs="Times New Roman"/>
          <w:sz w:val="24"/>
          <w:szCs w:val="24"/>
        </w:rPr>
        <w:t xml:space="preserve"> viib</w:t>
      </w:r>
      <w:r w:rsidRPr="00BA4A4C">
        <w:rPr>
          <w:rFonts w:ascii="Times New Roman" w:hAnsi="Times New Roman" w:cs="Times New Roman"/>
          <w:sz w:val="24"/>
          <w:szCs w:val="24"/>
        </w:rPr>
        <w:t xml:space="preserve"> Eesti veotingimus</w:t>
      </w:r>
      <w:r w:rsidR="000E6C58">
        <w:rPr>
          <w:rFonts w:ascii="Times New Roman" w:hAnsi="Times New Roman" w:cs="Times New Roman"/>
          <w:sz w:val="24"/>
          <w:szCs w:val="24"/>
        </w:rPr>
        <w:t>te poolest</w:t>
      </w:r>
      <w:r w:rsidRPr="00BA4A4C">
        <w:rPr>
          <w:rFonts w:ascii="Times New Roman" w:hAnsi="Times New Roman" w:cs="Times New Roman"/>
          <w:sz w:val="24"/>
          <w:szCs w:val="24"/>
        </w:rPr>
        <w:t xml:space="preserve"> lähemale Skandinaaviale, kus </w:t>
      </w:r>
      <w:r w:rsidR="000E6C58">
        <w:rPr>
          <w:rFonts w:ascii="Times New Roman" w:hAnsi="Times New Roman" w:cs="Times New Roman"/>
          <w:sz w:val="24"/>
          <w:szCs w:val="24"/>
        </w:rPr>
        <w:t>kõnealused</w:t>
      </w:r>
      <w:r w:rsidRPr="00BA4A4C">
        <w:rPr>
          <w:rFonts w:ascii="Times New Roman" w:hAnsi="Times New Roman" w:cs="Times New Roman"/>
          <w:sz w:val="24"/>
          <w:szCs w:val="24"/>
        </w:rPr>
        <w:t xml:space="preserve"> autorong</w:t>
      </w:r>
      <w:r>
        <w:rPr>
          <w:rFonts w:ascii="Times New Roman" w:hAnsi="Times New Roman" w:cs="Times New Roman"/>
          <w:sz w:val="24"/>
          <w:szCs w:val="24"/>
        </w:rPr>
        <w:t>id</w:t>
      </w:r>
      <w:r w:rsidRPr="00BA4A4C">
        <w:rPr>
          <w:rFonts w:ascii="Times New Roman" w:hAnsi="Times New Roman" w:cs="Times New Roman"/>
          <w:sz w:val="24"/>
          <w:szCs w:val="24"/>
        </w:rPr>
        <w:t xml:space="preserve"> on juba kasutusel. See parandab Eesti ettevõtete konkurentsivõimet.</w:t>
      </w:r>
      <w:r w:rsidRPr="009360AD">
        <w:t xml:space="preserve"> </w:t>
      </w:r>
      <w:r w:rsidRPr="00CB533F" w:rsidR="000E6C58">
        <w:rPr>
          <w:rFonts w:ascii="Times New Roman" w:hAnsi="Times New Roman" w:cs="Times New Roman"/>
          <w:sz w:val="24"/>
          <w:szCs w:val="24"/>
        </w:rPr>
        <w:t>Samuti</w:t>
      </w:r>
      <w:r w:rsidRPr="000E6C58">
        <w:rPr>
          <w:rFonts w:ascii="Times New Roman" w:hAnsi="Times New Roman" w:cs="Times New Roman"/>
          <w:sz w:val="24"/>
          <w:szCs w:val="24"/>
        </w:rPr>
        <w:t xml:space="preserve"> </w:t>
      </w:r>
      <w:r w:rsidRPr="001D7C64">
        <w:rPr>
          <w:rFonts w:ascii="Times New Roman" w:hAnsi="Times New Roman" w:cs="Times New Roman"/>
          <w:sz w:val="24"/>
          <w:szCs w:val="24"/>
        </w:rPr>
        <w:t>võib kaasneda</w:t>
      </w:r>
      <w:r w:rsidRPr="001D7C64">
        <w:rPr>
          <w:rFonts w:ascii="Times New Roman" w:hAnsi="Times New Roman" w:cs="Times New Roman"/>
        </w:rPr>
        <w:t xml:space="preserve"> </w:t>
      </w:r>
      <w:r w:rsidRPr="00F41426">
        <w:rPr>
          <w:rFonts w:ascii="Times New Roman" w:hAnsi="Times New Roman" w:cs="Times New Roman"/>
          <w:sz w:val="24"/>
          <w:szCs w:val="24"/>
        </w:rPr>
        <w:t>paindlikum</w:t>
      </w:r>
      <w:r w:rsidRPr="009360AD">
        <w:rPr>
          <w:rFonts w:ascii="Times New Roman" w:hAnsi="Times New Roman" w:cs="Times New Roman"/>
          <w:sz w:val="24"/>
          <w:szCs w:val="24"/>
        </w:rPr>
        <w:t xml:space="preserve"> hinnastamine</w:t>
      </w:r>
      <w:r>
        <w:rPr>
          <w:rFonts w:ascii="Times New Roman" w:hAnsi="Times New Roman" w:cs="Times New Roman"/>
          <w:sz w:val="24"/>
          <w:szCs w:val="24"/>
        </w:rPr>
        <w:t xml:space="preserve"> – k</w:t>
      </w:r>
      <w:r w:rsidRPr="009360AD">
        <w:rPr>
          <w:rFonts w:ascii="Times New Roman" w:hAnsi="Times New Roman" w:cs="Times New Roman"/>
          <w:sz w:val="24"/>
          <w:szCs w:val="24"/>
        </w:rPr>
        <w:t xml:space="preserve">ulude </w:t>
      </w:r>
      <w:r w:rsidR="000E6C58">
        <w:rPr>
          <w:rFonts w:ascii="Times New Roman" w:hAnsi="Times New Roman" w:cs="Times New Roman"/>
          <w:sz w:val="24"/>
          <w:szCs w:val="24"/>
        </w:rPr>
        <w:t>vähenemine</w:t>
      </w:r>
      <w:r w:rsidRPr="009360AD">
        <w:rPr>
          <w:rFonts w:ascii="Times New Roman" w:hAnsi="Times New Roman" w:cs="Times New Roman"/>
          <w:sz w:val="24"/>
          <w:szCs w:val="24"/>
        </w:rPr>
        <w:t xml:space="preserve"> annab veoettevõtjatele rohkem mänguruumi hin</w:t>
      </w:r>
      <w:r w:rsidR="000E6C58">
        <w:rPr>
          <w:rFonts w:ascii="Times New Roman" w:hAnsi="Times New Roman" w:cs="Times New Roman"/>
          <w:sz w:val="24"/>
          <w:szCs w:val="24"/>
        </w:rPr>
        <w:t xml:space="preserve">dade määramisel – </w:t>
      </w:r>
      <w:r>
        <w:rPr>
          <w:rFonts w:ascii="Times New Roman" w:hAnsi="Times New Roman" w:cs="Times New Roman"/>
          <w:sz w:val="24"/>
          <w:szCs w:val="24"/>
        </w:rPr>
        <w:t xml:space="preserve">võimalik </w:t>
      </w:r>
      <w:r w:rsidR="000E6C58">
        <w:rPr>
          <w:rFonts w:ascii="Times New Roman" w:hAnsi="Times New Roman" w:cs="Times New Roman"/>
          <w:sz w:val="24"/>
          <w:szCs w:val="24"/>
        </w:rPr>
        <w:t xml:space="preserve">on </w:t>
      </w:r>
      <w:r w:rsidRPr="009360AD">
        <w:rPr>
          <w:rFonts w:ascii="Times New Roman" w:hAnsi="Times New Roman" w:cs="Times New Roman"/>
          <w:sz w:val="24"/>
          <w:szCs w:val="24"/>
        </w:rPr>
        <w:t xml:space="preserve">kas hoida hindu ja suurendada oma kasumimarginaali või pakkuda klientidele soodsamaid veohindu, et võita turuosa. </w:t>
      </w:r>
      <w:r w:rsidR="00DF2AEC">
        <w:rPr>
          <w:rFonts w:ascii="Times New Roman" w:hAnsi="Times New Roman" w:cs="Times New Roman"/>
          <w:sz w:val="24"/>
          <w:szCs w:val="24"/>
        </w:rPr>
        <w:t>Sel on konkurentsi suurendav mõju ning omakorda selle kaudu</w:t>
      </w:r>
      <w:r>
        <w:rPr>
          <w:rFonts w:ascii="Times New Roman" w:hAnsi="Times New Roman" w:cs="Times New Roman"/>
          <w:sz w:val="24"/>
          <w:szCs w:val="24"/>
        </w:rPr>
        <w:t xml:space="preserve"> </w:t>
      </w:r>
      <w:r w:rsidRPr="009360AD">
        <w:rPr>
          <w:rFonts w:ascii="Times New Roman" w:hAnsi="Times New Roman" w:cs="Times New Roman"/>
          <w:sz w:val="24"/>
          <w:szCs w:val="24"/>
        </w:rPr>
        <w:t>veohindade languse</w:t>
      </w:r>
      <w:r>
        <w:rPr>
          <w:rFonts w:ascii="Times New Roman" w:hAnsi="Times New Roman" w:cs="Times New Roman"/>
          <w:sz w:val="24"/>
          <w:szCs w:val="24"/>
        </w:rPr>
        <w:t xml:space="preserve">le </w:t>
      </w:r>
      <w:r w:rsidRPr="009360AD">
        <w:rPr>
          <w:rFonts w:ascii="Times New Roman" w:hAnsi="Times New Roman" w:cs="Times New Roman"/>
          <w:sz w:val="24"/>
          <w:szCs w:val="24"/>
        </w:rPr>
        <w:t>kogu turul</w:t>
      </w:r>
      <w:r>
        <w:rPr>
          <w:rFonts w:ascii="Times New Roman" w:hAnsi="Times New Roman" w:cs="Times New Roman"/>
          <w:sz w:val="24"/>
          <w:szCs w:val="24"/>
        </w:rPr>
        <w:t>;</w:t>
      </w:r>
    </w:p>
    <w:p w:rsidRPr="00BA4A4C" w:rsidR="00B71766" w:rsidP="00B71766" w:rsidRDefault="00B71766" w14:paraId="03E16348" w14:textId="777777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c) i</w:t>
      </w:r>
      <w:r w:rsidRPr="00BA4A4C">
        <w:rPr>
          <w:rFonts w:ascii="Times New Roman" w:hAnsi="Times New Roman" w:cs="Times New Roman"/>
          <w:sz w:val="24"/>
          <w:szCs w:val="24"/>
        </w:rPr>
        <w:t>nvesteerimisvajadus</w:t>
      </w:r>
      <w:r>
        <w:rPr>
          <w:rFonts w:ascii="Times New Roman" w:hAnsi="Times New Roman" w:cs="Times New Roman"/>
          <w:sz w:val="24"/>
          <w:szCs w:val="24"/>
        </w:rPr>
        <w:t xml:space="preserve"> – </w:t>
      </w:r>
      <w:r w:rsidRPr="00BA4A4C">
        <w:rPr>
          <w:rFonts w:ascii="Times New Roman" w:hAnsi="Times New Roman" w:cs="Times New Roman"/>
          <w:sz w:val="24"/>
          <w:szCs w:val="24"/>
        </w:rPr>
        <w:t>20,75 m</w:t>
      </w:r>
      <w:r>
        <w:rPr>
          <w:rFonts w:ascii="Times New Roman" w:hAnsi="Times New Roman" w:cs="Times New Roman"/>
          <w:sz w:val="24"/>
          <w:szCs w:val="24"/>
        </w:rPr>
        <w:t xml:space="preserve">eetriste ja </w:t>
      </w:r>
      <w:r w:rsidRPr="00BA4A4C">
        <w:rPr>
          <w:rFonts w:ascii="Times New Roman" w:hAnsi="Times New Roman" w:cs="Times New Roman"/>
          <w:sz w:val="24"/>
          <w:szCs w:val="24"/>
        </w:rPr>
        <w:t>60</w:t>
      </w:r>
      <w:r>
        <w:rPr>
          <w:rFonts w:ascii="Times New Roman" w:hAnsi="Times New Roman" w:cs="Times New Roman"/>
          <w:sz w:val="24"/>
          <w:szCs w:val="24"/>
        </w:rPr>
        <w:t xml:space="preserve">-tonnise autorongi </w:t>
      </w:r>
      <w:r w:rsidRPr="00BA4A4C">
        <w:rPr>
          <w:rFonts w:ascii="Times New Roman" w:hAnsi="Times New Roman" w:cs="Times New Roman"/>
          <w:sz w:val="24"/>
          <w:szCs w:val="24"/>
        </w:rPr>
        <w:t>kasutuselevõtt võib eeldada investeeringuid uutesse, pikematesse haagistesse, mis on spetsiaalselt disainitud suurema mahu ja massi jaoks (nt metsaveohaagised)</w:t>
      </w:r>
      <w:r>
        <w:rPr>
          <w:rFonts w:ascii="Times New Roman" w:hAnsi="Times New Roman" w:cs="Times New Roman"/>
          <w:sz w:val="24"/>
          <w:szCs w:val="24"/>
        </w:rPr>
        <w:t>;</w:t>
      </w:r>
    </w:p>
    <w:p w:rsidR="00B71766" w:rsidP="00B71766" w:rsidRDefault="00B71766" w14:paraId="78AA7827" w14:textId="67EF2D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 investeerimis</w:t>
      </w:r>
      <w:r w:rsidRPr="00562F3C">
        <w:rPr>
          <w:rFonts w:ascii="Times New Roman" w:hAnsi="Times New Roman" w:cs="Times New Roman"/>
          <w:sz w:val="24"/>
          <w:szCs w:val="24"/>
        </w:rPr>
        <w:t>võimalused</w:t>
      </w:r>
      <w:r>
        <w:rPr>
          <w:rFonts w:ascii="Times New Roman" w:hAnsi="Times New Roman" w:cs="Times New Roman"/>
          <w:sz w:val="24"/>
          <w:szCs w:val="24"/>
        </w:rPr>
        <w:t xml:space="preserve"> – </w:t>
      </w:r>
      <w:r w:rsidRPr="00BA4A4C">
        <w:rPr>
          <w:rFonts w:ascii="Times New Roman" w:hAnsi="Times New Roman" w:cs="Times New Roman"/>
          <w:sz w:val="24"/>
          <w:szCs w:val="24"/>
        </w:rPr>
        <w:t>25,25 m</w:t>
      </w:r>
      <w:r>
        <w:rPr>
          <w:rFonts w:ascii="Times New Roman" w:hAnsi="Times New Roman" w:cs="Times New Roman"/>
          <w:sz w:val="24"/>
          <w:szCs w:val="24"/>
        </w:rPr>
        <w:t>eetriste</w:t>
      </w:r>
      <w:r w:rsidRPr="00BA4A4C">
        <w:rPr>
          <w:rFonts w:ascii="Times New Roman" w:hAnsi="Times New Roman" w:cs="Times New Roman"/>
          <w:sz w:val="24"/>
          <w:szCs w:val="24"/>
        </w:rPr>
        <w:t xml:space="preserve"> </w:t>
      </w:r>
      <w:r>
        <w:rPr>
          <w:rFonts w:ascii="Times New Roman" w:hAnsi="Times New Roman" w:cs="Times New Roman"/>
          <w:sz w:val="24"/>
          <w:szCs w:val="24"/>
        </w:rPr>
        <w:t xml:space="preserve">ja </w:t>
      </w:r>
      <w:r w:rsidRPr="00BA4A4C">
        <w:rPr>
          <w:rFonts w:ascii="Times New Roman" w:hAnsi="Times New Roman" w:cs="Times New Roman"/>
          <w:sz w:val="24"/>
          <w:szCs w:val="24"/>
        </w:rPr>
        <w:t>60</w:t>
      </w:r>
      <w:r>
        <w:rPr>
          <w:rFonts w:ascii="Times New Roman" w:hAnsi="Times New Roman" w:cs="Times New Roman"/>
          <w:sz w:val="24"/>
          <w:szCs w:val="24"/>
        </w:rPr>
        <w:t>-tonniste</w:t>
      </w:r>
      <w:r w:rsidRPr="00BA4A4C">
        <w:rPr>
          <w:rFonts w:ascii="Times New Roman" w:hAnsi="Times New Roman" w:cs="Times New Roman"/>
          <w:sz w:val="24"/>
          <w:szCs w:val="24"/>
        </w:rPr>
        <w:t xml:space="preserve"> </w:t>
      </w:r>
      <w:proofErr w:type="spellStart"/>
      <w:r w:rsidRPr="00BA4A4C">
        <w:rPr>
          <w:rFonts w:ascii="Times New Roman" w:hAnsi="Times New Roman" w:cs="Times New Roman"/>
          <w:sz w:val="24"/>
          <w:szCs w:val="24"/>
        </w:rPr>
        <w:t>EMS</w:t>
      </w:r>
      <w:r w:rsidR="00DF2AEC">
        <w:rPr>
          <w:rFonts w:ascii="Times New Roman" w:hAnsi="Times New Roman" w:cs="Times New Roman"/>
          <w:sz w:val="24"/>
          <w:szCs w:val="24"/>
        </w:rPr>
        <w:t>i</w:t>
      </w:r>
      <w:proofErr w:type="spellEnd"/>
      <w:r w:rsidRPr="00BA4A4C">
        <w:rPr>
          <w:rFonts w:ascii="Times New Roman" w:hAnsi="Times New Roman" w:cs="Times New Roman"/>
          <w:sz w:val="24"/>
          <w:szCs w:val="24"/>
        </w:rPr>
        <w:t xml:space="preserve"> autorongid</w:t>
      </w:r>
      <w:r>
        <w:rPr>
          <w:rFonts w:ascii="Times New Roman" w:hAnsi="Times New Roman" w:cs="Times New Roman"/>
          <w:sz w:val="24"/>
          <w:szCs w:val="24"/>
        </w:rPr>
        <w:t xml:space="preserve">e lahenduse </w:t>
      </w:r>
      <w:r w:rsidRPr="00BA4A4C">
        <w:rPr>
          <w:rFonts w:ascii="Times New Roman" w:hAnsi="Times New Roman" w:cs="Times New Roman"/>
          <w:sz w:val="24"/>
          <w:szCs w:val="24"/>
        </w:rPr>
        <w:t xml:space="preserve">eelis on võimalus kombineerida olemasolevaid standardseid vedukeid ja haagiseid uuteks, pikemateks koosseisudeks. See </w:t>
      </w:r>
      <w:r>
        <w:rPr>
          <w:rFonts w:ascii="Times New Roman" w:hAnsi="Times New Roman" w:cs="Times New Roman"/>
          <w:sz w:val="24"/>
          <w:szCs w:val="24"/>
        </w:rPr>
        <w:t xml:space="preserve">võib vähendada </w:t>
      </w:r>
      <w:r w:rsidRPr="00BA4A4C">
        <w:rPr>
          <w:rFonts w:ascii="Times New Roman" w:hAnsi="Times New Roman" w:cs="Times New Roman"/>
          <w:sz w:val="24"/>
          <w:szCs w:val="24"/>
        </w:rPr>
        <w:t xml:space="preserve">investeerimisbarjääri ja võimaldab ka väiksematel ettevõtetel oma veopargi efektiivsust </w:t>
      </w:r>
      <w:r w:rsidR="00DF2AEC">
        <w:rPr>
          <w:rFonts w:ascii="Times New Roman" w:hAnsi="Times New Roman" w:cs="Times New Roman"/>
          <w:sz w:val="24"/>
          <w:szCs w:val="24"/>
        </w:rPr>
        <w:t>parandada</w:t>
      </w:r>
      <w:r w:rsidRPr="00BA4A4C">
        <w:rPr>
          <w:rFonts w:ascii="Times New Roman" w:hAnsi="Times New Roman" w:cs="Times New Roman"/>
          <w:sz w:val="24"/>
          <w:szCs w:val="24"/>
        </w:rPr>
        <w:t xml:space="preserve"> suuri kulutusi tegemata.</w:t>
      </w:r>
    </w:p>
    <w:p w:rsidRPr="00653447" w:rsidR="00B71766" w:rsidP="00B71766" w:rsidRDefault="00B71766" w14:paraId="3ED05672" w14:textId="77777777">
      <w:pPr>
        <w:spacing w:after="0" w:line="240" w:lineRule="auto"/>
        <w:rPr>
          <w:rFonts w:ascii="Times New Roman" w:hAnsi="Times New Roman" w:cs="Times New Roman"/>
          <w:sz w:val="24"/>
          <w:szCs w:val="24"/>
        </w:rPr>
      </w:pPr>
    </w:p>
    <w:p w:rsidRPr="00CB533F" w:rsidR="00B71766" w:rsidP="00B71766" w:rsidRDefault="00B71766" w14:paraId="59912B01" w14:textId="5DC132FD">
      <w:pPr>
        <w:spacing w:after="0" w:line="240" w:lineRule="auto"/>
        <w:rPr>
          <w:rFonts w:ascii="Times New Roman" w:hAnsi="Times New Roman" w:cs="Times New Roman"/>
          <w:i/>
          <w:iCs/>
          <w:sz w:val="24"/>
          <w:szCs w:val="24"/>
        </w:rPr>
      </w:pPr>
      <w:r w:rsidRPr="00D6699A">
        <w:rPr>
          <w:rFonts w:ascii="Times New Roman" w:hAnsi="Times New Roman" w:cs="Times New Roman"/>
          <w:i/>
          <w:iCs/>
          <w:sz w:val="24"/>
          <w:szCs w:val="24"/>
        </w:rPr>
        <w:t>Mõju olulisus sihtrühmale 1</w:t>
      </w:r>
    </w:p>
    <w:p w:rsidR="00B71766" w:rsidP="00B71766" w:rsidRDefault="00B71766" w14:paraId="312BAC2B" w14:textId="2D2D98C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Tuginedes </w:t>
      </w:r>
      <w:r w:rsidRPr="002F6E71">
        <w:rPr>
          <w:rFonts w:ascii="Times New Roman" w:hAnsi="Times New Roman" w:cs="Times New Roman"/>
          <w:sz w:val="24"/>
          <w:szCs w:val="24"/>
        </w:rPr>
        <w:t>2024. aastal T-</w:t>
      </w:r>
      <w:proofErr w:type="spellStart"/>
      <w:r w:rsidRPr="002F6E71">
        <w:rPr>
          <w:rFonts w:ascii="Times New Roman" w:hAnsi="Times New Roman" w:cs="Times New Roman"/>
          <w:sz w:val="24"/>
          <w:szCs w:val="24"/>
        </w:rPr>
        <w:t>Konsult</w:t>
      </w:r>
      <w:r w:rsidR="00D6699A">
        <w:rPr>
          <w:rFonts w:ascii="Times New Roman" w:hAnsi="Times New Roman" w:cs="Times New Roman"/>
          <w:sz w:val="24"/>
          <w:szCs w:val="24"/>
        </w:rPr>
        <w:t>i</w:t>
      </w:r>
      <w:proofErr w:type="spellEnd"/>
      <w:r w:rsidRPr="002F6E71">
        <w:rPr>
          <w:rFonts w:ascii="Times New Roman" w:hAnsi="Times New Roman" w:cs="Times New Roman"/>
          <w:sz w:val="24"/>
          <w:szCs w:val="24"/>
        </w:rPr>
        <w:t xml:space="preserve"> tehtud uuring</w:t>
      </w:r>
      <w:r>
        <w:rPr>
          <w:rFonts w:ascii="Times New Roman" w:hAnsi="Times New Roman" w:cs="Times New Roman"/>
          <w:sz w:val="24"/>
          <w:szCs w:val="24"/>
        </w:rPr>
        <w:t>ule, kus oli</w:t>
      </w:r>
      <w:r w:rsidR="00D6699A">
        <w:rPr>
          <w:rFonts w:ascii="Times New Roman" w:hAnsi="Times New Roman" w:cs="Times New Roman"/>
          <w:sz w:val="24"/>
          <w:szCs w:val="24"/>
        </w:rPr>
        <w:t>d</w:t>
      </w:r>
      <w:r>
        <w:rPr>
          <w:rFonts w:ascii="Times New Roman" w:hAnsi="Times New Roman" w:cs="Times New Roman"/>
          <w:sz w:val="24"/>
          <w:szCs w:val="24"/>
        </w:rPr>
        <w:t xml:space="preserve"> välja toodud Soome </w:t>
      </w:r>
      <w:r w:rsidRPr="003F1308">
        <w:rPr>
          <w:rFonts w:ascii="Times New Roman" w:hAnsi="Times New Roman" w:cs="Times New Roman"/>
          <w:sz w:val="24"/>
          <w:szCs w:val="24"/>
        </w:rPr>
        <w:t>kogemus</w:t>
      </w:r>
      <w:r>
        <w:rPr>
          <w:rFonts w:ascii="Times New Roman" w:hAnsi="Times New Roman" w:cs="Times New Roman"/>
          <w:sz w:val="24"/>
          <w:szCs w:val="24"/>
        </w:rPr>
        <w:t>ed</w:t>
      </w:r>
      <w:r w:rsidRPr="003F1308">
        <w:rPr>
          <w:rFonts w:ascii="Times New Roman" w:hAnsi="Times New Roman" w:cs="Times New Roman"/>
          <w:sz w:val="24"/>
          <w:szCs w:val="24"/>
        </w:rPr>
        <w:t xml:space="preserve"> 60-tonnis</w:t>
      </w:r>
      <w:r>
        <w:rPr>
          <w:rFonts w:ascii="Times New Roman" w:hAnsi="Times New Roman" w:cs="Times New Roman"/>
          <w:sz w:val="24"/>
          <w:szCs w:val="24"/>
        </w:rPr>
        <w:t>t</w:t>
      </w:r>
      <w:r w:rsidRPr="003F1308">
        <w:rPr>
          <w:rFonts w:ascii="Times New Roman" w:hAnsi="Times New Roman" w:cs="Times New Roman"/>
          <w:sz w:val="24"/>
          <w:szCs w:val="24"/>
        </w:rPr>
        <w:t>e ja ka 76-tonnis</w:t>
      </w:r>
      <w:r>
        <w:rPr>
          <w:rFonts w:ascii="Times New Roman" w:hAnsi="Times New Roman" w:cs="Times New Roman"/>
          <w:sz w:val="24"/>
          <w:szCs w:val="24"/>
        </w:rPr>
        <w:t xml:space="preserve">te </w:t>
      </w:r>
      <w:r w:rsidRPr="003F1308">
        <w:rPr>
          <w:rFonts w:ascii="Times New Roman" w:hAnsi="Times New Roman" w:cs="Times New Roman"/>
          <w:sz w:val="24"/>
          <w:szCs w:val="24"/>
        </w:rPr>
        <w:t>täismassiga autorongide</w:t>
      </w:r>
      <w:r w:rsidR="00D6699A">
        <w:rPr>
          <w:rFonts w:ascii="Times New Roman" w:hAnsi="Times New Roman" w:cs="Times New Roman"/>
          <w:sz w:val="24"/>
          <w:szCs w:val="24"/>
        </w:rPr>
        <w:t>ga</w:t>
      </w:r>
      <w:r>
        <w:rPr>
          <w:rFonts w:ascii="Times New Roman" w:hAnsi="Times New Roman" w:cs="Times New Roman"/>
          <w:sz w:val="24"/>
          <w:szCs w:val="24"/>
        </w:rPr>
        <w:t xml:space="preserve">, </w:t>
      </w:r>
      <w:r w:rsidRPr="003F1308">
        <w:rPr>
          <w:rFonts w:ascii="Times New Roman" w:hAnsi="Times New Roman" w:cs="Times New Roman"/>
          <w:sz w:val="24"/>
          <w:szCs w:val="24"/>
        </w:rPr>
        <w:t xml:space="preserve">võiks </w:t>
      </w:r>
      <w:proofErr w:type="spellStart"/>
      <w:r w:rsidRPr="003F1308">
        <w:rPr>
          <w:rFonts w:ascii="Times New Roman" w:hAnsi="Times New Roman" w:cs="Times New Roman"/>
          <w:sz w:val="24"/>
          <w:szCs w:val="24"/>
        </w:rPr>
        <w:t>EMSi</w:t>
      </w:r>
      <w:proofErr w:type="spellEnd"/>
      <w:r w:rsidRPr="003F1308">
        <w:rPr>
          <w:rFonts w:ascii="Times New Roman" w:hAnsi="Times New Roman" w:cs="Times New Roman"/>
          <w:sz w:val="24"/>
          <w:szCs w:val="24"/>
        </w:rPr>
        <w:t xml:space="preserve"> veokitele eeldada </w:t>
      </w:r>
      <w:r w:rsidRPr="00CB533F">
        <w:rPr>
          <w:rFonts w:ascii="Times New Roman" w:hAnsi="Times New Roman" w:cs="Times New Roman"/>
          <w:i/>
          <w:iCs/>
          <w:sz w:val="24"/>
          <w:szCs w:val="24"/>
        </w:rPr>
        <w:t>ca</w:t>
      </w:r>
      <w:r w:rsidRPr="003F1308">
        <w:rPr>
          <w:rFonts w:ascii="Times New Roman" w:hAnsi="Times New Roman" w:cs="Times New Roman"/>
          <w:sz w:val="24"/>
          <w:szCs w:val="24"/>
        </w:rPr>
        <w:t xml:space="preserve"> 30% veomahtu </w:t>
      </w:r>
      <w:r w:rsidR="00D6699A">
        <w:rPr>
          <w:rFonts w:ascii="Times New Roman" w:hAnsi="Times New Roman" w:cs="Times New Roman"/>
          <w:sz w:val="24"/>
          <w:szCs w:val="24"/>
        </w:rPr>
        <w:t>kümne</w:t>
      </w:r>
      <w:r w:rsidRPr="003F1308">
        <w:rPr>
          <w:rFonts w:ascii="Times New Roman" w:hAnsi="Times New Roman" w:cs="Times New Roman"/>
          <w:sz w:val="24"/>
          <w:szCs w:val="24"/>
        </w:rPr>
        <w:t xml:space="preserve"> aastaga ja </w:t>
      </w:r>
      <w:r w:rsidRPr="00CB533F">
        <w:rPr>
          <w:rFonts w:ascii="Times New Roman" w:hAnsi="Times New Roman" w:cs="Times New Roman"/>
          <w:i/>
          <w:iCs/>
          <w:sz w:val="24"/>
          <w:szCs w:val="24"/>
        </w:rPr>
        <w:t>ca</w:t>
      </w:r>
      <w:r w:rsidRPr="003F1308">
        <w:rPr>
          <w:rFonts w:ascii="Times New Roman" w:hAnsi="Times New Roman" w:cs="Times New Roman"/>
          <w:sz w:val="24"/>
          <w:szCs w:val="24"/>
        </w:rPr>
        <w:t xml:space="preserve"> 50% mahtu</w:t>
      </w:r>
      <w:r>
        <w:rPr>
          <w:rFonts w:ascii="Times New Roman" w:hAnsi="Times New Roman" w:cs="Times New Roman"/>
          <w:sz w:val="24"/>
          <w:szCs w:val="24"/>
        </w:rPr>
        <w:t xml:space="preserve"> </w:t>
      </w:r>
      <w:r w:rsidRPr="003F1308">
        <w:rPr>
          <w:rFonts w:ascii="Times New Roman" w:hAnsi="Times New Roman" w:cs="Times New Roman"/>
          <w:sz w:val="24"/>
          <w:szCs w:val="24"/>
        </w:rPr>
        <w:t xml:space="preserve">20 aastaga. Autovedajate </w:t>
      </w:r>
      <w:r>
        <w:rPr>
          <w:rFonts w:ascii="Times New Roman" w:hAnsi="Times New Roman" w:cs="Times New Roman"/>
          <w:sz w:val="24"/>
          <w:szCs w:val="24"/>
        </w:rPr>
        <w:t xml:space="preserve">enda </w:t>
      </w:r>
      <w:r w:rsidR="00D6699A">
        <w:rPr>
          <w:rFonts w:ascii="Times New Roman" w:hAnsi="Times New Roman" w:cs="Times New Roman"/>
          <w:sz w:val="24"/>
          <w:szCs w:val="24"/>
        </w:rPr>
        <w:t>tehtud</w:t>
      </w:r>
      <w:r>
        <w:rPr>
          <w:rFonts w:ascii="Times New Roman" w:hAnsi="Times New Roman" w:cs="Times New Roman"/>
          <w:sz w:val="24"/>
          <w:szCs w:val="24"/>
        </w:rPr>
        <w:t xml:space="preserve"> prognoosid on samas väga laias vahemikus, varieerudes </w:t>
      </w:r>
      <w:r w:rsidRPr="003F1308">
        <w:rPr>
          <w:rFonts w:ascii="Times New Roman" w:hAnsi="Times New Roman" w:cs="Times New Roman"/>
          <w:sz w:val="24"/>
          <w:szCs w:val="24"/>
        </w:rPr>
        <w:t>5</w:t>
      </w:r>
      <w:r>
        <w:rPr>
          <w:rFonts w:ascii="Times New Roman" w:hAnsi="Times New Roman" w:cs="Times New Roman"/>
          <w:sz w:val="24"/>
          <w:szCs w:val="24"/>
        </w:rPr>
        <w:t xml:space="preserve">%-st </w:t>
      </w:r>
      <w:r w:rsidRPr="003F1308">
        <w:rPr>
          <w:rFonts w:ascii="Times New Roman" w:hAnsi="Times New Roman" w:cs="Times New Roman"/>
          <w:sz w:val="24"/>
          <w:szCs w:val="24"/>
        </w:rPr>
        <w:t>kuni 65%</w:t>
      </w:r>
      <w:r>
        <w:rPr>
          <w:rFonts w:ascii="Times New Roman" w:hAnsi="Times New Roman" w:cs="Times New Roman"/>
          <w:sz w:val="24"/>
          <w:szCs w:val="24"/>
        </w:rPr>
        <w:t>-</w:t>
      </w:r>
      <w:proofErr w:type="spellStart"/>
      <w:r>
        <w:rPr>
          <w:rFonts w:ascii="Times New Roman" w:hAnsi="Times New Roman" w:cs="Times New Roman"/>
          <w:sz w:val="24"/>
          <w:szCs w:val="24"/>
        </w:rPr>
        <w:t>ni</w:t>
      </w:r>
      <w:proofErr w:type="spellEnd"/>
      <w:r w:rsidRPr="003F1308">
        <w:rPr>
          <w:rFonts w:ascii="Times New Roman" w:hAnsi="Times New Roman" w:cs="Times New Roman"/>
          <w:sz w:val="24"/>
          <w:szCs w:val="24"/>
        </w:rPr>
        <w:t>.</w:t>
      </w:r>
      <w:r>
        <w:rPr>
          <w:rFonts w:ascii="Times New Roman" w:hAnsi="Times New Roman" w:cs="Times New Roman"/>
          <w:sz w:val="24"/>
          <w:szCs w:val="24"/>
        </w:rPr>
        <w:t xml:space="preserve"> Ehk pigem saab siiski järeldada, et pikk</w:t>
      </w:r>
      <w:r w:rsidR="00D6699A">
        <w:rPr>
          <w:rFonts w:ascii="Times New Roman" w:hAnsi="Times New Roman" w:cs="Times New Roman"/>
          <w:sz w:val="24"/>
          <w:szCs w:val="24"/>
        </w:rPr>
        <w:t>i</w:t>
      </w:r>
      <w:r>
        <w:rPr>
          <w:rFonts w:ascii="Times New Roman" w:hAnsi="Times New Roman" w:cs="Times New Roman"/>
          <w:sz w:val="24"/>
          <w:szCs w:val="24"/>
        </w:rPr>
        <w:t xml:space="preserve"> ja raskema</w:t>
      </w:r>
      <w:r w:rsidR="00D6699A">
        <w:rPr>
          <w:rFonts w:ascii="Times New Roman" w:hAnsi="Times New Roman" w:cs="Times New Roman"/>
          <w:sz w:val="24"/>
          <w:szCs w:val="24"/>
        </w:rPr>
        <w:t>id</w:t>
      </w:r>
      <w:r>
        <w:rPr>
          <w:rFonts w:ascii="Times New Roman" w:hAnsi="Times New Roman" w:cs="Times New Roman"/>
          <w:sz w:val="24"/>
          <w:szCs w:val="24"/>
        </w:rPr>
        <w:t xml:space="preserve"> autorong</w:t>
      </w:r>
      <w:r w:rsidR="00D6699A">
        <w:rPr>
          <w:rFonts w:ascii="Times New Roman" w:hAnsi="Times New Roman" w:cs="Times New Roman"/>
          <w:sz w:val="24"/>
          <w:szCs w:val="24"/>
        </w:rPr>
        <w:t>e</w:t>
      </w:r>
      <w:r>
        <w:rPr>
          <w:rFonts w:ascii="Times New Roman" w:hAnsi="Times New Roman" w:cs="Times New Roman"/>
          <w:sz w:val="24"/>
          <w:szCs w:val="24"/>
        </w:rPr>
        <w:t xml:space="preserve"> </w:t>
      </w:r>
      <w:r w:rsidR="00D6699A">
        <w:rPr>
          <w:rFonts w:ascii="Times New Roman" w:hAnsi="Times New Roman" w:cs="Times New Roman"/>
          <w:sz w:val="24"/>
          <w:szCs w:val="24"/>
        </w:rPr>
        <w:t xml:space="preserve">ei saa võtta </w:t>
      </w:r>
      <w:r>
        <w:rPr>
          <w:rFonts w:ascii="Times New Roman" w:hAnsi="Times New Roman" w:cs="Times New Roman"/>
          <w:sz w:val="24"/>
          <w:szCs w:val="24"/>
        </w:rPr>
        <w:t>kasutusele</w:t>
      </w:r>
      <w:r w:rsidR="00D6699A">
        <w:rPr>
          <w:rFonts w:ascii="Times New Roman" w:hAnsi="Times New Roman" w:cs="Times New Roman"/>
          <w:sz w:val="24"/>
          <w:szCs w:val="24"/>
        </w:rPr>
        <w:t xml:space="preserve"> kiiresti</w:t>
      </w:r>
      <w:r w:rsidR="00F938D0">
        <w:rPr>
          <w:rFonts w:ascii="Times New Roman" w:hAnsi="Times New Roman" w:cs="Times New Roman"/>
          <w:sz w:val="24"/>
          <w:szCs w:val="24"/>
        </w:rPr>
        <w:t>, võttes arvesse ka erivedudele lubatud teedevõrgu ulatust ja piiranguid</w:t>
      </w:r>
      <w:r>
        <w:rPr>
          <w:rFonts w:ascii="Times New Roman" w:hAnsi="Times New Roman" w:cs="Times New Roman"/>
          <w:sz w:val="24"/>
          <w:szCs w:val="24"/>
        </w:rPr>
        <w:t xml:space="preserve">. </w:t>
      </w:r>
      <w:r w:rsidR="00D6699A">
        <w:rPr>
          <w:rFonts w:ascii="Times New Roman" w:hAnsi="Times New Roman" w:cs="Times New Roman"/>
          <w:sz w:val="24"/>
          <w:szCs w:val="24"/>
        </w:rPr>
        <w:t>Seetõttu</w:t>
      </w:r>
      <w:r>
        <w:rPr>
          <w:rFonts w:ascii="Times New Roman" w:hAnsi="Times New Roman" w:cs="Times New Roman"/>
          <w:sz w:val="24"/>
          <w:szCs w:val="24"/>
        </w:rPr>
        <w:t xml:space="preserve"> hindame esmase </w:t>
      </w:r>
      <w:r w:rsidRPr="000B06BD">
        <w:rPr>
          <w:rFonts w:ascii="Times New Roman" w:hAnsi="Times New Roman" w:cs="Times New Roman"/>
          <w:i/>
          <w:iCs/>
          <w:sz w:val="24"/>
          <w:szCs w:val="24"/>
        </w:rPr>
        <w:t>mõju ulatuse ja avaldumise sageduse</w:t>
      </w:r>
      <w:r>
        <w:rPr>
          <w:rFonts w:ascii="Times New Roman" w:hAnsi="Times New Roman" w:cs="Times New Roman"/>
          <w:sz w:val="24"/>
          <w:szCs w:val="24"/>
        </w:rPr>
        <w:t xml:space="preserve"> väikeseks.</w:t>
      </w:r>
    </w:p>
    <w:p w:rsidRPr="00653447" w:rsidR="00B71766" w:rsidP="00B71766" w:rsidRDefault="00B71766" w14:paraId="7378A930" w14:textId="77777777">
      <w:pPr>
        <w:spacing w:after="0" w:line="240" w:lineRule="auto"/>
        <w:rPr>
          <w:rFonts w:ascii="Times New Roman" w:hAnsi="Times New Roman" w:cs="Times New Roman"/>
          <w:sz w:val="24"/>
          <w:szCs w:val="24"/>
        </w:rPr>
      </w:pPr>
    </w:p>
    <w:p w:rsidRPr="00653447" w:rsidR="00B71766" w:rsidP="00B71766" w:rsidRDefault="00B71766" w14:paraId="76FF7FC9" w14:textId="12DFBE40">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Ebasoovitavate mõjude kaasnemise risk:</w:t>
      </w:r>
      <w:r w:rsidRPr="00653447">
        <w:rPr>
          <w:rFonts w:ascii="Times New Roman" w:hAnsi="Times New Roman" w:cs="Times New Roman"/>
          <w:sz w:val="24"/>
          <w:szCs w:val="24"/>
        </w:rPr>
        <w:t xml:space="preserve"> </w:t>
      </w:r>
      <w:r w:rsidR="00D6699A">
        <w:rPr>
          <w:rFonts w:ascii="Times New Roman" w:hAnsi="Times New Roman" w:cs="Times New Roman"/>
          <w:sz w:val="24"/>
          <w:szCs w:val="24"/>
        </w:rPr>
        <w:t>m</w:t>
      </w:r>
      <w:r w:rsidRPr="00B249FE">
        <w:rPr>
          <w:rFonts w:ascii="Times New Roman" w:hAnsi="Times New Roman" w:cs="Times New Roman"/>
          <w:sz w:val="24"/>
          <w:szCs w:val="24"/>
        </w:rPr>
        <w:t>õju on ettevõtjatele valdavalt positiivne. Riskina võib käsit</w:t>
      </w:r>
      <w:r w:rsidR="00D6699A">
        <w:rPr>
          <w:rFonts w:ascii="Times New Roman" w:hAnsi="Times New Roman" w:cs="Times New Roman"/>
          <w:sz w:val="24"/>
          <w:szCs w:val="24"/>
        </w:rPr>
        <w:t>ada</w:t>
      </w:r>
      <w:r w:rsidRPr="00B249FE">
        <w:rPr>
          <w:rFonts w:ascii="Times New Roman" w:hAnsi="Times New Roman" w:cs="Times New Roman"/>
          <w:sz w:val="24"/>
          <w:szCs w:val="24"/>
        </w:rPr>
        <w:t xml:space="preserve"> </w:t>
      </w:r>
      <w:r w:rsidR="00D6699A">
        <w:rPr>
          <w:rFonts w:ascii="Times New Roman" w:hAnsi="Times New Roman" w:cs="Times New Roman"/>
          <w:sz w:val="24"/>
          <w:szCs w:val="24"/>
        </w:rPr>
        <w:t xml:space="preserve">vajadust </w:t>
      </w:r>
      <w:r w:rsidRPr="00B249FE">
        <w:rPr>
          <w:rFonts w:ascii="Times New Roman" w:hAnsi="Times New Roman" w:cs="Times New Roman"/>
          <w:sz w:val="24"/>
          <w:szCs w:val="24"/>
        </w:rPr>
        <w:t>investeeri</w:t>
      </w:r>
      <w:r w:rsidR="00D6699A">
        <w:rPr>
          <w:rFonts w:ascii="Times New Roman" w:hAnsi="Times New Roman" w:cs="Times New Roman"/>
          <w:sz w:val="24"/>
          <w:szCs w:val="24"/>
        </w:rPr>
        <w:t>da</w:t>
      </w:r>
      <w:r w:rsidRPr="00B249FE">
        <w:rPr>
          <w:rFonts w:ascii="Times New Roman" w:hAnsi="Times New Roman" w:cs="Times New Roman"/>
          <w:sz w:val="24"/>
          <w:szCs w:val="24"/>
        </w:rPr>
        <w:t xml:space="preserve"> uu</w:t>
      </w:r>
      <w:r w:rsidR="00D6699A">
        <w:rPr>
          <w:rFonts w:ascii="Times New Roman" w:hAnsi="Times New Roman" w:cs="Times New Roman"/>
          <w:sz w:val="24"/>
          <w:szCs w:val="24"/>
        </w:rPr>
        <w:t xml:space="preserve">tesse </w:t>
      </w:r>
      <w:r w:rsidRPr="00B249FE">
        <w:rPr>
          <w:rFonts w:ascii="Times New Roman" w:hAnsi="Times New Roman" w:cs="Times New Roman"/>
          <w:sz w:val="24"/>
          <w:szCs w:val="24"/>
        </w:rPr>
        <w:t>20,75 m haagis</w:t>
      </w:r>
      <w:r w:rsidR="003C04A8">
        <w:rPr>
          <w:rFonts w:ascii="Times New Roman" w:hAnsi="Times New Roman" w:cs="Times New Roman"/>
          <w:sz w:val="24"/>
          <w:szCs w:val="24"/>
        </w:rPr>
        <w:t>tesse</w:t>
      </w:r>
      <w:r w:rsidRPr="00B249FE">
        <w:rPr>
          <w:rFonts w:ascii="Times New Roman" w:hAnsi="Times New Roman" w:cs="Times New Roman"/>
          <w:sz w:val="24"/>
          <w:szCs w:val="24"/>
        </w:rPr>
        <w:t xml:space="preserve">, mis võib olla väiksematele ettevõtetele koormav. Samas on tegemist vabatahtliku investeeringuga konkurentsivõime </w:t>
      </w:r>
      <w:r w:rsidR="003C04A8">
        <w:rPr>
          <w:rFonts w:ascii="Times New Roman" w:hAnsi="Times New Roman" w:cs="Times New Roman"/>
          <w:sz w:val="24"/>
          <w:szCs w:val="24"/>
        </w:rPr>
        <w:t>suurendamiseks</w:t>
      </w:r>
      <w:r w:rsidRPr="00B249FE">
        <w:rPr>
          <w:rFonts w:ascii="Times New Roman" w:hAnsi="Times New Roman" w:cs="Times New Roman"/>
          <w:sz w:val="24"/>
          <w:szCs w:val="24"/>
        </w:rPr>
        <w:t>, mitte kohustusega.</w:t>
      </w:r>
    </w:p>
    <w:p w:rsidR="00B71766" w:rsidP="00BD4F96" w:rsidRDefault="00B71766" w14:paraId="42D62AD8" w14:textId="77777777">
      <w:pPr>
        <w:spacing w:after="0" w:line="240" w:lineRule="auto"/>
        <w:jc w:val="both"/>
        <w:rPr>
          <w:rFonts w:ascii="Times New Roman" w:hAnsi="Times New Roman" w:cs="Times New Roman"/>
          <w:i/>
          <w:iCs/>
          <w:sz w:val="24"/>
          <w:szCs w:val="24"/>
        </w:rPr>
      </w:pPr>
    </w:p>
    <w:p w:rsidRPr="00653447" w:rsidR="00B71766" w:rsidP="00BD4F96" w:rsidRDefault="00B71766" w14:paraId="2D367ECE" w14:textId="2C924856">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Järeldus mõju olulisuse kohta sihtrühmale 1:</w:t>
      </w:r>
      <w:r w:rsidRPr="00653447">
        <w:rPr>
          <w:rFonts w:ascii="Times New Roman" w:hAnsi="Times New Roman" w:cs="Times New Roman"/>
          <w:sz w:val="24"/>
          <w:szCs w:val="24"/>
        </w:rPr>
        <w:t xml:space="preserve"> </w:t>
      </w:r>
      <w:r w:rsidR="003C04A8">
        <w:rPr>
          <w:rFonts w:ascii="Times New Roman" w:hAnsi="Times New Roman" w:cs="Times New Roman"/>
          <w:sz w:val="24"/>
          <w:szCs w:val="24"/>
        </w:rPr>
        <w:t>k</w:t>
      </w:r>
      <w:r w:rsidRPr="00A14E8C">
        <w:rPr>
          <w:rFonts w:ascii="Times New Roman" w:hAnsi="Times New Roman" w:cs="Times New Roman"/>
          <w:sz w:val="24"/>
          <w:szCs w:val="24"/>
        </w:rPr>
        <w:t xml:space="preserve">okkuvõttes saab järeldada, et mõju sihtrühmale on </w:t>
      </w:r>
      <w:r>
        <w:rPr>
          <w:rFonts w:ascii="Times New Roman" w:hAnsi="Times New Roman" w:cs="Times New Roman"/>
          <w:sz w:val="24"/>
          <w:szCs w:val="24"/>
        </w:rPr>
        <w:t xml:space="preserve">pigem </w:t>
      </w:r>
      <w:r w:rsidRPr="00A14E8C">
        <w:rPr>
          <w:rFonts w:ascii="Times New Roman" w:hAnsi="Times New Roman" w:cs="Times New Roman"/>
          <w:sz w:val="24"/>
          <w:szCs w:val="24"/>
        </w:rPr>
        <w:t>ebaoluline.</w:t>
      </w:r>
    </w:p>
    <w:p w:rsidRPr="00653447" w:rsidR="00B71766" w:rsidP="00BD4F96" w:rsidRDefault="00B71766" w14:paraId="1EAB729D" w14:textId="77777777">
      <w:pPr>
        <w:spacing w:after="0" w:line="240" w:lineRule="auto"/>
        <w:jc w:val="both"/>
        <w:rPr>
          <w:rFonts w:ascii="Times New Roman" w:hAnsi="Times New Roman" w:cs="Times New Roman"/>
          <w:sz w:val="24"/>
          <w:szCs w:val="24"/>
        </w:rPr>
      </w:pPr>
    </w:p>
    <w:p w:rsidRPr="00653447" w:rsidR="00B71766" w:rsidP="00BD4F96" w:rsidRDefault="00B71766" w14:paraId="3258B958" w14:textId="02EDCFBB">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sihtrühm 2:</w:t>
      </w:r>
      <w:r w:rsidRPr="00653447">
        <w:rPr>
          <w:rFonts w:ascii="Times New Roman" w:hAnsi="Times New Roman" w:cs="Times New Roman"/>
          <w:sz w:val="24"/>
          <w:szCs w:val="24"/>
        </w:rPr>
        <w:t xml:space="preserve"> </w:t>
      </w:r>
      <w:r w:rsidR="003C04A8">
        <w:rPr>
          <w:rFonts w:ascii="Times New Roman" w:hAnsi="Times New Roman" w:cs="Times New Roman"/>
          <w:sz w:val="24"/>
          <w:szCs w:val="24"/>
        </w:rPr>
        <w:t>s</w:t>
      </w:r>
      <w:r w:rsidRPr="00653447">
        <w:rPr>
          <w:rFonts w:ascii="Times New Roman" w:hAnsi="Times New Roman" w:cs="Times New Roman"/>
          <w:sz w:val="24"/>
          <w:szCs w:val="24"/>
        </w:rPr>
        <w:t xml:space="preserve">õidukite ja haagiste tootjad </w:t>
      </w:r>
      <w:r>
        <w:rPr>
          <w:rFonts w:ascii="Times New Roman" w:hAnsi="Times New Roman" w:cs="Times New Roman"/>
          <w:sz w:val="24"/>
          <w:szCs w:val="24"/>
        </w:rPr>
        <w:t>ja</w:t>
      </w:r>
      <w:r w:rsidRPr="00653447">
        <w:rPr>
          <w:rFonts w:ascii="Times New Roman" w:hAnsi="Times New Roman" w:cs="Times New Roman"/>
          <w:sz w:val="24"/>
          <w:szCs w:val="24"/>
        </w:rPr>
        <w:t xml:space="preserve"> müüjad</w:t>
      </w:r>
      <w:r w:rsidR="003C04A8">
        <w:rPr>
          <w:rFonts w:ascii="Times New Roman" w:hAnsi="Times New Roman" w:cs="Times New Roman"/>
          <w:sz w:val="24"/>
          <w:szCs w:val="24"/>
        </w:rPr>
        <w:t>.</w:t>
      </w:r>
    </w:p>
    <w:p w:rsidRPr="00653447" w:rsidR="00B71766" w:rsidP="00BD4F96" w:rsidRDefault="00B71766" w14:paraId="10CB2350" w14:textId="77777777">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Mõjutatud sihtrühma suurus:</w:t>
      </w:r>
      <w:r w:rsidRPr="00653447">
        <w:rPr>
          <w:rFonts w:ascii="Times New Roman" w:hAnsi="Times New Roman" w:cs="Times New Roman"/>
          <w:sz w:val="24"/>
          <w:szCs w:val="24"/>
        </w:rPr>
        <w:t xml:space="preserve"> </w:t>
      </w:r>
      <w:r w:rsidRPr="00CB533F">
        <w:rPr>
          <w:rFonts w:ascii="Times New Roman" w:hAnsi="Times New Roman" w:cs="Times New Roman"/>
          <w:i/>
          <w:iCs/>
          <w:sz w:val="24"/>
          <w:szCs w:val="24"/>
        </w:rPr>
        <w:t>ca</w:t>
      </w:r>
      <w:r>
        <w:rPr>
          <w:rFonts w:ascii="Times New Roman" w:hAnsi="Times New Roman" w:cs="Times New Roman"/>
          <w:sz w:val="24"/>
          <w:szCs w:val="24"/>
        </w:rPr>
        <w:t xml:space="preserve"> 20–30 ettevõtet.</w:t>
      </w:r>
    </w:p>
    <w:p w:rsidRPr="00653447" w:rsidR="00B71766" w:rsidP="00BD4F96" w:rsidRDefault="00B71766" w14:paraId="5C166C55" w14:textId="77777777">
      <w:pPr>
        <w:spacing w:after="0" w:line="240" w:lineRule="auto"/>
        <w:jc w:val="both"/>
        <w:rPr>
          <w:rFonts w:ascii="Times New Roman" w:hAnsi="Times New Roman" w:cs="Times New Roman"/>
          <w:sz w:val="24"/>
          <w:szCs w:val="24"/>
        </w:rPr>
      </w:pPr>
    </w:p>
    <w:p w:rsidRPr="00653447" w:rsidR="00B71766" w:rsidP="00B71766" w:rsidRDefault="00B71766" w14:paraId="6346E287" w14:textId="6024EA4C">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kirjeldus sihtrühmale 2:</w:t>
      </w:r>
      <w:r w:rsidRPr="00653447">
        <w:rPr>
          <w:rFonts w:ascii="Times New Roman" w:hAnsi="Times New Roman" w:cs="Times New Roman"/>
          <w:sz w:val="24"/>
          <w:szCs w:val="24"/>
        </w:rPr>
        <w:t xml:space="preserve"> </w:t>
      </w:r>
      <w:r w:rsidR="003C04A8">
        <w:rPr>
          <w:rFonts w:ascii="Times New Roman" w:hAnsi="Times New Roman" w:cs="Times New Roman"/>
          <w:sz w:val="24"/>
          <w:szCs w:val="24"/>
        </w:rPr>
        <w:t>m</w:t>
      </w:r>
      <w:r w:rsidRPr="00844109">
        <w:rPr>
          <w:rFonts w:ascii="Times New Roman" w:hAnsi="Times New Roman" w:cs="Times New Roman"/>
          <w:sz w:val="24"/>
          <w:szCs w:val="24"/>
        </w:rPr>
        <w:t xml:space="preserve">uudatus tekitab turunõudluse uut tüüpi või </w:t>
      </w:r>
      <w:r w:rsidR="003C04A8">
        <w:rPr>
          <w:rFonts w:ascii="Times New Roman" w:hAnsi="Times New Roman" w:cs="Times New Roman"/>
          <w:sz w:val="24"/>
          <w:szCs w:val="24"/>
        </w:rPr>
        <w:t>lisa</w:t>
      </w:r>
      <w:r w:rsidRPr="00844109">
        <w:rPr>
          <w:rFonts w:ascii="Times New Roman" w:hAnsi="Times New Roman" w:cs="Times New Roman"/>
          <w:sz w:val="24"/>
          <w:szCs w:val="24"/>
        </w:rPr>
        <w:t xml:space="preserve">varustusega veotehnika järele. Eelkõige kasvab nõudlus pikemate (20,75 m) metsaveohaagiste, eelikute ja B-link haagiste vastu, mida on vaja EMS-koosseisude moodustamiseks. See loob uusi ärivõimalusi nii </w:t>
      </w:r>
      <w:r w:rsidR="003C04A8">
        <w:rPr>
          <w:rFonts w:ascii="Times New Roman" w:hAnsi="Times New Roman" w:cs="Times New Roman"/>
          <w:sz w:val="24"/>
          <w:szCs w:val="24"/>
        </w:rPr>
        <w:t>masinate-seadmete</w:t>
      </w:r>
      <w:r w:rsidRPr="00844109">
        <w:rPr>
          <w:rFonts w:ascii="Times New Roman" w:hAnsi="Times New Roman" w:cs="Times New Roman"/>
          <w:sz w:val="24"/>
          <w:szCs w:val="24"/>
        </w:rPr>
        <w:t xml:space="preserve"> müüjatele kui ka hooldus- ja remondiettevõtetele.</w:t>
      </w:r>
    </w:p>
    <w:p w:rsidRPr="00653447" w:rsidR="00B71766" w:rsidP="00BD4F96" w:rsidRDefault="00B71766" w14:paraId="316D333B" w14:textId="77777777">
      <w:pPr>
        <w:spacing w:after="0" w:line="240" w:lineRule="auto"/>
        <w:jc w:val="both"/>
        <w:rPr>
          <w:rFonts w:ascii="Times New Roman" w:hAnsi="Times New Roman" w:cs="Times New Roman"/>
          <w:sz w:val="24"/>
          <w:szCs w:val="24"/>
        </w:rPr>
      </w:pPr>
    </w:p>
    <w:p w:rsidRPr="00653447" w:rsidR="00B71766" w:rsidP="00B71766" w:rsidRDefault="00B71766" w14:paraId="45531E46" w14:textId="033D5BDA">
      <w:pPr>
        <w:spacing w:after="0" w:line="240" w:lineRule="auto"/>
        <w:rPr>
          <w:rFonts w:ascii="Times New Roman" w:hAnsi="Times New Roman" w:cs="Times New Roman"/>
          <w:sz w:val="24"/>
          <w:szCs w:val="24"/>
        </w:rPr>
      </w:pPr>
      <w:r w:rsidRPr="001D7C64">
        <w:rPr>
          <w:rFonts w:ascii="Times New Roman" w:hAnsi="Times New Roman" w:cs="Times New Roman"/>
          <w:i/>
          <w:iCs/>
          <w:sz w:val="24"/>
          <w:szCs w:val="24"/>
        </w:rPr>
        <w:t>Mõju olulisus sihtrühmale 2</w:t>
      </w:r>
    </w:p>
    <w:p w:rsidR="00B71766" w:rsidP="00B71766" w:rsidRDefault="00B71766" w14:paraId="20BD33FB" w14:textId="6D46D879">
      <w:pPr>
        <w:spacing w:after="0" w:line="240" w:lineRule="auto"/>
        <w:jc w:val="both"/>
        <w:rPr>
          <w:rFonts w:ascii="Times New Roman" w:hAnsi="Times New Roman" w:cs="Times New Roman"/>
          <w:sz w:val="24"/>
          <w:szCs w:val="24"/>
        </w:rPr>
      </w:pPr>
      <w:r w:rsidRPr="002D7DC7">
        <w:rPr>
          <w:rFonts w:ascii="Times New Roman" w:hAnsi="Times New Roman" w:cs="Times New Roman"/>
          <w:i/>
          <w:iCs/>
          <w:sz w:val="24"/>
          <w:szCs w:val="24"/>
        </w:rPr>
        <w:t>Mõju ulatus ja avaldumise</w:t>
      </w:r>
      <w:r w:rsidRPr="002D7DC7">
        <w:rPr>
          <w:rFonts w:ascii="Times New Roman" w:hAnsi="Times New Roman" w:cs="Times New Roman"/>
          <w:sz w:val="24"/>
          <w:szCs w:val="24"/>
        </w:rPr>
        <w:t xml:space="preserve"> </w:t>
      </w:r>
      <w:r w:rsidRPr="00337472">
        <w:rPr>
          <w:rFonts w:ascii="Times New Roman" w:hAnsi="Times New Roman" w:cs="Times New Roman"/>
          <w:sz w:val="24"/>
          <w:szCs w:val="24"/>
        </w:rPr>
        <w:t xml:space="preserve">sagedus võib eelkõige kasvada üleminekuperioodil, </w:t>
      </w:r>
      <w:r w:rsidRPr="00BE3297">
        <w:rPr>
          <w:rFonts w:ascii="Times New Roman" w:hAnsi="Times New Roman" w:cs="Times New Roman"/>
          <w:sz w:val="24"/>
          <w:szCs w:val="24"/>
        </w:rPr>
        <w:t>mil ettevõtjad oma veoparke uuendavad. Sam</w:t>
      </w:r>
      <w:r w:rsidRPr="00506F0E">
        <w:rPr>
          <w:rFonts w:ascii="Times New Roman" w:hAnsi="Times New Roman" w:cs="Times New Roman"/>
          <w:sz w:val="24"/>
          <w:szCs w:val="24"/>
        </w:rPr>
        <w:t xml:space="preserve">as ei ole üheselt võimalik üleminekuperioodi intensiivsust ja </w:t>
      </w:r>
      <w:r w:rsidRPr="008C1BC7">
        <w:rPr>
          <w:rFonts w:ascii="Times New Roman" w:hAnsi="Times New Roman" w:cs="Times New Roman"/>
          <w:sz w:val="24"/>
          <w:szCs w:val="24"/>
        </w:rPr>
        <w:t>pikkust prognoosida.</w:t>
      </w:r>
      <w:r w:rsidRPr="00443683">
        <w:rPr>
          <w:rFonts w:ascii="Times New Roman" w:hAnsi="Times New Roman" w:cs="Times New Roman"/>
          <w:sz w:val="24"/>
          <w:szCs w:val="24"/>
        </w:rPr>
        <w:t xml:space="preserve"> </w:t>
      </w:r>
      <w:commentRangeStart w:id="8"/>
      <w:r w:rsidRPr="00BE3297">
        <w:rPr>
          <w:rFonts w:ascii="Times New Roman" w:hAnsi="Times New Roman" w:cs="Times New Roman"/>
          <w:sz w:val="24"/>
          <w:szCs w:val="24"/>
        </w:rPr>
        <w:t>Tuginedes</w:t>
      </w:r>
      <w:r w:rsidRPr="002D7DC7">
        <w:rPr>
          <w:rFonts w:ascii="Times New Roman" w:hAnsi="Times New Roman" w:cs="Times New Roman"/>
          <w:sz w:val="24"/>
          <w:szCs w:val="24"/>
        </w:rPr>
        <w:t xml:space="preserve"> 2024. aastal T-</w:t>
      </w:r>
      <w:proofErr w:type="spellStart"/>
      <w:r w:rsidRPr="002D7DC7">
        <w:rPr>
          <w:rFonts w:ascii="Times New Roman" w:hAnsi="Times New Roman" w:cs="Times New Roman"/>
          <w:sz w:val="24"/>
          <w:szCs w:val="24"/>
        </w:rPr>
        <w:t>Konsult</w:t>
      </w:r>
      <w:r w:rsidR="003C04A8">
        <w:rPr>
          <w:rFonts w:ascii="Times New Roman" w:hAnsi="Times New Roman" w:cs="Times New Roman"/>
          <w:sz w:val="24"/>
          <w:szCs w:val="24"/>
        </w:rPr>
        <w:t>i</w:t>
      </w:r>
      <w:proofErr w:type="spellEnd"/>
      <w:r w:rsidRPr="002D7DC7">
        <w:rPr>
          <w:rFonts w:ascii="Times New Roman" w:hAnsi="Times New Roman" w:cs="Times New Roman"/>
          <w:sz w:val="24"/>
          <w:szCs w:val="24"/>
        </w:rPr>
        <w:t xml:space="preserve"> tehtud uuring</w:t>
      </w:r>
      <w:r w:rsidRPr="00337472">
        <w:rPr>
          <w:rFonts w:ascii="Times New Roman" w:hAnsi="Times New Roman" w:cs="Times New Roman"/>
          <w:sz w:val="24"/>
          <w:szCs w:val="24"/>
        </w:rPr>
        <w:t>ule</w:t>
      </w:r>
      <w:r w:rsidRPr="00BE3297">
        <w:rPr>
          <w:rFonts w:ascii="Times New Roman" w:hAnsi="Times New Roman" w:cs="Times New Roman"/>
          <w:sz w:val="24"/>
          <w:szCs w:val="24"/>
        </w:rPr>
        <w:t>, kus oli</w:t>
      </w:r>
      <w:r w:rsidR="003C04A8">
        <w:rPr>
          <w:rFonts w:ascii="Times New Roman" w:hAnsi="Times New Roman" w:cs="Times New Roman"/>
          <w:sz w:val="24"/>
          <w:szCs w:val="24"/>
        </w:rPr>
        <w:t>d</w:t>
      </w:r>
      <w:r w:rsidRPr="00BE3297">
        <w:rPr>
          <w:rFonts w:ascii="Times New Roman" w:hAnsi="Times New Roman" w:cs="Times New Roman"/>
          <w:sz w:val="24"/>
          <w:szCs w:val="24"/>
        </w:rPr>
        <w:t xml:space="preserve"> välja toodud Soome </w:t>
      </w:r>
      <w:r w:rsidRPr="009F67AA">
        <w:rPr>
          <w:rFonts w:ascii="Times New Roman" w:hAnsi="Times New Roman" w:cs="Times New Roman"/>
          <w:sz w:val="24"/>
          <w:szCs w:val="24"/>
        </w:rPr>
        <w:t>kogemus</w:t>
      </w:r>
      <w:r w:rsidRPr="00506F0E">
        <w:rPr>
          <w:rFonts w:ascii="Times New Roman" w:hAnsi="Times New Roman" w:cs="Times New Roman"/>
          <w:sz w:val="24"/>
          <w:szCs w:val="24"/>
        </w:rPr>
        <w:t>ed 60-tonniste ja ka 76-tonniste täismassiga autorongide</w:t>
      </w:r>
      <w:r w:rsidR="003C04A8">
        <w:rPr>
          <w:rFonts w:ascii="Times New Roman" w:hAnsi="Times New Roman" w:cs="Times New Roman"/>
          <w:sz w:val="24"/>
          <w:szCs w:val="24"/>
        </w:rPr>
        <w:t>ga</w:t>
      </w:r>
      <w:r w:rsidRPr="002D7DC7">
        <w:rPr>
          <w:rFonts w:ascii="Times New Roman" w:hAnsi="Times New Roman" w:cs="Times New Roman"/>
          <w:sz w:val="24"/>
          <w:szCs w:val="24"/>
        </w:rPr>
        <w:t xml:space="preserve">, võiks </w:t>
      </w:r>
      <w:proofErr w:type="spellStart"/>
      <w:r w:rsidRPr="002D7DC7">
        <w:rPr>
          <w:rFonts w:ascii="Times New Roman" w:hAnsi="Times New Roman" w:cs="Times New Roman"/>
          <w:sz w:val="24"/>
          <w:szCs w:val="24"/>
        </w:rPr>
        <w:t>EMSi</w:t>
      </w:r>
      <w:proofErr w:type="spellEnd"/>
      <w:r w:rsidRPr="002D7DC7">
        <w:rPr>
          <w:rFonts w:ascii="Times New Roman" w:hAnsi="Times New Roman" w:cs="Times New Roman"/>
          <w:sz w:val="24"/>
          <w:szCs w:val="24"/>
        </w:rPr>
        <w:t xml:space="preserve"> veokitele eeldada </w:t>
      </w:r>
      <w:r w:rsidRPr="00CB533F">
        <w:rPr>
          <w:rFonts w:ascii="Times New Roman" w:hAnsi="Times New Roman" w:cs="Times New Roman"/>
          <w:i/>
          <w:iCs/>
          <w:sz w:val="24"/>
          <w:szCs w:val="24"/>
        </w:rPr>
        <w:t>ca</w:t>
      </w:r>
      <w:r w:rsidRPr="002D7DC7">
        <w:rPr>
          <w:rFonts w:ascii="Times New Roman" w:hAnsi="Times New Roman" w:cs="Times New Roman"/>
          <w:sz w:val="24"/>
          <w:szCs w:val="24"/>
        </w:rPr>
        <w:t xml:space="preserve"> 30% veomahtu </w:t>
      </w:r>
      <w:r w:rsidR="003C04A8">
        <w:rPr>
          <w:rFonts w:ascii="Times New Roman" w:hAnsi="Times New Roman" w:cs="Times New Roman"/>
          <w:sz w:val="24"/>
          <w:szCs w:val="24"/>
        </w:rPr>
        <w:t>kümne</w:t>
      </w:r>
      <w:r w:rsidRPr="002D7DC7">
        <w:rPr>
          <w:rFonts w:ascii="Times New Roman" w:hAnsi="Times New Roman" w:cs="Times New Roman"/>
          <w:sz w:val="24"/>
          <w:szCs w:val="24"/>
        </w:rPr>
        <w:t xml:space="preserve"> aastaga ja </w:t>
      </w:r>
      <w:r w:rsidRPr="00CB533F">
        <w:rPr>
          <w:rFonts w:ascii="Times New Roman" w:hAnsi="Times New Roman" w:cs="Times New Roman"/>
          <w:i/>
          <w:iCs/>
          <w:sz w:val="24"/>
          <w:szCs w:val="24"/>
        </w:rPr>
        <w:t>ca</w:t>
      </w:r>
      <w:r w:rsidRPr="002D7DC7">
        <w:rPr>
          <w:rFonts w:ascii="Times New Roman" w:hAnsi="Times New Roman" w:cs="Times New Roman"/>
          <w:sz w:val="24"/>
          <w:szCs w:val="24"/>
        </w:rPr>
        <w:t xml:space="preserve"> 50% mahtu</w:t>
      </w:r>
      <w:r w:rsidRPr="00337472">
        <w:rPr>
          <w:rFonts w:ascii="Times New Roman" w:hAnsi="Times New Roman" w:cs="Times New Roman"/>
          <w:sz w:val="24"/>
          <w:szCs w:val="24"/>
        </w:rPr>
        <w:t xml:space="preserve"> </w:t>
      </w:r>
      <w:r w:rsidRPr="00BE3297">
        <w:rPr>
          <w:rFonts w:ascii="Times New Roman" w:hAnsi="Times New Roman" w:cs="Times New Roman"/>
          <w:sz w:val="24"/>
          <w:szCs w:val="24"/>
        </w:rPr>
        <w:t xml:space="preserve">20 aastaga. Autovedajate </w:t>
      </w:r>
      <w:r w:rsidR="003C04A8">
        <w:rPr>
          <w:rFonts w:ascii="Times New Roman" w:hAnsi="Times New Roman" w:cs="Times New Roman"/>
          <w:sz w:val="24"/>
          <w:szCs w:val="24"/>
        </w:rPr>
        <w:t>tehtud</w:t>
      </w:r>
      <w:r w:rsidRPr="002970F9">
        <w:rPr>
          <w:rFonts w:ascii="Times New Roman" w:hAnsi="Times New Roman" w:cs="Times New Roman"/>
          <w:sz w:val="24"/>
          <w:szCs w:val="24"/>
        </w:rPr>
        <w:t xml:space="preserve"> prognoosid on samas väga laias vahemikus</w:t>
      </w:r>
      <w:r w:rsidRPr="0044573B">
        <w:rPr>
          <w:rFonts w:ascii="Times New Roman" w:hAnsi="Times New Roman" w:cs="Times New Roman"/>
          <w:sz w:val="24"/>
          <w:szCs w:val="24"/>
        </w:rPr>
        <w:t xml:space="preserve">, varieerudes </w:t>
      </w:r>
      <w:r w:rsidRPr="00440D0A">
        <w:rPr>
          <w:rFonts w:ascii="Times New Roman" w:hAnsi="Times New Roman" w:cs="Times New Roman"/>
          <w:sz w:val="24"/>
          <w:szCs w:val="24"/>
        </w:rPr>
        <w:t>5</w:t>
      </w:r>
      <w:r w:rsidRPr="002D7DC7">
        <w:rPr>
          <w:rFonts w:ascii="Times New Roman" w:hAnsi="Times New Roman" w:cs="Times New Roman"/>
          <w:sz w:val="24"/>
          <w:szCs w:val="24"/>
        </w:rPr>
        <w:t>% kuni 65%-</w:t>
      </w:r>
      <w:proofErr w:type="spellStart"/>
      <w:r w:rsidRPr="002D7DC7">
        <w:rPr>
          <w:rFonts w:ascii="Times New Roman" w:hAnsi="Times New Roman" w:cs="Times New Roman"/>
          <w:sz w:val="24"/>
          <w:szCs w:val="24"/>
        </w:rPr>
        <w:t>ni</w:t>
      </w:r>
      <w:proofErr w:type="spellEnd"/>
      <w:r w:rsidRPr="002D7DC7">
        <w:rPr>
          <w:rFonts w:ascii="Times New Roman" w:hAnsi="Times New Roman" w:cs="Times New Roman"/>
          <w:sz w:val="24"/>
          <w:szCs w:val="24"/>
        </w:rPr>
        <w:t>. Ehk pigem saab siiski järeldada, et pikk</w:t>
      </w:r>
      <w:r w:rsidR="003C04A8">
        <w:rPr>
          <w:rFonts w:ascii="Times New Roman" w:hAnsi="Times New Roman" w:cs="Times New Roman"/>
          <w:sz w:val="24"/>
          <w:szCs w:val="24"/>
        </w:rPr>
        <w:t>i</w:t>
      </w:r>
      <w:r w:rsidRPr="002D7DC7">
        <w:rPr>
          <w:rFonts w:ascii="Times New Roman" w:hAnsi="Times New Roman" w:cs="Times New Roman"/>
          <w:sz w:val="24"/>
          <w:szCs w:val="24"/>
        </w:rPr>
        <w:t xml:space="preserve"> ja raskema</w:t>
      </w:r>
      <w:r w:rsidR="003C04A8">
        <w:rPr>
          <w:rFonts w:ascii="Times New Roman" w:hAnsi="Times New Roman" w:cs="Times New Roman"/>
          <w:sz w:val="24"/>
          <w:szCs w:val="24"/>
        </w:rPr>
        <w:t>id</w:t>
      </w:r>
      <w:r w:rsidRPr="002D7DC7">
        <w:rPr>
          <w:rFonts w:ascii="Times New Roman" w:hAnsi="Times New Roman" w:cs="Times New Roman"/>
          <w:sz w:val="24"/>
          <w:szCs w:val="24"/>
        </w:rPr>
        <w:t xml:space="preserve"> autorong</w:t>
      </w:r>
      <w:r w:rsidR="003C04A8">
        <w:rPr>
          <w:rFonts w:ascii="Times New Roman" w:hAnsi="Times New Roman" w:cs="Times New Roman"/>
          <w:sz w:val="24"/>
          <w:szCs w:val="24"/>
        </w:rPr>
        <w:t>e</w:t>
      </w:r>
      <w:r w:rsidRPr="002D7DC7">
        <w:rPr>
          <w:rFonts w:ascii="Times New Roman" w:hAnsi="Times New Roman" w:cs="Times New Roman"/>
          <w:sz w:val="24"/>
          <w:szCs w:val="24"/>
        </w:rPr>
        <w:t xml:space="preserve"> </w:t>
      </w:r>
      <w:r w:rsidR="003C04A8">
        <w:rPr>
          <w:rFonts w:ascii="Times New Roman" w:hAnsi="Times New Roman" w:cs="Times New Roman"/>
          <w:sz w:val="24"/>
          <w:szCs w:val="24"/>
        </w:rPr>
        <w:t xml:space="preserve">ei võeta </w:t>
      </w:r>
      <w:r w:rsidRPr="002D7DC7">
        <w:rPr>
          <w:rFonts w:ascii="Times New Roman" w:hAnsi="Times New Roman" w:cs="Times New Roman"/>
          <w:sz w:val="24"/>
          <w:szCs w:val="24"/>
        </w:rPr>
        <w:t>kasutusele</w:t>
      </w:r>
      <w:r w:rsidR="003C04A8">
        <w:rPr>
          <w:rFonts w:ascii="Times New Roman" w:hAnsi="Times New Roman" w:cs="Times New Roman"/>
          <w:sz w:val="24"/>
          <w:szCs w:val="24"/>
        </w:rPr>
        <w:t xml:space="preserve"> </w:t>
      </w:r>
      <w:r w:rsidRPr="002D7DC7">
        <w:rPr>
          <w:rFonts w:ascii="Times New Roman" w:hAnsi="Times New Roman" w:cs="Times New Roman"/>
          <w:sz w:val="24"/>
          <w:szCs w:val="24"/>
        </w:rPr>
        <w:t>kiire</w:t>
      </w:r>
      <w:r w:rsidR="003C04A8">
        <w:rPr>
          <w:rFonts w:ascii="Times New Roman" w:hAnsi="Times New Roman" w:cs="Times New Roman"/>
          <w:sz w:val="24"/>
          <w:szCs w:val="24"/>
        </w:rPr>
        <w:t>sti</w:t>
      </w:r>
      <w:r w:rsidR="00F938D0">
        <w:rPr>
          <w:rFonts w:ascii="Times New Roman" w:hAnsi="Times New Roman" w:cs="Times New Roman"/>
          <w:sz w:val="24"/>
          <w:szCs w:val="24"/>
        </w:rPr>
        <w:t>, võttes arvesse ka erivedudele lubatud teedevõrgu ulatust ja piiranguid</w:t>
      </w:r>
      <w:r w:rsidRPr="002D7DC7">
        <w:rPr>
          <w:rFonts w:ascii="Times New Roman" w:hAnsi="Times New Roman" w:cs="Times New Roman"/>
          <w:sz w:val="24"/>
          <w:szCs w:val="24"/>
        </w:rPr>
        <w:t xml:space="preserve">. </w:t>
      </w:r>
      <w:commentRangeEnd w:id="8"/>
      <w:r w:rsidR="003B4D21">
        <w:rPr>
          <w:rStyle w:val="Kommentaariviide"/>
        </w:rPr>
        <w:commentReference w:id="8"/>
      </w:r>
      <w:r w:rsidR="003C04A8">
        <w:rPr>
          <w:rFonts w:ascii="Times New Roman" w:hAnsi="Times New Roman" w:cs="Times New Roman"/>
          <w:sz w:val="24"/>
          <w:szCs w:val="24"/>
        </w:rPr>
        <w:t>Seetõttu</w:t>
      </w:r>
      <w:r w:rsidRPr="002D7DC7">
        <w:rPr>
          <w:rFonts w:ascii="Times New Roman" w:hAnsi="Times New Roman" w:cs="Times New Roman"/>
          <w:sz w:val="24"/>
          <w:szCs w:val="24"/>
        </w:rPr>
        <w:t xml:space="preserve"> hindame mõju ulatuse ja avaldumise sageduse väikeseks.</w:t>
      </w:r>
    </w:p>
    <w:p w:rsidRPr="009B18CE" w:rsidR="00B71766" w:rsidP="00B71766" w:rsidRDefault="00B71766" w14:paraId="157FE1C7" w14:textId="77777777">
      <w:pPr>
        <w:spacing w:after="0" w:line="240" w:lineRule="auto"/>
        <w:jc w:val="both"/>
        <w:rPr>
          <w:rFonts w:ascii="Times New Roman" w:hAnsi="Times New Roman" w:cs="Times New Roman"/>
          <w:sz w:val="24"/>
          <w:szCs w:val="24"/>
        </w:rPr>
      </w:pPr>
    </w:p>
    <w:p w:rsidRPr="00787EBE" w:rsidR="00B71766" w:rsidP="00B71766" w:rsidRDefault="00B71766" w14:paraId="66054E9B" w14:textId="77777777">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Ebasoovitavate mõjude kaasnemise risk</w:t>
      </w:r>
      <w:r>
        <w:rPr>
          <w:rFonts w:ascii="Times New Roman" w:hAnsi="Times New Roman" w:cs="Times New Roman"/>
          <w:i/>
          <w:iCs/>
          <w:sz w:val="24"/>
          <w:szCs w:val="24"/>
        </w:rPr>
        <w:t xml:space="preserve">i </w:t>
      </w:r>
      <w:r w:rsidRPr="001D7C64">
        <w:rPr>
          <w:rFonts w:ascii="Times New Roman" w:hAnsi="Times New Roman" w:cs="Times New Roman"/>
          <w:sz w:val="24"/>
          <w:szCs w:val="24"/>
        </w:rPr>
        <w:t>pigem näha ei ole</w:t>
      </w:r>
      <w:r>
        <w:rPr>
          <w:rFonts w:ascii="Times New Roman" w:hAnsi="Times New Roman" w:cs="Times New Roman"/>
          <w:i/>
          <w:iCs/>
          <w:sz w:val="24"/>
          <w:szCs w:val="24"/>
        </w:rPr>
        <w:t>.</w:t>
      </w:r>
    </w:p>
    <w:p w:rsidR="00B71766" w:rsidP="00B71766" w:rsidRDefault="00B71766" w14:paraId="74A57CCD" w14:textId="51EB91FE">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Järeldus mõju olulisuse kohta sihtrühmale 2:</w:t>
      </w:r>
      <w:r>
        <w:rPr>
          <w:rFonts w:ascii="Times New Roman" w:hAnsi="Times New Roman" w:cs="Times New Roman"/>
          <w:sz w:val="24"/>
          <w:szCs w:val="24"/>
        </w:rPr>
        <w:t xml:space="preserve"> </w:t>
      </w:r>
      <w:r w:rsidR="003C04A8">
        <w:rPr>
          <w:rFonts w:ascii="Times New Roman" w:hAnsi="Times New Roman" w:cs="Times New Roman"/>
          <w:sz w:val="24"/>
          <w:szCs w:val="24"/>
        </w:rPr>
        <w:t>k</w:t>
      </w:r>
      <w:r>
        <w:rPr>
          <w:rFonts w:ascii="Times New Roman" w:hAnsi="Times New Roman" w:cs="Times New Roman"/>
          <w:sz w:val="24"/>
          <w:szCs w:val="24"/>
        </w:rPr>
        <w:t>okkvõtvalt on mõju positiivne, elavdades veotehnika turgu ja luues uusi ärivõimalusi, samas on mõju tervikuna siiski ebaoluline.</w:t>
      </w:r>
    </w:p>
    <w:p w:rsidR="00B71766" w:rsidP="00B71766" w:rsidRDefault="00B71766" w14:paraId="0BB1C547" w14:textId="77777777">
      <w:pPr>
        <w:spacing w:after="0" w:line="240" w:lineRule="auto"/>
        <w:jc w:val="both"/>
        <w:rPr>
          <w:rFonts w:ascii="Times New Roman" w:hAnsi="Times New Roman" w:cs="Times New Roman"/>
          <w:sz w:val="24"/>
          <w:szCs w:val="24"/>
        </w:rPr>
      </w:pPr>
    </w:p>
    <w:p w:rsidRPr="00653447" w:rsidR="00B71766" w:rsidP="00B71766" w:rsidRDefault="00B71766" w14:paraId="3DE9F18F" w14:textId="554C96D0">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sihtrühm 3:</w:t>
      </w:r>
      <w:r w:rsidRPr="00653447">
        <w:rPr>
          <w:rFonts w:ascii="Times New Roman" w:hAnsi="Times New Roman" w:cs="Times New Roman"/>
          <w:sz w:val="24"/>
          <w:szCs w:val="24"/>
        </w:rPr>
        <w:t xml:space="preserve"> </w:t>
      </w:r>
      <w:r>
        <w:rPr>
          <w:rFonts w:ascii="Times New Roman" w:hAnsi="Times New Roman" w:cs="Times New Roman"/>
          <w:sz w:val="24"/>
          <w:szCs w:val="24"/>
        </w:rPr>
        <w:t xml:space="preserve">eri majandussektorite, eelkõige töötleva tööstuse ning põllu- ja metsamajanduse (nt puidu- ja puistekaubad) valdkonna tootjad ja </w:t>
      </w:r>
      <w:r w:rsidRPr="00560673" w:rsidR="00114AE9">
        <w:rPr>
          <w:rFonts w:ascii="Times New Roman" w:hAnsi="Times New Roman" w:cs="Times New Roman"/>
          <w:sz w:val="24"/>
          <w:szCs w:val="24"/>
        </w:rPr>
        <w:t>kauba</w:t>
      </w:r>
      <w:r w:rsidRPr="00560673">
        <w:rPr>
          <w:rFonts w:ascii="Times New Roman" w:hAnsi="Times New Roman" w:cs="Times New Roman"/>
          <w:sz w:val="24"/>
          <w:szCs w:val="24"/>
        </w:rPr>
        <w:t>saatjad.</w:t>
      </w:r>
    </w:p>
    <w:p w:rsidR="00B71766" w:rsidP="00B71766" w:rsidRDefault="00B71766" w14:paraId="52E4E0B3" w14:textId="7110F414">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Mõjutatud sihtrühma suurus:</w:t>
      </w:r>
      <w:r w:rsidRPr="00653447">
        <w:rPr>
          <w:rFonts w:ascii="Times New Roman" w:hAnsi="Times New Roman" w:cs="Times New Roman"/>
          <w:sz w:val="24"/>
          <w:szCs w:val="24"/>
        </w:rPr>
        <w:t xml:space="preserve"> </w:t>
      </w:r>
      <w:r w:rsidRPr="00196681">
        <w:rPr>
          <w:rFonts w:ascii="Times New Roman" w:hAnsi="Times New Roman" w:cs="Times New Roman"/>
          <w:sz w:val="24"/>
          <w:szCs w:val="24"/>
        </w:rPr>
        <w:t>Eesti töötlev tööstus moodustab ligikaudu 15%</w:t>
      </w:r>
      <w:r>
        <w:rPr>
          <w:rFonts w:ascii="Times New Roman" w:hAnsi="Times New Roman" w:cs="Times New Roman"/>
          <w:sz w:val="24"/>
          <w:szCs w:val="24"/>
        </w:rPr>
        <w:t xml:space="preserve"> ning põllu- ja metsamajandus </w:t>
      </w:r>
      <w:r w:rsidRPr="00CB533F">
        <w:rPr>
          <w:rFonts w:ascii="Times New Roman" w:hAnsi="Times New Roman" w:cs="Times New Roman"/>
          <w:i/>
          <w:iCs/>
          <w:sz w:val="24"/>
          <w:szCs w:val="24"/>
        </w:rPr>
        <w:t>ca</w:t>
      </w:r>
      <w:r>
        <w:rPr>
          <w:rFonts w:ascii="Times New Roman" w:hAnsi="Times New Roman" w:cs="Times New Roman"/>
          <w:sz w:val="24"/>
          <w:szCs w:val="24"/>
        </w:rPr>
        <w:t xml:space="preserve"> 2%</w:t>
      </w:r>
      <w:r w:rsidRPr="00196681">
        <w:rPr>
          <w:rFonts w:ascii="Times New Roman" w:hAnsi="Times New Roman" w:cs="Times New Roman"/>
          <w:sz w:val="24"/>
          <w:szCs w:val="24"/>
        </w:rPr>
        <w:t xml:space="preserve"> riigi sisemajanduse kogu</w:t>
      </w:r>
      <w:r w:rsidR="00114AE9">
        <w:rPr>
          <w:rFonts w:ascii="Times New Roman" w:hAnsi="Times New Roman" w:cs="Times New Roman"/>
          <w:sz w:val="24"/>
          <w:szCs w:val="24"/>
        </w:rPr>
        <w:t>toodangust</w:t>
      </w:r>
      <w:r>
        <w:rPr>
          <w:rFonts w:ascii="Times New Roman" w:hAnsi="Times New Roman" w:cs="Times New Roman"/>
          <w:sz w:val="24"/>
          <w:szCs w:val="24"/>
        </w:rPr>
        <w:t>.</w:t>
      </w:r>
    </w:p>
    <w:p w:rsidRPr="00653447" w:rsidR="00B71766" w:rsidP="00B71766" w:rsidRDefault="00B71766" w14:paraId="318D267E" w14:textId="77777777">
      <w:pPr>
        <w:spacing w:after="0" w:line="240" w:lineRule="auto"/>
        <w:jc w:val="both"/>
        <w:rPr>
          <w:rFonts w:ascii="Times New Roman" w:hAnsi="Times New Roman" w:cs="Times New Roman"/>
          <w:sz w:val="24"/>
          <w:szCs w:val="24"/>
        </w:rPr>
      </w:pPr>
    </w:p>
    <w:p w:rsidRPr="00653447" w:rsidR="00B71766" w:rsidP="00B71766" w:rsidRDefault="00B71766" w14:paraId="0F0A8618" w14:textId="09B39442">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kirjeldus sihtrühmale 3:</w:t>
      </w:r>
      <w:r>
        <w:rPr>
          <w:rFonts w:ascii="Times New Roman" w:hAnsi="Times New Roman" w:cs="Times New Roman"/>
          <w:sz w:val="24"/>
          <w:szCs w:val="24"/>
        </w:rPr>
        <w:t xml:space="preserve"> </w:t>
      </w:r>
      <w:r w:rsidR="00114AE9">
        <w:rPr>
          <w:rFonts w:ascii="Times New Roman" w:hAnsi="Times New Roman" w:cs="Times New Roman"/>
          <w:sz w:val="24"/>
          <w:szCs w:val="24"/>
        </w:rPr>
        <w:t>m</w:t>
      </w:r>
      <w:r w:rsidRPr="00772684">
        <w:rPr>
          <w:rFonts w:ascii="Times New Roman" w:hAnsi="Times New Roman" w:cs="Times New Roman"/>
          <w:sz w:val="24"/>
          <w:szCs w:val="24"/>
        </w:rPr>
        <w:t xml:space="preserve">uudatus </w:t>
      </w:r>
      <w:r>
        <w:rPr>
          <w:rFonts w:ascii="Times New Roman" w:hAnsi="Times New Roman" w:cs="Times New Roman"/>
          <w:sz w:val="24"/>
          <w:szCs w:val="24"/>
        </w:rPr>
        <w:t xml:space="preserve">võib kaudselt </w:t>
      </w:r>
      <w:r w:rsidRPr="00772684">
        <w:rPr>
          <w:rFonts w:ascii="Times New Roman" w:hAnsi="Times New Roman" w:cs="Times New Roman"/>
          <w:sz w:val="24"/>
          <w:szCs w:val="24"/>
        </w:rPr>
        <w:t>mõjuta</w:t>
      </w:r>
      <w:r>
        <w:rPr>
          <w:rFonts w:ascii="Times New Roman" w:hAnsi="Times New Roman" w:cs="Times New Roman"/>
          <w:sz w:val="24"/>
          <w:szCs w:val="24"/>
        </w:rPr>
        <w:t xml:space="preserve">da </w:t>
      </w:r>
      <w:r w:rsidRPr="00772684">
        <w:rPr>
          <w:rFonts w:ascii="Times New Roman" w:hAnsi="Times New Roman" w:cs="Times New Roman"/>
          <w:sz w:val="24"/>
          <w:szCs w:val="24"/>
        </w:rPr>
        <w:t>kõiki tootmis- ja tööstusettevõtteid, kelle</w:t>
      </w:r>
      <w:r w:rsidR="00114AE9">
        <w:rPr>
          <w:rFonts w:ascii="Times New Roman" w:hAnsi="Times New Roman" w:cs="Times New Roman"/>
          <w:sz w:val="24"/>
          <w:szCs w:val="24"/>
        </w:rPr>
        <w:t>le</w:t>
      </w:r>
      <w:r w:rsidRPr="00772684">
        <w:rPr>
          <w:rFonts w:ascii="Times New Roman" w:hAnsi="Times New Roman" w:cs="Times New Roman"/>
          <w:sz w:val="24"/>
          <w:szCs w:val="24"/>
        </w:rPr>
        <w:t xml:space="preserve"> on maanteetransport oluline osa tarneahelast (nt puidu-, </w:t>
      </w:r>
      <w:r>
        <w:rPr>
          <w:rFonts w:ascii="Times New Roman" w:hAnsi="Times New Roman" w:cs="Times New Roman"/>
          <w:sz w:val="24"/>
          <w:szCs w:val="24"/>
        </w:rPr>
        <w:t>puistekaubad (</w:t>
      </w:r>
      <w:r w:rsidRPr="00772684">
        <w:rPr>
          <w:rFonts w:ascii="Times New Roman" w:hAnsi="Times New Roman" w:cs="Times New Roman"/>
          <w:sz w:val="24"/>
          <w:szCs w:val="24"/>
        </w:rPr>
        <w:t>ehitus</w:t>
      </w:r>
      <w:r>
        <w:rPr>
          <w:rFonts w:ascii="Times New Roman" w:hAnsi="Times New Roman" w:cs="Times New Roman"/>
          <w:sz w:val="24"/>
          <w:szCs w:val="24"/>
        </w:rPr>
        <w:t>materjali</w:t>
      </w:r>
      <w:r w:rsidRPr="00772684">
        <w:rPr>
          <w:rFonts w:ascii="Times New Roman" w:hAnsi="Times New Roman" w:cs="Times New Roman"/>
          <w:sz w:val="24"/>
          <w:szCs w:val="24"/>
        </w:rPr>
        <w:t>-, põllumajandus- ja toiduainetööstus</w:t>
      </w:r>
      <w:r>
        <w:rPr>
          <w:rFonts w:ascii="Times New Roman" w:hAnsi="Times New Roman" w:cs="Times New Roman"/>
          <w:sz w:val="24"/>
          <w:szCs w:val="24"/>
        </w:rPr>
        <w:t>)</w:t>
      </w:r>
      <w:r w:rsidRPr="00772684">
        <w:rPr>
          <w:rFonts w:ascii="Times New Roman" w:hAnsi="Times New Roman" w:cs="Times New Roman"/>
          <w:sz w:val="24"/>
          <w:szCs w:val="24"/>
        </w:rPr>
        <w:t>).</w:t>
      </w:r>
      <w:r>
        <w:rPr>
          <w:rFonts w:ascii="Times New Roman" w:hAnsi="Times New Roman" w:cs="Times New Roman"/>
          <w:sz w:val="24"/>
          <w:szCs w:val="24"/>
        </w:rPr>
        <w:t xml:space="preserve"> </w:t>
      </w:r>
      <w:r w:rsidRPr="00772684">
        <w:rPr>
          <w:rFonts w:ascii="Times New Roman" w:hAnsi="Times New Roman" w:cs="Times New Roman"/>
          <w:sz w:val="24"/>
          <w:szCs w:val="24"/>
        </w:rPr>
        <w:t xml:space="preserve">Veoettevõtete tegevuskulude </w:t>
      </w:r>
      <w:r w:rsidR="00114AE9">
        <w:rPr>
          <w:rFonts w:ascii="Times New Roman" w:hAnsi="Times New Roman" w:cs="Times New Roman"/>
          <w:sz w:val="24"/>
          <w:szCs w:val="24"/>
        </w:rPr>
        <w:t>vähenemine</w:t>
      </w:r>
      <w:r w:rsidRPr="00772684">
        <w:rPr>
          <w:rFonts w:ascii="Times New Roman" w:hAnsi="Times New Roman" w:cs="Times New Roman"/>
          <w:sz w:val="24"/>
          <w:szCs w:val="24"/>
        </w:rPr>
        <w:t xml:space="preserve"> ja efektiivsuse kasv </w:t>
      </w:r>
      <w:r>
        <w:rPr>
          <w:rFonts w:ascii="Times New Roman" w:hAnsi="Times New Roman" w:cs="Times New Roman"/>
          <w:sz w:val="24"/>
          <w:szCs w:val="24"/>
        </w:rPr>
        <w:t xml:space="preserve">võib </w:t>
      </w:r>
      <w:r w:rsidRPr="00772684">
        <w:rPr>
          <w:rFonts w:ascii="Times New Roman" w:hAnsi="Times New Roman" w:cs="Times New Roman"/>
          <w:sz w:val="24"/>
          <w:szCs w:val="24"/>
        </w:rPr>
        <w:t xml:space="preserve">konkurentsitingimustes edasi </w:t>
      </w:r>
      <w:r>
        <w:rPr>
          <w:rFonts w:ascii="Times New Roman" w:hAnsi="Times New Roman" w:cs="Times New Roman"/>
          <w:sz w:val="24"/>
          <w:szCs w:val="24"/>
        </w:rPr>
        <w:t xml:space="preserve">kanduda </w:t>
      </w:r>
      <w:r w:rsidRPr="00772684">
        <w:rPr>
          <w:rFonts w:ascii="Times New Roman" w:hAnsi="Times New Roman" w:cs="Times New Roman"/>
          <w:sz w:val="24"/>
          <w:szCs w:val="24"/>
        </w:rPr>
        <w:t xml:space="preserve">ka veoteenuse hindadesse. See tähendab, </w:t>
      </w:r>
      <w:r>
        <w:rPr>
          <w:rFonts w:ascii="Times New Roman" w:hAnsi="Times New Roman" w:cs="Times New Roman"/>
          <w:sz w:val="24"/>
          <w:szCs w:val="24"/>
        </w:rPr>
        <w:t>et tootjate</w:t>
      </w:r>
      <w:r w:rsidR="00114AE9">
        <w:rPr>
          <w:rFonts w:ascii="Times New Roman" w:hAnsi="Times New Roman" w:cs="Times New Roman"/>
          <w:sz w:val="24"/>
          <w:szCs w:val="24"/>
        </w:rPr>
        <w:t>le</w:t>
      </w:r>
      <w:r>
        <w:rPr>
          <w:rFonts w:ascii="Times New Roman" w:hAnsi="Times New Roman" w:cs="Times New Roman"/>
          <w:sz w:val="24"/>
          <w:szCs w:val="24"/>
        </w:rPr>
        <w:t xml:space="preserve"> ja</w:t>
      </w:r>
      <w:r w:rsidRPr="00772684">
        <w:rPr>
          <w:rFonts w:ascii="Times New Roman" w:hAnsi="Times New Roman" w:cs="Times New Roman"/>
          <w:sz w:val="24"/>
          <w:szCs w:val="24"/>
        </w:rPr>
        <w:t xml:space="preserve"> kaubasaatjate</w:t>
      </w:r>
      <w:r w:rsidR="00114AE9">
        <w:rPr>
          <w:rFonts w:ascii="Times New Roman" w:hAnsi="Times New Roman" w:cs="Times New Roman"/>
          <w:sz w:val="24"/>
          <w:szCs w:val="24"/>
        </w:rPr>
        <w:t>le</w:t>
      </w:r>
      <w:r w:rsidRPr="00772684">
        <w:rPr>
          <w:rFonts w:ascii="Times New Roman" w:hAnsi="Times New Roman" w:cs="Times New Roman"/>
          <w:sz w:val="24"/>
          <w:szCs w:val="24"/>
        </w:rPr>
        <w:t xml:space="preserve"> </w:t>
      </w:r>
      <w:r>
        <w:rPr>
          <w:rFonts w:ascii="Times New Roman" w:hAnsi="Times New Roman" w:cs="Times New Roman"/>
          <w:sz w:val="24"/>
          <w:szCs w:val="24"/>
        </w:rPr>
        <w:t xml:space="preserve">võib veosevedu muutuda </w:t>
      </w:r>
      <w:r w:rsidRPr="00772684">
        <w:rPr>
          <w:rFonts w:ascii="Times New Roman" w:hAnsi="Times New Roman" w:cs="Times New Roman"/>
          <w:sz w:val="24"/>
          <w:szCs w:val="24"/>
        </w:rPr>
        <w:t>soodsamaks</w:t>
      </w:r>
      <w:r>
        <w:rPr>
          <w:rFonts w:ascii="Times New Roman" w:hAnsi="Times New Roman" w:cs="Times New Roman"/>
          <w:sz w:val="24"/>
          <w:szCs w:val="24"/>
        </w:rPr>
        <w:t>, seda eriti vedajate suureneva konkurentsi tingimustes</w:t>
      </w:r>
      <w:r w:rsidRPr="00772684">
        <w:rPr>
          <w:rFonts w:ascii="Times New Roman" w:hAnsi="Times New Roman" w:cs="Times New Roman"/>
          <w:sz w:val="24"/>
          <w:szCs w:val="24"/>
        </w:rPr>
        <w:t xml:space="preserve">. </w:t>
      </w:r>
      <w:r>
        <w:rPr>
          <w:rFonts w:ascii="Times New Roman" w:hAnsi="Times New Roman" w:cs="Times New Roman"/>
          <w:sz w:val="24"/>
          <w:szCs w:val="24"/>
        </w:rPr>
        <w:t xml:space="preserve">Soodsam </w:t>
      </w:r>
      <w:r w:rsidRPr="00772684">
        <w:rPr>
          <w:rFonts w:ascii="Times New Roman" w:hAnsi="Times New Roman" w:cs="Times New Roman"/>
          <w:sz w:val="24"/>
          <w:szCs w:val="24"/>
        </w:rPr>
        <w:t xml:space="preserve">transport vähendab </w:t>
      </w:r>
      <w:r>
        <w:rPr>
          <w:rFonts w:ascii="Times New Roman" w:hAnsi="Times New Roman" w:cs="Times New Roman"/>
          <w:sz w:val="24"/>
          <w:szCs w:val="24"/>
        </w:rPr>
        <w:t xml:space="preserve">potentsiaalselt </w:t>
      </w:r>
      <w:r w:rsidRPr="00772684">
        <w:rPr>
          <w:rFonts w:ascii="Times New Roman" w:hAnsi="Times New Roman" w:cs="Times New Roman"/>
          <w:sz w:val="24"/>
          <w:szCs w:val="24"/>
        </w:rPr>
        <w:t>tootmise omahinda ja suurendab Eesti tootjate konkurentsivõimet nii kodu- kui ka eksporditurgudel.</w:t>
      </w:r>
      <w:r>
        <w:rPr>
          <w:rFonts w:ascii="Times New Roman" w:hAnsi="Times New Roman" w:cs="Times New Roman"/>
          <w:sz w:val="24"/>
          <w:szCs w:val="24"/>
        </w:rPr>
        <w:t xml:space="preserve"> Siiski on võimalikud mõjud kaudsed ja raskesti hinnatavad, sest sõltuvad sellest, kuidas veosektor raskemad ja pikemad autorongid kasutusele võtab, ka eeldab </w:t>
      </w:r>
      <w:proofErr w:type="spellStart"/>
      <w:r>
        <w:rPr>
          <w:rFonts w:ascii="Times New Roman" w:hAnsi="Times New Roman" w:cs="Times New Roman"/>
          <w:sz w:val="24"/>
          <w:szCs w:val="24"/>
        </w:rPr>
        <w:t>EMS</w:t>
      </w:r>
      <w:r w:rsidR="005653C6">
        <w:rPr>
          <w:rFonts w:ascii="Times New Roman" w:hAnsi="Times New Roman" w:cs="Times New Roman"/>
          <w:sz w:val="24"/>
          <w:szCs w:val="24"/>
        </w:rPr>
        <w:t>i</w:t>
      </w:r>
      <w:proofErr w:type="spellEnd"/>
      <w:r>
        <w:rPr>
          <w:rFonts w:ascii="Times New Roman" w:hAnsi="Times New Roman" w:cs="Times New Roman"/>
          <w:sz w:val="24"/>
          <w:szCs w:val="24"/>
        </w:rPr>
        <w:t xml:space="preserve"> autorongide kasutuselevõtt investeeringuid uut tüüpi või </w:t>
      </w:r>
      <w:r w:rsidR="005653C6">
        <w:rPr>
          <w:rFonts w:ascii="Times New Roman" w:hAnsi="Times New Roman" w:cs="Times New Roman"/>
          <w:sz w:val="24"/>
          <w:szCs w:val="24"/>
        </w:rPr>
        <w:t>lisa</w:t>
      </w:r>
      <w:r>
        <w:rPr>
          <w:rFonts w:ascii="Times New Roman" w:hAnsi="Times New Roman" w:cs="Times New Roman"/>
          <w:sz w:val="24"/>
          <w:szCs w:val="24"/>
        </w:rPr>
        <w:t xml:space="preserve">varustusega veotehnikasse. Arvestades, et Eesti </w:t>
      </w:r>
      <w:r w:rsidR="00F938D0">
        <w:rPr>
          <w:rFonts w:ascii="Times New Roman" w:hAnsi="Times New Roman" w:cs="Times New Roman"/>
          <w:sz w:val="24"/>
          <w:szCs w:val="24"/>
        </w:rPr>
        <w:t>maantee</w:t>
      </w:r>
      <w:r>
        <w:rPr>
          <w:rFonts w:ascii="Times New Roman" w:hAnsi="Times New Roman" w:cs="Times New Roman"/>
          <w:sz w:val="24"/>
          <w:szCs w:val="24"/>
        </w:rPr>
        <w:t>veo</w:t>
      </w:r>
      <w:r w:rsidR="00F938D0">
        <w:rPr>
          <w:rFonts w:ascii="Times New Roman" w:hAnsi="Times New Roman" w:cs="Times New Roman"/>
          <w:sz w:val="24"/>
          <w:szCs w:val="24"/>
        </w:rPr>
        <w:t xml:space="preserve"> </w:t>
      </w:r>
      <w:r>
        <w:rPr>
          <w:rFonts w:ascii="Times New Roman" w:hAnsi="Times New Roman" w:cs="Times New Roman"/>
          <w:sz w:val="24"/>
          <w:szCs w:val="24"/>
        </w:rPr>
        <w:t>sektor</w:t>
      </w:r>
      <w:r w:rsidR="005653C6">
        <w:rPr>
          <w:rFonts w:ascii="Times New Roman" w:hAnsi="Times New Roman" w:cs="Times New Roman"/>
          <w:sz w:val="24"/>
          <w:szCs w:val="24"/>
        </w:rPr>
        <w:t>it</w:t>
      </w:r>
      <w:r>
        <w:rPr>
          <w:rFonts w:ascii="Times New Roman" w:hAnsi="Times New Roman" w:cs="Times New Roman"/>
          <w:sz w:val="24"/>
          <w:szCs w:val="24"/>
        </w:rPr>
        <w:t xml:space="preserve"> on viimastel aastatel </w:t>
      </w:r>
      <w:r w:rsidR="00F938D0">
        <w:rPr>
          <w:rFonts w:ascii="Times New Roman" w:hAnsi="Times New Roman" w:cs="Times New Roman"/>
          <w:sz w:val="24"/>
          <w:szCs w:val="24"/>
        </w:rPr>
        <w:t>olnud mõjuta</w:t>
      </w:r>
      <w:r w:rsidR="005653C6">
        <w:rPr>
          <w:rFonts w:ascii="Times New Roman" w:hAnsi="Times New Roman" w:cs="Times New Roman"/>
          <w:sz w:val="24"/>
          <w:szCs w:val="24"/>
        </w:rPr>
        <w:t>n</w:t>
      </w:r>
      <w:r w:rsidR="00F938D0">
        <w:rPr>
          <w:rFonts w:ascii="Times New Roman" w:hAnsi="Times New Roman" w:cs="Times New Roman"/>
          <w:sz w:val="24"/>
          <w:szCs w:val="24"/>
        </w:rPr>
        <w:t xml:space="preserve">ud ka </w:t>
      </w:r>
      <w:r w:rsidR="00BD4F96">
        <w:rPr>
          <w:rFonts w:ascii="Times New Roman" w:hAnsi="Times New Roman" w:cs="Times New Roman"/>
          <w:sz w:val="24"/>
          <w:szCs w:val="24"/>
        </w:rPr>
        <w:t>majandussurutis</w:t>
      </w:r>
      <w:r>
        <w:rPr>
          <w:rFonts w:ascii="Times New Roman" w:hAnsi="Times New Roman" w:cs="Times New Roman"/>
          <w:sz w:val="24"/>
          <w:szCs w:val="24"/>
        </w:rPr>
        <w:t>, siis ei saa tingimata eeldada ka kohest ja laiaulatuslikku üleminekut raskematele ja suurematele veostele.</w:t>
      </w:r>
    </w:p>
    <w:p w:rsidRPr="00653447" w:rsidR="00B71766" w:rsidP="00B71766" w:rsidRDefault="00B71766" w14:paraId="21C703CA" w14:textId="77777777">
      <w:pPr>
        <w:spacing w:after="0" w:line="240" w:lineRule="auto"/>
        <w:jc w:val="both"/>
        <w:rPr>
          <w:rFonts w:ascii="Times New Roman" w:hAnsi="Times New Roman" w:cs="Times New Roman"/>
          <w:sz w:val="24"/>
          <w:szCs w:val="24"/>
        </w:rPr>
      </w:pPr>
    </w:p>
    <w:p w:rsidRPr="00653447" w:rsidR="00B71766" w:rsidP="00B71766" w:rsidRDefault="005653C6" w14:paraId="6AE91148" w14:textId="30BF11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Seega</w:t>
      </w:r>
      <w:r w:rsidR="00B71766">
        <w:rPr>
          <w:rFonts w:ascii="Times New Roman" w:hAnsi="Times New Roman" w:cs="Times New Roman"/>
          <w:sz w:val="24"/>
          <w:szCs w:val="24"/>
        </w:rPr>
        <w:t xml:space="preserve"> on </w:t>
      </w:r>
      <w:r w:rsidRPr="001D7C64" w:rsidR="00B71766">
        <w:rPr>
          <w:rFonts w:ascii="Times New Roman" w:hAnsi="Times New Roman" w:cs="Times New Roman"/>
          <w:i/>
          <w:iCs/>
          <w:sz w:val="24"/>
          <w:szCs w:val="24"/>
        </w:rPr>
        <w:t>mõju ulatust ja</w:t>
      </w:r>
      <w:r w:rsidR="00B71766">
        <w:rPr>
          <w:rFonts w:ascii="Times New Roman" w:hAnsi="Times New Roman" w:cs="Times New Roman"/>
          <w:i/>
          <w:iCs/>
          <w:sz w:val="24"/>
          <w:szCs w:val="24"/>
        </w:rPr>
        <w:t xml:space="preserve"> avaldumise</w:t>
      </w:r>
      <w:r w:rsidRPr="001D7C64" w:rsidR="00B71766">
        <w:rPr>
          <w:rFonts w:ascii="Times New Roman" w:hAnsi="Times New Roman" w:cs="Times New Roman"/>
          <w:i/>
          <w:iCs/>
          <w:sz w:val="24"/>
          <w:szCs w:val="24"/>
        </w:rPr>
        <w:t xml:space="preserve"> sagedust</w:t>
      </w:r>
      <w:r w:rsidR="00B71766">
        <w:rPr>
          <w:rFonts w:ascii="Times New Roman" w:hAnsi="Times New Roman" w:cs="Times New Roman"/>
          <w:sz w:val="24"/>
          <w:szCs w:val="24"/>
        </w:rPr>
        <w:t xml:space="preserve"> raske hinnata, teoreetiliselt võib logistikakulude vähenemine konkurentsitingimustes mõjutada ka kauba tootjate ja saatjate kogukulusid, kuid arvestades veosektori vähenenud mahtusid, rakemate ja pikemate autorongide pigem aeglast </w:t>
      </w:r>
      <w:r w:rsidR="00457E63">
        <w:rPr>
          <w:rFonts w:ascii="Times New Roman" w:hAnsi="Times New Roman" w:cs="Times New Roman"/>
          <w:sz w:val="24"/>
          <w:szCs w:val="24"/>
        </w:rPr>
        <w:t>kasutuselevõttu</w:t>
      </w:r>
      <w:r w:rsidR="00B71766">
        <w:rPr>
          <w:rFonts w:ascii="Times New Roman" w:hAnsi="Times New Roman" w:cs="Times New Roman"/>
          <w:sz w:val="24"/>
          <w:szCs w:val="24"/>
        </w:rPr>
        <w:t>, siis võib mõju ulatust ja avaldumise sagedust hinnata väikeseks.</w:t>
      </w:r>
    </w:p>
    <w:p w:rsidRPr="001D7C64" w:rsidR="00B71766" w:rsidP="00B71766" w:rsidRDefault="00B71766" w14:paraId="0A48DA24" w14:textId="77777777">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Ebasoovitavate mõjude kaasnemise risk</w:t>
      </w:r>
      <w:r>
        <w:rPr>
          <w:rFonts w:ascii="Times New Roman" w:hAnsi="Times New Roman" w:cs="Times New Roman"/>
          <w:i/>
          <w:iCs/>
          <w:sz w:val="24"/>
          <w:szCs w:val="24"/>
        </w:rPr>
        <w:t xml:space="preserve">i </w:t>
      </w:r>
      <w:r w:rsidRPr="001D7C64">
        <w:rPr>
          <w:rFonts w:ascii="Times New Roman" w:hAnsi="Times New Roman" w:cs="Times New Roman"/>
          <w:sz w:val="24"/>
          <w:szCs w:val="24"/>
        </w:rPr>
        <w:t>pigem näha ei ole.</w:t>
      </w:r>
    </w:p>
    <w:p w:rsidRPr="00653447" w:rsidR="00B71766" w:rsidP="00B71766" w:rsidRDefault="00B71766" w14:paraId="27E5489C" w14:textId="77777777">
      <w:pPr>
        <w:spacing w:after="0" w:line="240" w:lineRule="auto"/>
        <w:jc w:val="both"/>
        <w:rPr>
          <w:rFonts w:ascii="Times New Roman" w:hAnsi="Times New Roman" w:cs="Times New Roman"/>
          <w:sz w:val="24"/>
          <w:szCs w:val="24"/>
        </w:rPr>
      </w:pPr>
    </w:p>
    <w:p w:rsidR="00B71766" w:rsidP="00B71766" w:rsidRDefault="00B71766" w14:paraId="221F3E9F" w14:textId="1B136C69">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Järeldus mõju olulisuse kohta sihtrühmale 3:</w:t>
      </w:r>
      <w:r>
        <w:rPr>
          <w:rFonts w:ascii="Times New Roman" w:hAnsi="Times New Roman" w:cs="Times New Roman"/>
          <w:sz w:val="24"/>
          <w:szCs w:val="24"/>
        </w:rPr>
        <w:t xml:space="preserve"> </w:t>
      </w:r>
      <w:r w:rsidR="00457E63">
        <w:rPr>
          <w:rFonts w:ascii="Times New Roman" w:hAnsi="Times New Roman" w:cs="Times New Roman"/>
          <w:sz w:val="24"/>
          <w:szCs w:val="24"/>
        </w:rPr>
        <w:t>tõhusam</w:t>
      </w:r>
      <w:r w:rsidRPr="00BA6371">
        <w:rPr>
          <w:rFonts w:ascii="Times New Roman" w:hAnsi="Times New Roman" w:cs="Times New Roman"/>
          <w:sz w:val="24"/>
          <w:szCs w:val="24"/>
        </w:rPr>
        <w:t xml:space="preserve"> transport loob eelduse logistikakulude </w:t>
      </w:r>
      <w:r w:rsidR="00457E63">
        <w:rPr>
          <w:rFonts w:ascii="Times New Roman" w:hAnsi="Times New Roman" w:cs="Times New Roman"/>
          <w:sz w:val="24"/>
          <w:szCs w:val="24"/>
        </w:rPr>
        <w:t>vähenemiseks</w:t>
      </w:r>
      <w:r w:rsidRPr="00BA6371">
        <w:rPr>
          <w:rFonts w:ascii="Times New Roman" w:hAnsi="Times New Roman" w:cs="Times New Roman"/>
          <w:sz w:val="24"/>
          <w:szCs w:val="24"/>
        </w:rPr>
        <w:t>, mis omakorda toetab laiemat majanduskasvu</w:t>
      </w:r>
      <w:r>
        <w:rPr>
          <w:rFonts w:ascii="Times New Roman" w:hAnsi="Times New Roman" w:cs="Times New Roman"/>
          <w:sz w:val="24"/>
          <w:szCs w:val="24"/>
        </w:rPr>
        <w:t xml:space="preserve">, kuid kuna mõju avaldumise sagedust ja ulatust on </w:t>
      </w:r>
      <w:r w:rsidR="00457E63">
        <w:rPr>
          <w:rFonts w:ascii="Times New Roman" w:hAnsi="Times New Roman" w:cs="Times New Roman"/>
          <w:sz w:val="24"/>
          <w:szCs w:val="24"/>
        </w:rPr>
        <w:t>praegu</w:t>
      </w:r>
      <w:r>
        <w:rPr>
          <w:rFonts w:ascii="Times New Roman" w:hAnsi="Times New Roman" w:cs="Times New Roman"/>
          <w:sz w:val="24"/>
          <w:szCs w:val="24"/>
        </w:rPr>
        <w:t xml:space="preserve"> raske hinnata, siis pigem saab järeldada, et </w:t>
      </w:r>
      <w:r w:rsidRPr="007225DD">
        <w:rPr>
          <w:rFonts w:ascii="Times New Roman" w:hAnsi="Times New Roman" w:cs="Times New Roman"/>
          <w:sz w:val="24"/>
          <w:szCs w:val="24"/>
        </w:rPr>
        <w:t>mõju sihtrühmale on ebaoluline.</w:t>
      </w:r>
    </w:p>
    <w:p w:rsidR="00B71766" w:rsidP="00B71766" w:rsidRDefault="00B71766" w14:paraId="23B22B36" w14:textId="77777777">
      <w:pPr>
        <w:spacing w:after="0" w:line="240" w:lineRule="auto"/>
        <w:rPr>
          <w:rFonts w:ascii="Times New Roman" w:hAnsi="Times New Roman" w:cs="Times New Roman"/>
          <w:sz w:val="24"/>
          <w:szCs w:val="24"/>
        </w:rPr>
      </w:pPr>
    </w:p>
    <w:p w:rsidR="00B71766" w:rsidP="00B71766" w:rsidRDefault="00B71766" w14:paraId="05307B1B" w14:textId="5332B62F">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II. </w:t>
      </w:r>
      <w:r w:rsidRPr="00F763DD">
        <w:rPr>
          <w:rFonts w:ascii="Times New Roman" w:hAnsi="Times New Roman" w:cs="Times New Roman"/>
          <w:b/>
          <w:bCs/>
          <w:sz w:val="24"/>
          <w:szCs w:val="24"/>
        </w:rPr>
        <w:t>Mõju valdkond</w:t>
      </w:r>
      <w:r>
        <w:rPr>
          <w:rFonts w:ascii="Times New Roman" w:hAnsi="Times New Roman" w:cs="Times New Roman"/>
          <w:b/>
          <w:bCs/>
          <w:sz w:val="24"/>
          <w:szCs w:val="24"/>
        </w:rPr>
        <w:t xml:space="preserve"> 2</w:t>
      </w:r>
    </w:p>
    <w:p w:rsidR="00B71766" w:rsidP="00B71766" w:rsidRDefault="00B71766" w14:paraId="2FEF6F09" w14:textId="77777777">
      <w:pPr>
        <w:spacing w:after="0" w:line="240" w:lineRule="auto"/>
        <w:rPr>
          <w:rFonts w:ascii="Times New Roman" w:hAnsi="Times New Roman" w:cs="Times New Roman"/>
          <w:sz w:val="24"/>
          <w:szCs w:val="24"/>
        </w:rPr>
      </w:pPr>
      <w:r>
        <w:rPr>
          <w:rFonts w:ascii="Times New Roman" w:hAnsi="Times New Roman" w:cs="Times New Roman"/>
          <w:sz w:val="24"/>
          <w:szCs w:val="24"/>
        </w:rPr>
        <w:t>Keskkonnamõjud</w:t>
      </w:r>
      <w:r w:rsidRPr="00805F13">
        <w:rPr>
          <w:rFonts w:ascii="Wingdings" w:hAnsi="Wingdings" w:eastAsia="Wingdings" w:cs="Wingdings"/>
          <w:sz w:val="24"/>
          <w:szCs w:val="24"/>
        </w:rPr>
        <w:t>à</w:t>
      </w:r>
      <w:r>
        <w:rPr>
          <w:rFonts w:ascii="Times New Roman" w:hAnsi="Times New Roman" w:cs="Times New Roman"/>
          <w:sz w:val="24"/>
          <w:szCs w:val="24"/>
        </w:rPr>
        <w:t>välisõhk</w:t>
      </w:r>
    </w:p>
    <w:p w:rsidR="00B71766" w:rsidP="00B71766" w:rsidRDefault="00B71766" w14:paraId="0F8376E7" w14:textId="77777777">
      <w:pPr>
        <w:spacing w:after="0" w:line="240" w:lineRule="auto"/>
        <w:rPr>
          <w:rFonts w:ascii="Times New Roman" w:hAnsi="Times New Roman" w:cs="Times New Roman"/>
          <w:sz w:val="24"/>
          <w:szCs w:val="24"/>
        </w:rPr>
      </w:pPr>
    </w:p>
    <w:p w:rsidRPr="00125E7D" w:rsidR="00B71766" w:rsidP="00B71766" w:rsidRDefault="00B71766" w14:paraId="41752C19" w14:textId="5B841232" w14:noSpellErr="1">
      <w:pPr>
        <w:pStyle w:val="Default"/>
        <w:jc w:val="both"/>
        <w:rPr>
          <w:rFonts w:ascii="Times New Roman" w:hAnsi="Times New Roman" w:cs="Times New Roman"/>
        </w:rPr>
      </w:pPr>
      <w:commentRangeStart w:id="954687540"/>
      <w:r w:rsidRPr="726A6E21" w:rsidR="00B71766">
        <w:rPr>
          <w:rFonts w:ascii="Times New Roman" w:hAnsi="Times New Roman" w:cs="Times New Roman"/>
          <w:i w:val="1"/>
          <w:iCs w:val="1"/>
          <w:u w:val="single"/>
        </w:rPr>
        <w:t>Mõju sihtrühm</w:t>
      </w:r>
      <w:commentRangeEnd w:id="954687540"/>
      <w:r>
        <w:rPr>
          <w:rStyle w:val="CommentReference"/>
        </w:rPr>
        <w:commentReference w:id="954687540"/>
      </w:r>
      <w:r w:rsidRPr="726A6E21" w:rsidR="00B71766">
        <w:rPr>
          <w:rFonts w:ascii="Times New Roman" w:hAnsi="Times New Roman" w:cs="Times New Roman"/>
          <w:i w:val="1"/>
          <w:iCs w:val="1"/>
        </w:rPr>
        <w:t>:</w:t>
      </w:r>
      <w:r w:rsidRPr="726A6E21" w:rsidR="00B71766">
        <w:rPr>
          <w:rFonts w:ascii="Times New Roman" w:hAnsi="Times New Roman" w:cs="Times New Roman"/>
        </w:rPr>
        <w:t xml:space="preserve"> </w:t>
      </w:r>
      <w:r w:rsidRPr="726A6E21" w:rsidR="00B71766">
        <w:rPr>
          <w:rFonts w:ascii="Times New Roman" w:hAnsi="Times New Roman" w:cs="Times New Roman"/>
        </w:rPr>
        <w:t>Eesti elanikkond</w:t>
      </w:r>
      <w:r w:rsidRPr="726A6E21" w:rsidR="00457E63">
        <w:rPr>
          <w:rFonts w:ascii="Times New Roman" w:hAnsi="Times New Roman" w:cs="Times New Roman"/>
        </w:rPr>
        <w:t>.</w:t>
      </w:r>
    </w:p>
    <w:p w:rsidRPr="00B7435D" w:rsidR="00B71766" w:rsidP="00B71766" w:rsidRDefault="00B71766" w14:paraId="47298D0E" w14:textId="4553FA4C">
      <w:pPr>
        <w:pStyle w:val="Default"/>
        <w:jc w:val="both"/>
        <w:rPr>
          <w:rFonts w:ascii="Times New Roman" w:hAnsi="Times New Roman" w:cs="Times New Roman"/>
          <w:bCs/>
        </w:rPr>
      </w:pPr>
      <w:r w:rsidRPr="00BC6B23">
        <w:rPr>
          <w:rFonts w:ascii="Times New Roman" w:hAnsi="Times New Roman" w:cs="Times New Roman"/>
          <w:bCs/>
          <w:i/>
          <w:iCs/>
        </w:rPr>
        <w:t>Mõjutatud sihtrühma suurus</w:t>
      </w:r>
      <w:r w:rsidRPr="00BC6B23">
        <w:rPr>
          <w:rFonts w:ascii="Times New Roman" w:hAnsi="Times New Roman" w:cs="Times New Roman"/>
          <w:bCs/>
        </w:rPr>
        <w:t xml:space="preserve">: </w:t>
      </w:r>
      <w:r w:rsidR="00457E63">
        <w:rPr>
          <w:rFonts w:ascii="Times New Roman" w:hAnsi="Times New Roman" w:cs="Times New Roman"/>
          <w:bCs/>
        </w:rPr>
        <w:t>m</w:t>
      </w:r>
      <w:r w:rsidR="00E12BE6">
        <w:rPr>
          <w:rFonts w:ascii="Times New Roman" w:hAnsi="Times New Roman" w:cs="Times New Roman"/>
          <w:bCs/>
        </w:rPr>
        <w:t>õjutab kogu Eesti elanikkonda, seega on sihtrühm suur.</w:t>
      </w:r>
    </w:p>
    <w:p w:rsidRPr="00B7435D" w:rsidR="00B71766" w:rsidP="00B71766" w:rsidRDefault="00B71766" w14:paraId="201520FD" w14:textId="77777777">
      <w:pPr>
        <w:pStyle w:val="Default"/>
        <w:jc w:val="both"/>
        <w:rPr>
          <w:rFonts w:ascii="Times New Roman" w:hAnsi="Times New Roman" w:cs="Times New Roman"/>
          <w:bCs/>
          <w:i/>
          <w:iCs/>
        </w:rPr>
      </w:pPr>
    </w:p>
    <w:p w:rsidRPr="00BC6B23" w:rsidR="00B71766" w:rsidP="00B71766" w:rsidRDefault="00B71766" w14:paraId="659F47A6" w14:textId="7EB554E1">
      <w:pPr>
        <w:pStyle w:val="Default"/>
        <w:jc w:val="both"/>
        <w:rPr>
          <w:rFonts w:ascii="Times New Roman" w:hAnsi="Times New Roman" w:cs="Times New Roman"/>
        </w:rPr>
      </w:pPr>
      <w:r w:rsidRPr="00B7435D">
        <w:rPr>
          <w:rFonts w:ascii="Times New Roman" w:hAnsi="Times New Roman" w:cs="Times New Roman"/>
          <w:bCs/>
          <w:i/>
          <w:iCs/>
        </w:rPr>
        <w:t>Mõju sihtrühmale</w:t>
      </w:r>
    </w:p>
    <w:p w:rsidRPr="00B7435D" w:rsidR="00B71766" w:rsidP="00B71766" w:rsidRDefault="00B71766" w14:paraId="2A8C9EEC" w14:textId="2C6D0DD9">
      <w:pPr>
        <w:pStyle w:val="Default"/>
        <w:jc w:val="both"/>
        <w:rPr>
          <w:rFonts w:ascii="Times New Roman" w:hAnsi="Times New Roman" w:cs="Times New Roman"/>
          <w:bCs/>
        </w:rPr>
      </w:pPr>
      <w:r w:rsidRPr="00B7435D">
        <w:rPr>
          <w:rFonts w:ascii="Times New Roman" w:hAnsi="Times New Roman" w:cs="Times New Roman"/>
          <w:bCs/>
        </w:rPr>
        <w:t>Pikemate ja raskemate autorongide kasutuselevõtt vähendab transpordisektori keskkonnakoormust. Kuna sama kaubakoguse vedamiseks on vaja teha vähem reise, väheneb läbisõit ja põletatud kütuse kogus. Tallinna Tehnikakõrgkooli uuring toob välja, et 600</w:t>
      </w:r>
      <w:r w:rsidR="00457E63">
        <w:rPr>
          <w:rFonts w:ascii="Times New Roman" w:hAnsi="Times New Roman" w:cs="Times New Roman"/>
          <w:bCs/>
        </w:rPr>
        <w:t> </w:t>
      </w:r>
      <w:r w:rsidRPr="00B7435D">
        <w:rPr>
          <w:rFonts w:ascii="Times New Roman" w:hAnsi="Times New Roman" w:cs="Times New Roman"/>
          <w:bCs/>
        </w:rPr>
        <w:t xml:space="preserve">m³ kauba vedamiseks on vaja kuue 16,5 m autorongi asemel vaid neli 25,25 m </w:t>
      </w:r>
      <w:proofErr w:type="spellStart"/>
      <w:r w:rsidRPr="00B7435D">
        <w:rPr>
          <w:rFonts w:ascii="Times New Roman" w:hAnsi="Times New Roman" w:cs="Times New Roman"/>
          <w:bCs/>
        </w:rPr>
        <w:t>EMS</w:t>
      </w:r>
      <w:r w:rsidR="00457E63">
        <w:rPr>
          <w:rFonts w:ascii="Times New Roman" w:hAnsi="Times New Roman" w:cs="Times New Roman"/>
          <w:bCs/>
        </w:rPr>
        <w:t>i</w:t>
      </w:r>
      <w:proofErr w:type="spellEnd"/>
      <w:r w:rsidR="00457E63">
        <w:rPr>
          <w:rFonts w:ascii="Times New Roman" w:hAnsi="Times New Roman" w:cs="Times New Roman"/>
          <w:bCs/>
        </w:rPr>
        <w:t xml:space="preserve"> </w:t>
      </w:r>
      <w:r w:rsidRPr="00B7435D">
        <w:rPr>
          <w:rFonts w:ascii="Times New Roman" w:hAnsi="Times New Roman" w:cs="Times New Roman"/>
          <w:bCs/>
        </w:rPr>
        <w:t>autorongi, mille tulemusel on CO₂ emissioon 15% väiksem.</w:t>
      </w:r>
      <w:r w:rsidRPr="00B7435D">
        <w:rPr>
          <w:rStyle w:val="Allmrkuseviide"/>
          <w:rFonts w:ascii="Times New Roman" w:hAnsi="Times New Roman"/>
          <w:bCs/>
        </w:rPr>
        <w:footnoteReference w:id="8"/>
      </w:r>
      <w:r w:rsidRPr="00B7435D">
        <w:rPr>
          <w:rFonts w:ascii="Times New Roman" w:hAnsi="Times New Roman" w:cs="Times New Roman"/>
          <w:bCs/>
        </w:rPr>
        <w:t xml:space="preserve"> T-Konsult OÜ uuring</w:t>
      </w:r>
      <w:r w:rsidR="00162216">
        <w:rPr>
          <w:rFonts w:ascii="Times New Roman" w:hAnsi="Times New Roman" w:cs="Times New Roman"/>
          <w:bCs/>
        </w:rPr>
        <w:t>u</w:t>
      </w:r>
      <w:r w:rsidRPr="00B7435D">
        <w:rPr>
          <w:rStyle w:val="Allmrkuseviide"/>
          <w:rFonts w:ascii="Times New Roman" w:hAnsi="Times New Roman"/>
          <w:bCs/>
        </w:rPr>
        <w:footnoteReference w:id="9"/>
      </w:r>
      <w:r w:rsidRPr="00B7435D">
        <w:rPr>
          <w:rFonts w:ascii="Times New Roman" w:hAnsi="Times New Roman" w:cs="Times New Roman"/>
          <w:bCs/>
        </w:rPr>
        <w:t xml:space="preserve"> </w:t>
      </w:r>
      <w:r w:rsidR="00162216">
        <w:rPr>
          <w:rFonts w:ascii="Times New Roman" w:hAnsi="Times New Roman" w:cs="Times New Roman"/>
          <w:bCs/>
        </w:rPr>
        <w:t xml:space="preserve">kohaselt tooks </w:t>
      </w:r>
      <w:r w:rsidRPr="00B7435D">
        <w:rPr>
          <w:rFonts w:ascii="Times New Roman" w:hAnsi="Times New Roman" w:cs="Times New Roman"/>
          <w:bCs/>
        </w:rPr>
        <w:t>ainuüksi metsandussektoris (ümarpuidu ja hakkepuidu vedu) üleminek 52</w:t>
      </w:r>
      <w:r w:rsidR="00162216">
        <w:rPr>
          <w:rFonts w:ascii="Times New Roman" w:hAnsi="Times New Roman" w:cs="Times New Roman"/>
          <w:bCs/>
        </w:rPr>
        <w:t>-</w:t>
      </w:r>
      <w:r w:rsidRPr="00B7435D">
        <w:rPr>
          <w:rFonts w:ascii="Times New Roman" w:hAnsi="Times New Roman" w:cs="Times New Roman"/>
          <w:bCs/>
        </w:rPr>
        <w:t>tonni</w:t>
      </w:r>
      <w:r w:rsidR="00162216">
        <w:rPr>
          <w:rFonts w:ascii="Times New Roman" w:hAnsi="Times New Roman" w:cs="Times New Roman"/>
          <w:bCs/>
        </w:rPr>
        <w:t>steltveostelt</w:t>
      </w:r>
      <w:r w:rsidRPr="00B7435D">
        <w:rPr>
          <w:rFonts w:ascii="Times New Roman" w:hAnsi="Times New Roman" w:cs="Times New Roman"/>
          <w:bCs/>
        </w:rPr>
        <w:t xml:space="preserve"> 60-tonnistele kaasa 13 730 tonni CO₂ säästu aastas.</w:t>
      </w:r>
    </w:p>
    <w:p w:rsidRPr="00B7435D" w:rsidR="00B71766" w:rsidP="00B71766" w:rsidRDefault="00B71766" w14:paraId="6FB9819F" w14:textId="77777777">
      <w:pPr>
        <w:pStyle w:val="Default"/>
        <w:jc w:val="both"/>
        <w:rPr>
          <w:rFonts w:ascii="Times New Roman" w:hAnsi="Times New Roman" w:cs="Times New Roman"/>
          <w:bCs/>
        </w:rPr>
      </w:pPr>
    </w:p>
    <w:p w:rsidRPr="00B7435D" w:rsidR="00B71766" w:rsidP="00B71766" w:rsidRDefault="00B71766" w14:paraId="3AAEB250" w14:textId="6EB8FDD1">
      <w:pPr>
        <w:pStyle w:val="Default"/>
        <w:jc w:val="both"/>
        <w:rPr>
          <w:rFonts w:ascii="Times New Roman" w:hAnsi="Times New Roman" w:cs="Times New Roman"/>
          <w:bCs/>
        </w:rPr>
      </w:pPr>
      <w:r w:rsidRPr="00B7435D">
        <w:rPr>
          <w:rFonts w:ascii="Times New Roman" w:hAnsi="Times New Roman" w:cs="Times New Roman"/>
          <w:bCs/>
        </w:rPr>
        <w:t>Lisaks kaasneb potentsiaalne CO₂ vähenemine ka sellest, kui minnakse üle EURO 6 saasteklassi sõidukitele.</w:t>
      </w:r>
    </w:p>
    <w:p w:rsidRPr="00B7435D" w:rsidR="00B71766" w:rsidP="00B71766" w:rsidRDefault="00B71766" w14:paraId="5AFB8326" w14:textId="77777777">
      <w:pPr>
        <w:pStyle w:val="Default"/>
        <w:jc w:val="both"/>
        <w:rPr>
          <w:rFonts w:ascii="Times New Roman" w:hAnsi="Times New Roman" w:cs="Times New Roman"/>
          <w:bCs/>
        </w:rPr>
      </w:pPr>
    </w:p>
    <w:p w:rsidRPr="00B7435D" w:rsidR="00B71766" w:rsidP="00B71766" w:rsidRDefault="00B71766" w14:paraId="7DE32BB5" w14:textId="26658069">
      <w:pPr>
        <w:pStyle w:val="Default"/>
        <w:jc w:val="both"/>
        <w:rPr>
          <w:rFonts w:ascii="Times New Roman" w:hAnsi="Times New Roman" w:cs="Times New Roman"/>
          <w:bCs/>
        </w:rPr>
      </w:pPr>
      <w:commentRangeStart w:id="9"/>
      <w:r w:rsidRPr="00B7435D">
        <w:rPr>
          <w:rFonts w:ascii="Times New Roman" w:hAnsi="Times New Roman" w:cs="Times New Roman"/>
          <w:bCs/>
        </w:rPr>
        <w:t xml:space="preserve">Kuigi raskemad veokid koormavad teid rohkem, </w:t>
      </w:r>
      <w:r w:rsidR="00CD3794">
        <w:rPr>
          <w:rFonts w:ascii="Times New Roman" w:hAnsi="Times New Roman" w:cs="Times New Roman"/>
          <w:bCs/>
        </w:rPr>
        <w:t>võib</w:t>
      </w:r>
      <w:r w:rsidRPr="00B7435D">
        <w:rPr>
          <w:rFonts w:ascii="Times New Roman" w:hAnsi="Times New Roman" w:cs="Times New Roman"/>
          <w:bCs/>
        </w:rPr>
        <w:t xml:space="preserve"> telgede arvu suurenemi</w:t>
      </w:r>
      <w:r w:rsidR="00CD3794">
        <w:rPr>
          <w:rFonts w:ascii="Times New Roman" w:hAnsi="Times New Roman" w:cs="Times New Roman"/>
          <w:bCs/>
        </w:rPr>
        <w:t>ne</w:t>
      </w:r>
      <w:r w:rsidRPr="00B7435D">
        <w:rPr>
          <w:rFonts w:ascii="Times New Roman" w:hAnsi="Times New Roman" w:cs="Times New Roman"/>
          <w:bCs/>
        </w:rPr>
        <w:t>, teljebaasi reegli</w:t>
      </w:r>
      <w:r w:rsidR="00CD3794">
        <w:rPr>
          <w:rFonts w:ascii="Times New Roman" w:hAnsi="Times New Roman" w:cs="Times New Roman"/>
          <w:bCs/>
        </w:rPr>
        <w:t xml:space="preserve"> kehtestamine</w:t>
      </w:r>
      <w:r w:rsidRPr="00B7435D">
        <w:rPr>
          <w:rFonts w:ascii="Times New Roman" w:hAnsi="Times New Roman" w:cs="Times New Roman"/>
          <w:bCs/>
        </w:rPr>
        <w:t xml:space="preserve"> ja eriti reiside arvu vähenemi</w:t>
      </w:r>
      <w:r w:rsidR="00CD3794">
        <w:rPr>
          <w:rFonts w:ascii="Times New Roman" w:hAnsi="Times New Roman" w:cs="Times New Roman"/>
          <w:bCs/>
        </w:rPr>
        <w:t>ne</w:t>
      </w:r>
      <w:r w:rsidRPr="00B7435D">
        <w:rPr>
          <w:rFonts w:ascii="Times New Roman" w:hAnsi="Times New Roman" w:cs="Times New Roman"/>
          <w:bCs/>
        </w:rPr>
        <w:t xml:space="preserve"> summaar</w:t>
      </w:r>
      <w:r w:rsidR="00CD3794">
        <w:rPr>
          <w:rFonts w:ascii="Times New Roman" w:hAnsi="Times New Roman" w:cs="Times New Roman"/>
          <w:bCs/>
        </w:rPr>
        <w:t>set</w:t>
      </w:r>
      <w:r w:rsidRPr="00B7435D">
        <w:rPr>
          <w:rFonts w:ascii="Times New Roman" w:hAnsi="Times New Roman" w:cs="Times New Roman"/>
          <w:bCs/>
        </w:rPr>
        <w:t xml:space="preserve"> koormus</w:t>
      </w:r>
      <w:r w:rsidR="00CD3794">
        <w:rPr>
          <w:rFonts w:ascii="Times New Roman" w:hAnsi="Times New Roman" w:cs="Times New Roman"/>
          <w:bCs/>
        </w:rPr>
        <w:t>t</w:t>
      </w:r>
      <w:r w:rsidRPr="00B7435D">
        <w:rPr>
          <w:rFonts w:ascii="Times New Roman" w:hAnsi="Times New Roman" w:cs="Times New Roman"/>
          <w:bCs/>
        </w:rPr>
        <w:t xml:space="preserve"> teekatenditele isegi kahan</w:t>
      </w:r>
      <w:r w:rsidR="00CD3794">
        <w:rPr>
          <w:rFonts w:ascii="Times New Roman" w:hAnsi="Times New Roman" w:cs="Times New Roman"/>
          <w:bCs/>
        </w:rPr>
        <w:t>dada</w:t>
      </w:r>
      <w:r w:rsidRPr="00B7435D">
        <w:rPr>
          <w:rFonts w:ascii="Times New Roman" w:hAnsi="Times New Roman" w:cs="Times New Roman"/>
          <w:bCs/>
        </w:rPr>
        <w:t xml:space="preserve">. See </w:t>
      </w:r>
      <w:r w:rsidR="00BC5B9B">
        <w:rPr>
          <w:rFonts w:ascii="Times New Roman" w:hAnsi="Times New Roman" w:cs="Times New Roman"/>
          <w:bCs/>
        </w:rPr>
        <w:t xml:space="preserve">võib </w:t>
      </w:r>
      <w:r w:rsidRPr="00B7435D">
        <w:rPr>
          <w:rFonts w:ascii="Times New Roman" w:hAnsi="Times New Roman" w:cs="Times New Roman"/>
          <w:bCs/>
        </w:rPr>
        <w:t>tähenda</w:t>
      </w:r>
      <w:r w:rsidR="00BC5B9B">
        <w:rPr>
          <w:rFonts w:ascii="Times New Roman" w:hAnsi="Times New Roman" w:cs="Times New Roman"/>
          <w:bCs/>
        </w:rPr>
        <w:t>da</w:t>
      </w:r>
      <w:r w:rsidRPr="00B7435D">
        <w:rPr>
          <w:rFonts w:ascii="Times New Roman" w:hAnsi="Times New Roman" w:cs="Times New Roman"/>
          <w:bCs/>
        </w:rPr>
        <w:t xml:space="preserve"> pikemat teede remonditsüklit ja see</w:t>
      </w:r>
      <w:r w:rsidR="00CD3794">
        <w:rPr>
          <w:rFonts w:ascii="Times New Roman" w:hAnsi="Times New Roman" w:cs="Times New Roman"/>
          <w:bCs/>
        </w:rPr>
        <w:t>ga</w:t>
      </w:r>
      <w:r w:rsidRPr="00B7435D">
        <w:rPr>
          <w:rFonts w:ascii="Times New Roman" w:hAnsi="Times New Roman" w:cs="Times New Roman"/>
          <w:bCs/>
        </w:rPr>
        <w:t xml:space="preserve"> säästu teekattematerjalide (killustik, bituumen) arvelt, mis omakorda tähendab CO₂ säästu.</w:t>
      </w:r>
      <w:commentRangeEnd w:id="9"/>
      <w:r w:rsidR="009E27B0">
        <w:rPr>
          <w:rStyle w:val="Kommentaariviide"/>
          <w:rFonts w:asciiTheme="minorHAnsi" w:hAnsiTheme="minorHAnsi" w:cstheme="minorBidi"/>
          <w:color w:val="auto"/>
        </w:rPr>
        <w:commentReference w:id="9"/>
      </w:r>
    </w:p>
    <w:p w:rsidRPr="00B7435D" w:rsidR="00B71766" w:rsidP="00B71766" w:rsidRDefault="00B71766" w14:paraId="0F10B5F8" w14:textId="77777777">
      <w:pPr>
        <w:pStyle w:val="Default"/>
        <w:jc w:val="both"/>
        <w:rPr>
          <w:rFonts w:ascii="Times New Roman" w:hAnsi="Times New Roman" w:cs="Times New Roman"/>
          <w:bCs/>
          <w:i/>
          <w:iCs/>
        </w:rPr>
      </w:pPr>
    </w:p>
    <w:p w:rsidRPr="008732C6" w:rsidR="00B71766" w:rsidP="00B71766" w:rsidRDefault="00B71766" w14:paraId="0F219E46" w14:textId="45D06E25">
      <w:pPr>
        <w:pStyle w:val="Default"/>
        <w:jc w:val="both"/>
        <w:rPr>
          <w:rFonts w:ascii="Times New Roman" w:hAnsi="Times New Roman" w:cs="Times New Roman"/>
          <w:b/>
          <w:bCs/>
        </w:rPr>
      </w:pPr>
      <w:r w:rsidRPr="00B7435D">
        <w:rPr>
          <w:rFonts w:ascii="Times New Roman" w:hAnsi="Times New Roman" w:cs="Times New Roman"/>
          <w:bCs/>
          <w:i/>
          <w:iCs/>
        </w:rPr>
        <w:t>Mõju olulisus sihtrühmale</w:t>
      </w:r>
    </w:p>
    <w:p w:rsidRPr="00E12BE6" w:rsidR="00B71766" w:rsidP="00B71766" w:rsidRDefault="00E12BE6" w14:paraId="17C1993B" w14:textId="3E727DEF">
      <w:pPr>
        <w:pStyle w:val="Default"/>
        <w:jc w:val="both"/>
        <w:rPr>
          <w:rFonts w:ascii="Times New Roman" w:hAnsi="Times New Roman" w:cs="Times New Roman"/>
          <w:bCs/>
        </w:rPr>
      </w:pPr>
      <w:r w:rsidRPr="0020559A">
        <w:rPr>
          <w:rFonts w:ascii="Times New Roman" w:hAnsi="Times New Roman" w:cs="Times New Roman"/>
          <w:bCs/>
        </w:rPr>
        <w:t xml:space="preserve">Kogu Eesti kasvuhoonegaaside heitmest moodustab transport 19%, sellest maismaatransport 95% ja </w:t>
      </w:r>
      <w:r w:rsidRPr="0020559A" w:rsidR="00CD3794">
        <w:rPr>
          <w:rFonts w:ascii="Times New Roman" w:hAnsi="Times New Roman" w:cs="Times New Roman"/>
          <w:bCs/>
        </w:rPr>
        <w:t>sellest</w:t>
      </w:r>
      <w:r w:rsidRPr="0020559A">
        <w:rPr>
          <w:rFonts w:ascii="Times New Roman" w:hAnsi="Times New Roman" w:cs="Times New Roman"/>
          <w:bCs/>
        </w:rPr>
        <w:t xml:space="preserve"> </w:t>
      </w:r>
      <w:r w:rsidR="0020559A">
        <w:rPr>
          <w:rFonts w:ascii="Times New Roman" w:hAnsi="Times New Roman" w:cs="Times New Roman"/>
          <w:bCs/>
        </w:rPr>
        <w:t xml:space="preserve">omakorda </w:t>
      </w:r>
      <w:r w:rsidRPr="0020559A">
        <w:rPr>
          <w:rFonts w:ascii="Times New Roman" w:hAnsi="Times New Roman" w:cs="Times New Roman"/>
          <w:bCs/>
        </w:rPr>
        <w:t xml:space="preserve">56% on sõiduautodest </w:t>
      </w:r>
      <w:r w:rsidRPr="0020559A" w:rsidR="00CD3794">
        <w:rPr>
          <w:rFonts w:ascii="Times New Roman" w:hAnsi="Times New Roman" w:cs="Times New Roman"/>
          <w:bCs/>
        </w:rPr>
        <w:t>pärit</w:t>
      </w:r>
      <w:r w:rsidRPr="0020559A">
        <w:rPr>
          <w:rFonts w:ascii="Times New Roman" w:hAnsi="Times New Roman" w:cs="Times New Roman"/>
          <w:bCs/>
        </w:rPr>
        <w:t xml:space="preserve"> heide.</w:t>
      </w:r>
      <w:r w:rsidRPr="0020559A">
        <w:rPr>
          <w:rStyle w:val="Allmrkuseviide"/>
          <w:rFonts w:ascii="Times New Roman" w:hAnsi="Times New Roman"/>
          <w:bCs/>
        </w:rPr>
        <w:footnoteReference w:id="10"/>
      </w:r>
      <w:r w:rsidRPr="0020559A">
        <w:rPr>
          <w:rFonts w:ascii="Times New Roman" w:hAnsi="Times New Roman" w:cs="Times New Roman"/>
          <w:bCs/>
        </w:rPr>
        <w:t xml:space="preserve"> Ülejäänud maismaatranspordist ehk 46% jaguneb muude sõidukite, sh veondussektori sõidukite vahel. Veondussektori heitme</w:t>
      </w:r>
      <w:r w:rsidR="0020559A">
        <w:rPr>
          <w:rFonts w:ascii="Times New Roman" w:hAnsi="Times New Roman" w:cs="Times New Roman"/>
          <w:bCs/>
        </w:rPr>
        <w:t>d</w:t>
      </w:r>
      <w:r w:rsidRPr="0020559A">
        <w:rPr>
          <w:rFonts w:ascii="Times New Roman" w:hAnsi="Times New Roman" w:cs="Times New Roman"/>
          <w:bCs/>
        </w:rPr>
        <w:t xml:space="preserve"> jagune</w:t>
      </w:r>
      <w:r w:rsidR="0020559A">
        <w:rPr>
          <w:rFonts w:ascii="Times New Roman" w:hAnsi="Times New Roman" w:cs="Times New Roman"/>
          <w:bCs/>
        </w:rPr>
        <w:t>vad</w:t>
      </w:r>
      <w:r w:rsidRPr="0020559A">
        <w:rPr>
          <w:rFonts w:ascii="Times New Roman" w:hAnsi="Times New Roman" w:cs="Times New Roman"/>
          <w:bCs/>
        </w:rPr>
        <w:t xml:space="preserve"> N1 (kaubik, mille täismass ei ületa 3,5 tonni), N2</w:t>
      </w:r>
      <w:r w:rsidRPr="005F2331">
        <w:rPr>
          <w:rFonts w:ascii="Times New Roman" w:hAnsi="Times New Roman" w:cs="Times New Roman"/>
          <w:bCs/>
        </w:rPr>
        <w:t xml:space="preserve"> (veoautod, mille täismass on üle 3,5 tonni, kuid ei ületa 12 tonni) ja N3 (veoauto mille täismass on üle 12 tonni ehk n</w:t>
      </w:r>
      <w:r w:rsidR="0020559A">
        <w:rPr>
          <w:rFonts w:ascii="Times New Roman" w:hAnsi="Times New Roman" w:cs="Times New Roman"/>
          <w:bCs/>
        </w:rPr>
        <w:t>-</w:t>
      </w:r>
      <w:r w:rsidRPr="005F2331">
        <w:rPr>
          <w:rFonts w:ascii="Times New Roman" w:hAnsi="Times New Roman" w:cs="Times New Roman"/>
          <w:bCs/>
        </w:rPr>
        <w:t xml:space="preserve">ö raskeveosõidukid) kategooria sõidukite veoseveo vahel. </w:t>
      </w:r>
      <w:r>
        <w:rPr>
          <w:rFonts w:ascii="Times New Roman" w:hAnsi="Times New Roman" w:cs="Times New Roman"/>
          <w:bCs/>
        </w:rPr>
        <w:t>N3 ehk r</w:t>
      </w:r>
      <w:r w:rsidRPr="005F2331">
        <w:rPr>
          <w:rFonts w:ascii="Times New Roman" w:hAnsi="Times New Roman" w:cs="Times New Roman"/>
          <w:bCs/>
        </w:rPr>
        <w:t xml:space="preserve">askeveokite osakaal on </w:t>
      </w:r>
      <w:r w:rsidRPr="00CB533F">
        <w:rPr>
          <w:rFonts w:ascii="Times New Roman" w:hAnsi="Times New Roman" w:cs="Times New Roman"/>
          <w:bCs/>
          <w:i/>
          <w:iCs/>
        </w:rPr>
        <w:t>ca</w:t>
      </w:r>
      <w:r w:rsidRPr="005F2331">
        <w:rPr>
          <w:rFonts w:ascii="Times New Roman" w:hAnsi="Times New Roman" w:cs="Times New Roman"/>
          <w:bCs/>
        </w:rPr>
        <w:t xml:space="preserve"> 15%</w:t>
      </w:r>
      <w:r w:rsidRPr="005F2331">
        <w:rPr>
          <w:rStyle w:val="Allmrkuseviide"/>
          <w:rFonts w:ascii="Times New Roman" w:hAnsi="Times New Roman"/>
          <w:bCs/>
        </w:rPr>
        <w:footnoteReference w:id="11"/>
      </w:r>
      <w:r w:rsidRPr="00B7435D">
        <w:rPr>
          <w:rFonts w:ascii="Times New Roman" w:hAnsi="Times New Roman" w:cs="Times New Roman"/>
          <w:bCs/>
        </w:rPr>
        <w:t xml:space="preserve"> ning sellest saab järeldada, et raskeveokitest tulenev kasvuhoonegaaside mõju Eesti kasvuhoonegaaside koguheit</w:t>
      </w:r>
      <w:r w:rsidR="0020559A">
        <w:rPr>
          <w:rFonts w:ascii="Times New Roman" w:hAnsi="Times New Roman" w:cs="Times New Roman"/>
          <w:bCs/>
        </w:rPr>
        <w:t>e</w:t>
      </w:r>
      <w:r w:rsidRPr="00B7435D">
        <w:rPr>
          <w:rFonts w:ascii="Times New Roman" w:hAnsi="Times New Roman" w:cs="Times New Roman"/>
          <w:bCs/>
        </w:rPr>
        <w:t xml:space="preserve"> on </w:t>
      </w:r>
      <w:r>
        <w:rPr>
          <w:rFonts w:ascii="Times New Roman" w:hAnsi="Times New Roman" w:cs="Times New Roman"/>
          <w:bCs/>
        </w:rPr>
        <w:t xml:space="preserve">suhteliselt </w:t>
      </w:r>
      <w:r w:rsidRPr="00B7435D">
        <w:rPr>
          <w:rFonts w:ascii="Times New Roman" w:hAnsi="Times New Roman" w:cs="Times New Roman"/>
          <w:bCs/>
        </w:rPr>
        <w:t>väike</w:t>
      </w:r>
      <w:r>
        <w:rPr>
          <w:rFonts w:ascii="Times New Roman" w:hAnsi="Times New Roman" w:cs="Times New Roman"/>
          <w:bCs/>
        </w:rPr>
        <w:t xml:space="preserve">. </w:t>
      </w:r>
      <w:r w:rsidRPr="00B7435D" w:rsidR="00B71766">
        <w:rPr>
          <w:rFonts w:ascii="Times New Roman" w:hAnsi="Times New Roman" w:cs="Times New Roman"/>
          <w:bCs/>
        </w:rPr>
        <w:t>Ku</w:t>
      </w:r>
      <w:r w:rsidR="0020559A">
        <w:rPr>
          <w:rFonts w:ascii="Times New Roman" w:hAnsi="Times New Roman" w:cs="Times New Roman"/>
          <w:bCs/>
        </w:rPr>
        <w:t>na</w:t>
      </w:r>
      <w:r w:rsidRPr="00B7435D" w:rsidR="00B71766">
        <w:rPr>
          <w:rFonts w:ascii="Times New Roman" w:hAnsi="Times New Roman" w:cs="Times New Roman"/>
          <w:bCs/>
        </w:rPr>
        <w:t xml:space="preserve"> </w:t>
      </w:r>
      <w:r w:rsidR="00B71766">
        <w:rPr>
          <w:rFonts w:ascii="Times New Roman" w:hAnsi="Times New Roman" w:cs="Times New Roman"/>
          <w:bCs/>
        </w:rPr>
        <w:t>r</w:t>
      </w:r>
      <w:r w:rsidRPr="00B7435D" w:rsidR="00B71766">
        <w:rPr>
          <w:rFonts w:ascii="Times New Roman" w:hAnsi="Times New Roman" w:cs="Times New Roman"/>
          <w:bCs/>
        </w:rPr>
        <w:t xml:space="preserve">askeveokite osakaal on kasvuhoonegaaside summaarsest kogusest </w:t>
      </w:r>
      <w:r w:rsidRPr="00CB533F" w:rsidR="00B71766">
        <w:rPr>
          <w:rFonts w:ascii="Times New Roman" w:hAnsi="Times New Roman" w:cs="Times New Roman"/>
          <w:bCs/>
          <w:i/>
          <w:iCs/>
        </w:rPr>
        <w:t>ca</w:t>
      </w:r>
      <w:r w:rsidRPr="00B7435D" w:rsidR="00B71766">
        <w:rPr>
          <w:rFonts w:ascii="Times New Roman" w:hAnsi="Times New Roman" w:cs="Times New Roman"/>
          <w:bCs/>
        </w:rPr>
        <w:t xml:space="preserve"> 3% ja arvestades, et pikkade ja raskete autorongide kasutuselevõtu kiirus ei ole täpselt teada ja pigem võib prognoosida, et </w:t>
      </w:r>
      <w:r w:rsidR="0020559A">
        <w:rPr>
          <w:rFonts w:ascii="Times New Roman" w:hAnsi="Times New Roman" w:cs="Times New Roman"/>
          <w:bCs/>
        </w:rPr>
        <w:t>neid ei võeta kasutusele kiiresti</w:t>
      </w:r>
      <w:r w:rsidRPr="00B7435D" w:rsidR="00B71766">
        <w:rPr>
          <w:rFonts w:ascii="Times New Roman" w:hAnsi="Times New Roman" w:cs="Times New Roman"/>
          <w:bCs/>
        </w:rPr>
        <w:t xml:space="preserve">, siis </w:t>
      </w:r>
      <w:r>
        <w:rPr>
          <w:rFonts w:ascii="Times New Roman" w:hAnsi="Times New Roman" w:cs="Times New Roman"/>
          <w:bCs/>
        </w:rPr>
        <w:t xml:space="preserve">saab </w:t>
      </w:r>
      <w:r w:rsidRPr="00B7435D" w:rsidR="00B71766">
        <w:rPr>
          <w:rFonts w:ascii="Times New Roman" w:hAnsi="Times New Roman" w:cs="Times New Roman"/>
          <w:bCs/>
        </w:rPr>
        <w:t xml:space="preserve">järeldada, et ka </w:t>
      </w:r>
      <w:r w:rsidRPr="00B7435D" w:rsidR="00B71766">
        <w:rPr>
          <w:rFonts w:ascii="Times New Roman" w:hAnsi="Times New Roman" w:cs="Times New Roman"/>
          <w:bCs/>
          <w:i/>
          <w:iCs/>
        </w:rPr>
        <w:t>mõju ulatus ja avaldumise sagedus</w:t>
      </w:r>
      <w:r w:rsidRPr="00B7435D" w:rsidR="00B71766">
        <w:rPr>
          <w:rFonts w:ascii="Times New Roman" w:hAnsi="Times New Roman" w:cs="Times New Roman"/>
          <w:bCs/>
        </w:rPr>
        <w:t xml:space="preserve"> sihtrühmale on väike.</w:t>
      </w:r>
    </w:p>
    <w:p w:rsidR="00B71766" w:rsidP="00B71766" w:rsidRDefault="00B71766" w14:paraId="79202FF1" w14:textId="495607C0">
      <w:pPr>
        <w:pStyle w:val="Default"/>
        <w:jc w:val="both"/>
        <w:rPr>
          <w:rFonts w:ascii="Times New Roman" w:hAnsi="Times New Roman" w:cs="Times New Roman"/>
          <w:bCs/>
          <w:i/>
          <w:iCs/>
        </w:rPr>
      </w:pPr>
      <w:r w:rsidRPr="00125E7D">
        <w:rPr>
          <w:rFonts w:ascii="Times New Roman" w:hAnsi="Times New Roman" w:cs="Times New Roman"/>
          <w:bCs/>
          <w:i/>
          <w:iCs/>
        </w:rPr>
        <w:t xml:space="preserve">Ebasoovitavate mõjude kaasnemise risk: </w:t>
      </w:r>
      <w:r w:rsidRPr="00CB533F" w:rsidR="0020559A">
        <w:rPr>
          <w:rFonts w:ascii="Times New Roman" w:hAnsi="Times New Roman" w:cs="Times New Roman"/>
          <w:bCs/>
        </w:rPr>
        <w:t>m</w:t>
      </w:r>
      <w:r w:rsidRPr="006A6FBE">
        <w:rPr>
          <w:rFonts w:ascii="Times New Roman" w:hAnsi="Times New Roman" w:cs="Times New Roman"/>
          <w:bCs/>
        </w:rPr>
        <w:t>õju on positiivne ja</w:t>
      </w:r>
      <w:r>
        <w:rPr>
          <w:rFonts w:ascii="Times New Roman" w:hAnsi="Times New Roman" w:cs="Times New Roman"/>
          <w:bCs/>
          <w:i/>
          <w:iCs/>
        </w:rPr>
        <w:t xml:space="preserve"> </w:t>
      </w:r>
      <w:r w:rsidRPr="006A6FBE">
        <w:rPr>
          <w:rFonts w:ascii="Times New Roman" w:hAnsi="Times New Roman" w:cs="Times New Roman"/>
          <w:bCs/>
        </w:rPr>
        <w:t>ebasoovitavate mõjude kaasnemise riske ei nähtu.</w:t>
      </w:r>
    </w:p>
    <w:p w:rsidRPr="006A6FBE" w:rsidR="00B71766" w:rsidP="00B71766" w:rsidRDefault="00B71766" w14:paraId="62DC23A4" w14:textId="77777777">
      <w:pPr>
        <w:pStyle w:val="Default"/>
        <w:jc w:val="both"/>
        <w:rPr>
          <w:rFonts w:ascii="Times New Roman" w:hAnsi="Times New Roman" w:cs="Times New Roman"/>
        </w:rPr>
      </w:pPr>
    </w:p>
    <w:p w:rsidRPr="00BC6B23" w:rsidR="00B71766" w:rsidP="00B71766" w:rsidRDefault="00B71766" w14:paraId="3250246B" w14:textId="047426FF">
      <w:pPr>
        <w:spacing w:after="0" w:line="240" w:lineRule="auto"/>
        <w:rPr>
          <w:rFonts w:ascii="Times New Roman" w:hAnsi="Times New Roman" w:cs="Times New Roman"/>
          <w:sz w:val="24"/>
          <w:szCs w:val="24"/>
        </w:rPr>
      </w:pPr>
      <w:r w:rsidRPr="006A6FBE">
        <w:rPr>
          <w:rFonts w:ascii="Times New Roman" w:hAnsi="Times New Roman" w:cs="Times New Roman"/>
          <w:bCs/>
          <w:i/>
          <w:iCs/>
          <w:sz w:val="24"/>
          <w:szCs w:val="24"/>
        </w:rPr>
        <w:t xml:space="preserve">Järeldus mõju olulisuse kohta sihtrühmale: </w:t>
      </w:r>
      <w:r w:rsidR="0020559A">
        <w:rPr>
          <w:rFonts w:ascii="Times New Roman" w:hAnsi="Times New Roman" w:cs="Times New Roman"/>
          <w:bCs/>
          <w:sz w:val="24"/>
          <w:szCs w:val="24"/>
        </w:rPr>
        <w:t>k</w:t>
      </w:r>
      <w:r w:rsidRPr="00E12BE6" w:rsidR="00E12BE6">
        <w:rPr>
          <w:rFonts w:ascii="Times New Roman" w:hAnsi="Times New Roman" w:cs="Times New Roman"/>
          <w:bCs/>
          <w:sz w:val="24"/>
          <w:szCs w:val="24"/>
        </w:rPr>
        <w:t>uigi</w:t>
      </w:r>
      <w:r w:rsidR="00E12BE6">
        <w:rPr>
          <w:rFonts w:ascii="Times New Roman" w:hAnsi="Times New Roman" w:cs="Times New Roman"/>
          <w:bCs/>
          <w:i/>
          <w:iCs/>
          <w:sz w:val="24"/>
          <w:szCs w:val="24"/>
        </w:rPr>
        <w:t xml:space="preserve"> </w:t>
      </w:r>
      <w:r w:rsidR="00E12BE6">
        <w:rPr>
          <w:rFonts w:ascii="Times New Roman" w:hAnsi="Times New Roman" w:cs="Times New Roman"/>
          <w:sz w:val="24"/>
          <w:szCs w:val="24"/>
        </w:rPr>
        <w:t>mõju sihtrühm on suur, siis arvestades, et mõju ulatus ja avaldumise sagedus ning ebasoovitavate mõjude kaasnemise risk on väike, siis k</w:t>
      </w:r>
      <w:r w:rsidRPr="006A6FBE">
        <w:rPr>
          <w:rFonts w:ascii="Times New Roman" w:hAnsi="Times New Roman" w:cs="Times New Roman"/>
          <w:sz w:val="24"/>
          <w:szCs w:val="24"/>
        </w:rPr>
        <w:t xml:space="preserve">okkuvõttes saab järeldada, et mõju sihtrühmale on </w:t>
      </w:r>
      <w:r w:rsidRPr="00C17CE5">
        <w:rPr>
          <w:rFonts w:ascii="Times New Roman" w:hAnsi="Times New Roman" w:cs="Times New Roman"/>
          <w:sz w:val="24"/>
          <w:szCs w:val="24"/>
        </w:rPr>
        <w:t xml:space="preserve">pigem </w:t>
      </w:r>
      <w:r w:rsidRPr="00BC6B23">
        <w:rPr>
          <w:rFonts w:ascii="Times New Roman" w:hAnsi="Times New Roman" w:cs="Times New Roman"/>
          <w:sz w:val="24"/>
          <w:szCs w:val="24"/>
        </w:rPr>
        <w:t>ebaoluline.</w:t>
      </w:r>
      <w:r w:rsidR="00E12BE6">
        <w:rPr>
          <w:rFonts w:ascii="Times New Roman" w:hAnsi="Times New Roman" w:cs="Times New Roman"/>
          <w:sz w:val="24"/>
          <w:szCs w:val="24"/>
        </w:rPr>
        <w:t xml:space="preserve"> Samuti on kaasnev mõju positiivne, st </w:t>
      </w:r>
      <w:r w:rsidRPr="00B7435D" w:rsidR="00671FDC">
        <w:rPr>
          <w:rFonts w:ascii="Times New Roman" w:hAnsi="Times New Roman" w:cs="Times New Roman"/>
          <w:bCs/>
        </w:rPr>
        <w:t xml:space="preserve">CO₂ </w:t>
      </w:r>
      <w:r w:rsidR="00671FDC">
        <w:rPr>
          <w:rFonts w:ascii="Times New Roman" w:hAnsi="Times New Roman" w:cs="Times New Roman"/>
          <w:bCs/>
        </w:rPr>
        <w:t>heide väheneb.</w:t>
      </w:r>
    </w:p>
    <w:p w:rsidR="00B71766" w:rsidP="00B71766" w:rsidRDefault="00B71766" w14:paraId="0F597C4B" w14:textId="77777777">
      <w:pPr>
        <w:spacing w:after="0" w:line="240" w:lineRule="auto"/>
        <w:jc w:val="both"/>
        <w:rPr>
          <w:rFonts w:ascii="Times New Roman" w:hAnsi="Times New Roman" w:cs="Times New Roman"/>
          <w:sz w:val="24"/>
          <w:szCs w:val="24"/>
        </w:rPr>
      </w:pPr>
    </w:p>
    <w:p w:rsidRPr="00955877" w:rsidR="00B71766" w:rsidP="00B71766" w:rsidRDefault="00B71766" w14:paraId="77020EA0" w14:textId="7708BABB">
      <w:pPr>
        <w:spacing w:after="0" w:line="240" w:lineRule="auto"/>
        <w:jc w:val="both"/>
        <w:rPr>
          <w:rFonts w:ascii="Times New Roman" w:hAnsi="Times New Roman" w:cs="Times New Roman"/>
          <w:b/>
          <w:bCs/>
          <w:sz w:val="24"/>
          <w:szCs w:val="24"/>
        </w:rPr>
      </w:pPr>
      <w:r w:rsidRPr="00955877">
        <w:rPr>
          <w:rFonts w:ascii="Times New Roman" w:hAnsi="Times New Roman" w:cs="Times New Roman"/>
          <w:b/>
          <w:bCs/>
          <w:sz w:val="24"/>
          <w:szCs w:val="24"/>
        </w:rPr>
        <w:t xml:space="preserve">III. Mõju valdkond </w:t>
      </w:r>
      <w:r>
        <w:rPr>
          <w:rFonts w:ascii="Times New Roman" w:hAnsi="Times New Roman" w:cs="Times New Roman"/>
          <w:b/>
          <w:bCs/>
          <w:sz w:val="24"/>
          <w:szCs w:val="24"/>
        </w:rPr>
        <w:t>3</w:t>
      </w:r>
    </w:p>
    <w:p w:rsidR="00B71766" w:rsidP="00B71766" w:rsidRDefault="00B71766" w14:paraId="24F817F9" w14:textId="09F43899">
      <w:pPr>
        <w:spacing w:after="0" w:line="240" w:lineRule="auto"/>
        <w:jc w:val="both"/>
        <w:rPr>
          <w:rFonts w:ascii="Times New Roman" w:hAnsi="Times New Roman" w:cs="Times New Roman"/>
          <w:sz w:val="24"/>
          <w:szCs w:val="24"/>
        </w:rPr>
      </w:pPr>
      <w:r w:rsidRPr="00955877">
        <w:rPr>
          <w:rFonts w:ascii="Times New Roman" w:hAnsi="Times New Roman" w:cs="Times New Roman"/>
          <w:sz w:val="24"/>
          <w:szCs w:val="24"/>
        </w:rPr>
        <w:t>Mõju siseturvalisusele</w:t>
      </w:r>
      <w:r w:rsidRPr="00955877">
        <w:rPr>
          <w:rFonts w:ascii="Wingdings" w:hAnsi="Wingdings" w:eastAsia="Wingdings" w:cs="Wingdings"/>
          <w:sz w:val="24"/>
          <w:szCs w:val="24"/>
        </w:rPr>
        <w:t>à</w:t>
      </w:r>
      <w:r w:rsidRPr="00955877">
        <w:rPr>
          <w:rFonts w:ascii="Times New Roman" w:hAnsi="Times New Roman" w:cs="Times New Roman"/>
          <w:sz w:val="24"/>
          <w:szCs w:val="24"/>
        </w:rPr>
        <w:t>elanike turvalisus</w:t>
      </w:r>
      <w:r w:rsidR="0020559A">
        <w:rPr>
          <w:rFonts w:ascii="Times New Roman" w:hAnsi="Times New Roman" w:cs="Times New Roman"/>
          <w:sz w:val="24"/>
          <w:szCs w:val="24"/>
        </w:rPr>
        <w:t>.</w:t>
      </w:r>
    </w:p>
    <w:p w:rsidR="00B71766" w:rsidP="00B71766" w:rsidRDefault="00B71766" w14:paraId="5CBC6B12" w14:textId="77777777">
      <w:pPr>
        <w:spacing w:after="0" w:line="240" w:lineRule="auto"/>
        <w:jc w:val="both"/>
        <w:rPr>
          <w:rFonts w:ascii="Times New Roman" w:hAnsi="Times New Roman" w:cs="Times New Roman"/>
          <w:sz w:val="24"/>
          <w:szCs w:val="24"/>
        </w:rPr>
      </w:pPr>
    </w:p>
    <w:p w:rsidRPr="00653447" w:rsidR="00B71766" w:rsidP="00B71766" w:rsidRDefault="00B71766" w14:paraId="4364738C" w14:textId="70EA252D">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sihtrühm</w:t>
      </w:r>
      <w:r>
        <w:rPr>
          <w:rFonts w:ascii="Times New Roman" w:hAnsi="Times New Roman" w:cs="Times New Roman"/>
          <w:i/>
          <w:iCs/>
          <w:sz w:val="24"/>
          <w:szCs w:val="24"/>
        </w:rPr>
        <w:t xml:space="preserve"> 1</w:t>
      </w:r>
      <w:r w:rsidRPr="001D7C64">
        <w:rPr>
          <w:rFonts w:ascii="Times New Roman" w:hAnsi="Times New Roman" w:cs="Times New Roman"/>
          <w:i/>
          <w:iCs/>
          <w:sz w:val="24"/>
          <w:szCs w:val="24"/>
        </w:rPr>
        <w:t>:</w:t>
      </w:r>
      <w:r w:rsidRPr="00653447">
        <w:rPr>
          <w:rFonts w:ascii="Times New Roman" w:hAnsi="Times New Roman" w:cs="Times New Roman"/>
          <w:sz w:val="24"/>
          <w:szCs w:val="24"/>
        </w:rPr>
        <w:t xml:space="preserve"> </w:t>
      </w:r>
      <w:r w:rsidR="0020559A">
        <w:rPr>
          <w:rFonts w:ascii="Times New Roman" w:hAnsi="Times New Roman" w:cs="Times New Roman"/>
          <w:sz w:val="24"/>
          <w:szCs w:val="24"/>
        </w:rPr>
        <w:t>l</w:t>
      </w:r>
      <w:r w:rsidR="00BC5B9B">
        <w:rPr>
          <w:rFonts w:ascii="Times New Roman" w:hAnsi="Times New Roman" w:cs="Times New Roman"/>
          <w:sz w:val="24"/>
          <w:szCs w:val="24"/>
        </w:rPr>
        <w:t xml:space="preserve">iiklejad </w:t>
      </w:r>
      <w:proofErr w:type="spellStart"/>
      <w:r>
        <w:rPr>
          <w:rFonts w:ascii="Times New Roman" w:hAnsi="Times New Roman" w:cs="Times New Roman"/>
          <w:sz w:val="24"/>
          <w:szCs w:val="24"/>
        </w:rPr>
        <w:t>EMS</w:t>
      </w:r>
      <w:r w:rsidR="0020559A">
        <w:rPr>
          <w:rFonts w:ascii="Times New Roman" w:hAnsi="Times New Roman" w:cs="Times New Roman"/>
          <w:sz w:val="24"/>
          <w:szCs w:val="24"/>
        </w:rPr>
        <w:t>i</w:t>
      </w:r>
      <w:proofErr w:type="spellEnd"/>
      <w:r>
        <w:rPr>
          <w:rFonts w:ascii="Times New Roman" w:hAnsi="Times New Roman" w:cs="Times New Roman"/>
          <w:sz w:val="24"/>
          <w:szCs w:val="24"/>
        </w:rPr>
        <w:t xml:space="preserve"> autorongide</w:t>
      </w:r>
      <w:r w:rsidR="00BC5B9B">
        <w:rPr>
          <w:rFonts w:ascii="Times New Roman" w:hAnsi="Times New Roman" w:cs="Times New Roman"/>
          <w:sz w:val="24"/>
          <w:szCs w:val="24"/>
        </w:rPr>
        <w:t>le</w:t>
      </w:r>
      <w:r>
        <w:rPr>
          <w:rFonts w:ascii="Times New Roman" w:hAnsi="Times New Roman" w:cs="Times New Roman"/>
          <w:sz w:val="24"/>
          <w:szCs w:val="24"/>
        </w:rPr>
        <w:t xml:space="preserve"> lubatud marsruutidel</w:t>
      </w:r>
      <w:r w:rsidR="0020559A">
        <w:rPr>
          <w:rFonts w:ascii="Times New Roman" w:hAnsi="Times New Roman" w:cs="Times New Roman"/>
          <w:sz w:val="24"/>
          <w:szCs w:val="24"/>
        </w:rPr>
        <w:t xml:space="preserve">: </w:t>
      </w:r>
      <w:r>
        <w:rPr>
          <w:rFonts w:ascii="Times New Roman" w:hAnsi="Times New Roman" w:cs="Times New Roman"/>
          <w:sz w:val="24"/>
          <w:szCs w:val="24"/>
        </w:rPr>
        <w:t>põhimaante</w:t>
      </w:r>
      <w:r w:rsidR="0020559A">
        <w:rPr>
          <w:rFonts w:ascii="Times New Roman" w:hAnsi="Times New Roman" w:cs="Times New Roman"/>
          <w:sz w:val="24"/>
          <w:szCs w:val="24"/>
        </w:rPr>
        <w:t>e</w:t>
      </w:r>
      <w:r>
        <w:rPr>
          <w:rFonts w:ascii="Times New Roman" w:hAnsi="Times New Roman" w:cs="Times New Roman"/>
          <w:sz w:val="24"/>
          <w:szCs w:val="24"/>
        </w:rPr>
        <w:t>d</w:t>
      </w:r>
      <w:r w:rsidRPr="00D058A2">
        <w:rPr>
          <w:rFonts w:ascii="Times New Roman" w:hAnsi="Times New Roman" w:cs="Times New Roman"/>
          <w:sz w:val="24"/>
          <w:szCs w:val="24"/>
        </w:rPr>
        <w:t xml:space="preserve"> Tallinn-Narva, </w:t>
      </w:r>
      <w:r>
        <w:rPr>
          <w:rFonts w:ascii="Times New Roman" w:hAnsi="Times New Roman" w:cs="Times New Roman"/>
          <w:sz w:val="24"/>
          <w:szCs w:val="24"/>
        </w:rPr>
        <w:t>Tallinn-Tartu-Võru-Luhamaa</w:t>
      </w:r>
      <w:r w:rsidRPr="00D058A2">
        <w:rPr>
          <w:rFonts w:ascii="Times New Roman" w:hAnsi="Times New Roman" w:cs="Times New Roman"/>
          <w:sz w:val="24"/>
          <w:szCs w:val="24"/>
        </w:rPr>
        <w:t>, Tallinn-</w:t>
      </w:r>
      <w:r>
        <w:rPr>
          <w:rFonts w:ascii="Times New Roman" w:hAnsi="Times New Roman" w:cs="Times New Roman"/>
          <w:sz w:val="24"/>
          <w:szCs w:val="24"/>
        </w:rPr>
        <w:t>Pärnu-</w:t>
      </w:r>
      <w:r w:rsidRPr="00D058A2">
        <w:rPr>
          <w:rFonts w:ascii="Times New Roman" w:hAnsi="Times New Roman" w:cs="Times New Roman"/>
          <w:sz w:val="24"/>
          <w:szCs w:val="24"/>
        </w:rPr>
        <w:t>Ikla</w:t>
      </w:r>
      <w:r>
        <w:rPr>
          <w:rFonts w:ascii="Times New Roman" w:hAnsi="Times New Roman" w:cs="Times New Roman"/>
          <w:sz w:val="24"/>
          <w:szCs w:val="24"/>
        </w:rPr>
        <w:t xml:space="preserve"> </w:t>
      </w:r>
      <w:r w:rsidRPr="00D058A2">
        <w:rPr>
          <w:rFonts w:ascii="Times New Roman" w:hAnsi="Times New Roman" w:cs="Times New Roman"/>
          <w:sz w:val="24"/>
          <w:szCs w:val="24"/>
        </w:rPr>
        <w:t>ja Tallinna ringtee Paldiskini</w:t>
      </w:r>
      <w:r>
        <w:rPr>
          <w:rFonts w:ascii="Times New Roman" w:hAnsi="Times New Roman" w:cs="Times New Roman"/>
          <w:sz w:val="24"/>
          <w:szCs w:val="24"/>
        </w:rPr>
        <w:t>, Jõhvi-Tartu-Valga, Riia-Pihkva.</w:t>
      </w:r>
    </w:p>
    <w:p w:rsidR="00B71766" w:rsidP="00B71766" w:rsidRDefault="00B71766" w14:paraId="7FB18BCF" w14:textId="61A129C7">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Mõjutatud sihtrühma suurus</w:t>
      </w:r>
    </w:p>
    <w:p w:rsidRPr="00CC76C2" w:rsidR="00B71766" w:rsidP="00B71766" w:rsidRDefault="00B71766" w14:paraId="594D8F1D" w14:textId="7ECCB000">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Tallinn</w:t>
      </w:r>
      <w:r w:rsidR="00DA4928">
        <w:rPr>
          <w:rFonts w:ascii="Times New Roman" w:hAnsi="Times New Roman" w:cs="Times New Roman"/>
          <w:sz w:val="24"/>
          <w:szCs w:val="24"/>
        </w:rPr>
        <w:t>-</w:t>
      </w:r>
      <w:r w:rsidRPr="00CC76C2">
        <w:rPr>
          <w:rFonts w:ascii="Times New Roman" w:hAnsi="Times New Roman" w:cs="Times New Roman"/>
          <w:sz w:val="24"/>
          <w:szCs w:val="24"/>
        </w:rPr>
        <w:t>Narva: Tallinna piiril ületab liikluskoormus 20 000 autot ööpäevas. Liiklustihedus väheneb Narva suunas liikudes, jäädes enne Narvat umbes 5000–7000 auto juurde ööpäevas.</w:t>
      </w:r>
    </w:p>
    <w:p w:rsidRPr="00CC76C2" w:rsidR="00B71766" w:rsidP="00B71766" w:rsidRDefault="00B71766" w14:paraId="0F7842C0" w14:textId="276B748C">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Tallinn</w:t>
      </w:r>
      <w:r w:rsidR="00DA4928">
        <w:rPr>
          <w:rFonts w:ascii="Times New Roman" w:hAnsi="Times New Roman" w:cs="Times New Roman"/>
          <w:sz w:val="24"/>
          <w:szCs w:val="24"/>
        </w:rPr>
        <w:t>-</w:t>
      </w:r>
      <w:r w:rsidRPr="00CC76C2">
        <w:rPr>
          <w:rFonts w:ascii="Times New Roman" w:hAnsi="Times New Roman" w:cs="Times New Roman"/>
          <w:sz w:val="24"/>
          <w:szCs w:val="24"/>
        </w:rPr>
        <w:t>Tartu</w:t>
      </w:r>
      <w:r w:rsidR="00DA4928">
        <w:rPr>
          <w:rFonts w:ascii="Times New Roman" w:hAnsi="Times New Roman" w:cs="Times New Roman"/>
          <w:sz w:val="24"/>
          <w:szCs w:val="24"/>
        </w:rPr>
        <w:t>-</w:t>
      </w:r>
      <w:r w:rsidRPr="00CC76C2">
        <w:rPr>
          <w:rFonts w:ascii="Times New Roman" w:hAnsi="Times New Roman" w:cs="Times New Roman"/>
          <w:sz w:val="24"/>
          <w:szCs w:val="24"/>
        </w:rPr>
        <w:t>Võru</w:t>
      </w:r>
      <w:r w:rsidR="00DA4928">
        <w:rPr>
          <w:rFonts w:ascii="Times New Roman" w:hAnsi="Times New Roman" w:cs="Times New Roman"/>
          <w:sz w:val="24"/>
          <w:szCs w:val="24"/>
        </w:rPr>
        <w:t>-</w:t>
      </w:r>
      <w:r w:rsidRPr="00CC76C2">
        <w:rPr>
          <w:rFonts w:ascii="Times New Roman" w:hAnsi="Times New Roman" w:cs="Times New Roman"/>
          <w:sz w:val="24"/>
          <w:szCs w:val="24"/>
        </w:rPr>
        <w:t>Luhamaa: Tallinna ja Kose vahelisel neljarealisel lõigul on liiklustihedus üle 16 000 auto ööpäevas, ulatudes Tallinna lähistel isegi üle 25 000 auto. Tartu lähedal on see näitaja umbes 10 000–15 000 autot. Võru suunas ja Luhamaa piiripunktile lähenedes liikluskoormus väheneb märgatavalt.</w:t>
      </w:r>
    </w:p>
    <w:p w:rsidRPr="00CC76C2" w:rsidR="00B71766" w:rsidP="00B71766" w:rsidRDefault="00B71766" w14:paraId="13A572DB" w14:textId="4D9B9757">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Tallinn</w:t>
      </w:r>
      <w:r w:rsidR="00DA4928">
        <w:rPr>
          <w:rFonts w:ascii="Times New Roman" w:hAnsi="Times New Roman" w:cs="Times New Roman"/>
          <w:sz w:val="24"/>
          <w:szCs w:val="24"/>
        </w:rPr>
        <w:t>-</w:t>
      </w:r>
      <w:r w:rsidRPr="00CC76C2">
        <w:rPr>
          <w:rFonts w:ascii="Times New Roman" w:hAnsi="Times New Roman" w:cs="Times New Roman"/>
          <w:sz w:val="24"/>
          <w:szCs w:val="24"/>
        </w:rPr>
        <w:t>Pärnu</w:t>
      </w:r>
      <w:r w:rsidR="00DA4928">
        <w:rPr>
          <w:rFonts w:ascii="Times New Roman" w:hAnsi="Times New Roman" w:cs="Times New Roman"/>
          <w:sz w:val="24"/>
          <w:szCs w:val="24"/>
        </w:rPr>
        <w:t>-</w:t>
      </w:r>
      <w:r w:rsidRPr="00CC76C2">
        <w:rPr>
          <w:rFonts w:ascii="Times New Roman" w:hAnsi="Times New Roman" w:cs="Times New Roman"/>
          <w:sz w:val="24"/>
          <w:szCs w:val="24"/>
        </w:rPr>
        <w:t>Ikla: Tallinna lähedal, Laagri piirkonnas ulatu</w:t>
      </w:r>
      <w:r>
        <w:rPr>
          <w:rFonts w:ascii="Times New Roman" w:hAnsi="Times New Roman" w:cs="Times New Roman"/>
          <w:sz w:val="24"/>
          <w:szCs w:val="24"/>
        </w:rPr>
        <w:t>b liiklustihedus</w:t>
      </w:r>
      <w:r w:rsidRPr="00CC76C2">
        <w:rPr>
          <w:rFonts w:ascii="Times New Roman" w:hAnsi="Times New Roman" w:cs="Times New Roman"/>
          <w:sz w:val="24"/>
          <w:szCs w:val="24"/>
        </w:rPr>
        <w:t xml:space="preserve"> üle 30 000 auto ööpäevas. Pärnu suunas väheneb see järk-järgult, olles enne Pärnut umbes 8000–10 000 autot. Ikla piiripunkti lähedal on liikluskoormus väiksem.</w:t>
      </w:r>
    </w:p>
    <w:p w:rsidRPr="00CC76C2" w:rsidR="00B71766" w:rsidP="00B71766" w:rsidRDefault="00B71766" w14:paraId="4D33EA63" w14:textId="6509C2F0">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 xml:space="preserve">Tallinna ringtee: </w:t>
      </w:r>
      <w:r w:rsidR="00DA4928">
        <w:rPr>
          <w:rFonts w:ascii="Times New Roman" w:hAnsi="Times New Roman" w:cs="Times New Roman"/>
          <w:sz w:val="24"/>
          <w:szCs w:val="24"/>
        </w:rPr>
        <w:t>r</w:t>
      </w:r>
      <w:r w:rsidRPr="00CC76C2">
        <w:rPr>
          <w:rFonts w:ascii="Times New Roman" w:hAnsi="Times New Roman" w:cs="Times New Roman"/>
          <w:sz w:val="24"/>
          <w:szCs w:val="24"/>
        </w:rPr>
        <w:t>ingtee on väga suure koormusega, eriti selle Tallinna-lähedastes lõikudes. Näiteks Jüri ja Luige vahelisel lõigul on liiklustihedus üle 20 000 auto ööpäevas. Liiklustihedus on suur kogu ringtee ulatuses, kuna see kogub kokku mitme põhimaantee liikluse.</w:t>
      </w:r>
    </w:p>
    <w:p w:rsidRPr="00653447" w:rsidR="00B71766" w:rsidP="00B71766" w:rsidRDefault="00B71766" w14:paraId="5BB3C5F5" w14:textId="01FFCFFF">
      <w:pPr>
        <w:spacing w:after="0" w:line="240" w:lineRule="auto"/>
        <w:jc w:val="both"/>
        <w:rPr>
          <w:rFonts w:ascii="Times New Roman" w:hAnsi="Times New Roman" w:cs="Times New Roman"/>
          <w:sz w:val="24"/>
          <w:szCs w:val="24"/>
        </w:rPr>
      </w:pPr>
      <w:r w:rsidRPr="00CC76C2">
        <w:rPr>
          <w:rFonts w:ascii="Times New Roman" w:hAnsi="Times New Roman" w:cs="Times New Roman"/>
          <w:sz w:val="24"/>
          <w:szCs w:val="24"/>
        </w:rPr>
        <w:t>Keila</w:t>
      </w:r>
      <w:r w:rsidR="00DA4928">
        <w:rPr>
          <w:rFonts w:ascii="Times New Roman" w:hAnsi="Times New Roman" w:cs="Times New Roman"/>
          <w:sz w:val="24"/>
          <w:szCs w:val="24"/>
        </w:rPr>
        <w:t>-</w:t>
      </w:r>
      <w:r w:rsidRPr="00CC76C2">
        <w:rPr>
          <w:rFonts w:ascii="Times New Roman" w:hAnsi="Times New Roman" w:cs="Times New Roman"/>
          <w:sz w:val="24"/>
          <w:szCs w:val="24"/>
        </w:rPr>
        <w:t xml:space="preserve">Paldiski: </w:t>
      </w:r>
      <w:r w:rsidR="00DA4928">
        <w:rPr>
          <w:rFonts w:ascii="Times New Roman" w:hAnsi="Times New Roman" w:cs="Times New Roman"/>
          <w:sz w:val="24"/>
          <w:szCs w:val="24"/>
        </w:rPr>
        <w:t>l</w:t>
      </w:r>
      <w:r w:rsidRPr="00CC76C2">
        <w:rPr>
          <w:rFonts w:ascii="Times New Roman" w:hAnsi="Times New Roman" w:cs="Times New Roman"/>
          <w:sz w:val="24"/>
          <w:szCs w:val="24"/>
        </w:rPr>
        <w:t>iiklustihedus on siin oluliselt väiksem kui suurtel põhimaanteedel, jäädes Tallinna-poolses otsas 8000–10 000 auto ringi ja vähenedes Paldiski suunas.</w:t>
      </w:r>
    </w:p>
    <w:p w:rsidRPr="00F47359" w:rsidR="00B71766" w:rsidP="00B71766" w:rsidRDefault="00B71766" w14:paraId="1ABE3AB9" w14:textId="169A61A7">
      <w:pPr>
        <w:spacing w:after="0" w:line="240" w:lineRule="auto"/>
        <w:jc w:val="both"/>
        <w:rPr>
          <w:rFonts w:ascii="Times New Roman" w:hAnsi="Times New Roman" w:cs="Times New Roman"/>
          <w:sz w:val="24"/>
          <w:szCs w:val="24"/>
        </w:rPr>
      </w:pPr>
      <w:r w:rsidRPr="00F47359">
        <w:rPr>
          <w:rFonts w:ascii="Times New Roman" w:hAnsi="Times New Roman" w:cs="Times New Roman"/>
          <w:sz w:val="24"/>
          <w:szCs w:val="24"/>
        </w:rPr>
        <w:t>Jõhvi</w:t>
      </w:r>
      <w:r w:rsidR="00DA4928">
        <w:rPr>
          <w:rFonts w:ascii="Times New Roman" w:hAnsi="Times New Roman" w:cs="Times New Roman"/>
          <w:sz w:val="24"/>
          <w:szCs w:val="24"/>
        </w:rPr>
        <w:t>-</w:t>
      </w:r>
      <w:r w:rsidRPr="00F47359">
        <w:rPr>
          <w:rFonts w:ascii="Times New Roman" w:hAnsi="Times New Roman" w:cs="Times New Roman"/>
          <w:sz w:val="24"/>
          <w:szCs w:val="24"/>
        </w:rPr>
        <w:t>Tartu</w:t>
      </w:r>
      <w:r w:rsidR="00DA4928">
        <w:rPr>
          <w:rFonts w:ascii="Times New Roman" w:hAnsi="Times New Roman" w:cs="Times New Roman"/>
          <w:sz w:val="24"/>
          <w:szCs w:val="24"/>
        </w:rPr>
        <w:t>-</w:t>
      </w:r>
      <w:r w:rsidRPr="00F47359">
        <w:rPr>
          <w:rFonts w:ascii="Times New Roman" w:hAnsi="Times New Roman" w:cs="Times New Roman"/>
          <w:sz w:val="24"/>
          <w:szCs w:val="24"/>
        </w:rPr>
        <w:t xml:space="preserve">Valga: </w:t>
      </w:r>
      <w:r w:rsidR="00DA4928">
        <w:rPr>
          <w:rFonts w:ascii="Times New Roman" w:hAnsi="Times New Roman" w:cs="Times New Roman"/>
          <w:sz w:val="24"/>
          <w:szCs w:val="24"/>
        </w:rPr>
        <w:t>l</w:t>
      </w:r>
      <w:r w:rsidRPr="00F47359">
        <w:rPr>
          <w:rFonts w:ascii="Times New Roman" w:hAnsi="Times New Roman" w:cs="Times New Roman"/>
          <w:sz w:val="24"/>
          <w:szCs w:val="24"/>
        </w:rPr>
        <w:t>iiklustihedus on sellel maanteel kõige suurem Tartu läheduses, ulatudes üle 10 000 auto ööpäevas. Jõhvi ja Valga suunas on liikluskoormus väiksem, jäädes enamasti vahemikku 3000–6000 autot ööpäevas.</w:t>
      </w:r>
    </w:p>
    <w:p w:rsidR="00B71766" w:rsidP="00B71766" w:rsidRDefault="00B71766" w14:paraId="0EDF8235" w14:textId="3BA0FA71">
      <w:pPr>
        <w:spacing w:after="0" w:line="240" w:lineRule="auto"/>
        <w:jc w:val="both"/>
        <w:rPr>
          <w:rFonts w:ascii="Times New Roman" w:hAnsi="Times New Roman" w:cs="Times New Roman"/>
          <w:sz w:val="24"/>
          <w:szCs w:val="24"/>
        </w:rPr>
      </w:pPr>
      <w:r w:rsidRPr="00F47359">
        <w:rPr>
          <w:rFonts w:ascii="Times New Roman" w:hAnsi="Times New Roman" w:cs="Times New Roman"/>
          <w:sz w:val="24"/>
          <w:szCs w:val="24"/>
        </w:rPr>
        <w:t>Riia</w:t>
      </w:r>
      <w:r w:rsidR="00DA4928">
        <w:rPr>
          <w:rFonts w:ascii="Times New Roman" w:hAnsi="Times New Roman" w:cs="Times New Roman"/>
          <w:sz w:val="24"/>
          <w:szCs w:val="24"/>
        </w:rPr>
        <w:t>-</w:t>
      </w:r>
      <w:r w:rsidRPr="00F47359">
        <w:rPr>
          <w:rFonts w:ascii="Times New Roman" w:hAnsi="Times New Roman" w:cs="Times New Roman"/>
          <w:sz w:val="24"/>
          <w:szCs w:val="24"/>
        </w:rPr>
        <w:t>Pihkva: Eestit läbiv osa sellest maanteest (</w:t>
      </w:r>
      <w:proofErr w:type="spellStart"/>
      <w:r w:rsidRPr="00F47359">
        <w:rPr>
          <w:rFonts w:ascii="Times New Roman" w:hAnsi="Times New Roman" w:cs="Times New Roman"/>
          <w:sz w:val="24"/>
          <w:szCs w:val="24"/>
        </w:rPr>
        <w:t>Murati</w:t>
      </w:r>
      <w:proofErr w:type="spellEnd"/>
      <w:r w:rsidRPr="00F47359">
        <w:rPr>
          <w:rFonts w:ascii="Times New Roman" w:hAnsi="Times New Roman" w:cs="Times New Roman"/>
          <w:sz w:val="24"/>
          <w:szCs w:val="24"/>
        </w:rPr>
        <w:t xml:space="preserve"> piiripunktist kuni Luhamaani) on suhteliselt väikese liikluskoormusega. See on peamiselt transiitliikluse koridor ja kohaliku liikluse osakaal on väike. Liiklustihedus jääb siin tavaliselt alla 2000 auto ööpäevas.</w:t>
      </w:r>
    </w:p>
    <w:p w:rsidR="00B71766" w:rsidP="00B71766" w:rsidRDefault="00B71766" w14:paraId="2F92EB2B" w14:textId="77777777">
      <w:pPr>
        <w:spacing w:after="0" w:line="240" w:lineRule="auto"/>
        <w:jc w:val="both"/>
        <w:rPr>
          <w:rFonts w:ascii="Times New Roman" w:hAnsi="Times New Roman" w:cs="Times New Roman"/>
          <w:sz w:val="24"/>
          <w:szCs w:val="24"/>
        </w:rPr>
      </w:pPr>
    </w:p>
    <w:p w:rsidR="00B71766" w:rsidP="00B71766" w:rsidRDefault="00B71766" w14:paraId="3254A823" w14:textId="7C737E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Ehk eelneva põhjal saab väita, et kuivõrd tegu on Eesti põhimaanteede peamiste marsruutidega, siis potentsiaalselt mõjutatud sihtrühm on </w:t>
      </w:r>
      <w:r w:rsidR="00D16CC6">
        <w:rPr>
          <w:rFonts w:ascii="Times New Roman" w:hAnsi="Times New Roman" w:cs="Times New Roman"/>
          <w:sz w:val="24"/>
          <w:szCs w:val="24"/>
        </w:rPr>
        <w:t>vähemalt keskmine</w:t>
      </w:r>
      <w:r>
        <w:rPr>
          <w:rFonts w:ascii="Times New Roman" w:hAnsi="Times New Roman" w:cs="Times New Roman"/>
          <w:sz w:val="24"/>
          <w:szCs w:val="24"/>
        </w:rPr>
        <w:t>.</w:t>
      </w:r>
    </w:p>
    <w:p w:rsidRPr="00653447" w:rsidR="00B71766" w:rsidP="00B71766" w:rsidRDefault="00B71766" w14:paraId="74C3268C" w14:textId="77777777">
      <w:pPr>
        <w:spacing w:after="0" w:line="240" w:lineRule="auto"/>
        <w:jc w:val="both"/>
        <w:rPr>
          <w:rFonts w:ascii="Times New Roman" w:hAnsi="Times New Roman" w:cs="Times New Roman"/>
          <w:sz w:val="24"/>
          <w:szCs w:val="24"/>
        </w:rPr>
      </w:pPr>
    </w:p>
    <w:p w:rsidR="00B71766" w:rsidP="00B71766" w:rsidRDefault="00B71766" w14:paraId="7DAAAEE9" w14:textId="4203C03F">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kirjeldus sihtrühmale:</w:t>
      </w:r>
      <w:r w:rsidRPr="00653447">
        <w:rPr>
          <w:rFonts w:ascii="Times New Roman" w:hAnsi="Times New Roman" w:cs="Times New Roman"/>
          <w:sz w:val="24"/>
          <w:szCs w:val="24"/>
        </w:rPr>
        <w:t xml:space="preserve"> </w:t>
      </w:r>
      <w:r w:rsidR="00DA4928">
        <w:rPr>
          <w:rFonts w:ascii="Times New Roman" w:hAnsi="Times New Roman" w:cs="Times New Roman"/>
          <w:sz w:val="24"/>
          <w:szCs w:val="24"/>
        </w:rPr>
        <w:t>p</w:t>
      </w:r>
      <w:r w:rsidRPr="003344AD">
        <w:rPr>
          <w:rFonts w:ascii="Times New Roman" w:hAnsi="Times New Roman" w:cs="Times New Roman"/>
          <w:sz w:val="24"/>
          <w:szCs w:val="24"/>
        </w:rPr>
        <w:t xml:space="preserve">eamine </w:t>
      </w:r>
      <w:r w:rsidR="00DA4928">
        <w:rPr>
          <w:rFonts w:ascii="Times New Roman" w:hAnsi="Times New Roman" w:cs="Times New Roman"/>
          <w:sz w:val="24"/>
          <w:szCs w:val="24"/>
        </w:rPr>
        <w:t>lisanduv</w:t>
      </w:r>
      <w:r w:rsidRPr="003344AD" w:rsidR="00DA4928">
        <w:rPr>
          <w:rFonts w:ascii="Times New Roman" w:hAnsi="Times New Roman" w:cs="Times New Roman"/>
          <w:sz w:val="24"/>
          <w:szCs w:val="24"/>
        </w:rPr>
        <w:t xml:space="preserve"> </w:t>
      </w:r>
      <w:r w:rsidRPr="003344AD">
        <w:rPr>
          <w:rFonts w:ascii="Times New Roman" w:hAnsi="Times New Roman" w:cs="Times New Roman"/>
          <w:sz w:val="24"/>
          <w:szCs w:val="24"/>
        </w:rPr>
        <w:t xml:space="preserve">oht </w:t>
      </w:r>
      <w:r w:rsidR="00DA4928">
        <w:rPr>
          <w:rFonts w:ascii="Times New Roman" w:hAnsi="Times New Roman" w:cs="Times New Roman"/>
          <w:sz w:val="24"/>
          <w:szCs w:val="24"/>
        </w:rPr>
        <w:t xml:space="preserve">on </w:t>
      </w:r>
      <w:r w:rsidRPr="003344AD">
        <w:rPr>
          <w:rFonts w:ascii="Times New Roman" w:hAnsi="Times New Roman" w:cs="Times New Roman"/>
          <w:sz w:val="24"/>
          <w:szCs w:val="24"/>
        </w:rPr>
        <w:t xml:space="preserve">seotud </w:t>
      </w:r>
      <w:commentRangeStart w:id="10"/>
      <w:r w:rsidRPr="003344AD">
        <w:rPr>
          <w:rFonts w:ascii="Times New Roman" w:hAnsi="Times New Roman" w:cs="Times New Roman"/>
          <w:sz w:val="24"/>
          <w:szCs w:val="24"/>
        </w:rPr>
        <w:t>möödasõiduga 1+1 ristlõikega teedel</w:t>
      </w:r>
      <w:commentRangeEnd w:id="10"/>
      <w:r w:rsidR="00CF0F81">
        <w:rPr>
          <w:rStyle w:val="Kommentaariviide"/>
        </w:rPr>
        <w:commentReference w:id="10"/>
      </w:r>
      <w:r w:rsidRPr="003344AD">
        <w:rPr>
          <w:rFonts w:ascii="Times New Roman" w:hAnsi="Times New Roman" w:cs="Times New Roman"/>
          <w:sz w:val="24"/>
          <w:szCs w:val="24"/>
        </w:rPr>
        <w:t xml:space="preserve">. </w:t>
      </w:r>
      <w:proofErr w:type="spellStart"/>
      <w:r w:rsidRPr="003344AD">
        <w:rPr>
          <w:rFonts w:ascii="Times New Roman" w:hAnsi="Times New Roman" w:cs="Times New Roman"/>
          <w:sz w:val="24"/>
          <w:szCs w:val="24"/>
        </w:rPr>
        <w:t>EMS</w:t>
      </w:r>
      <w:r w:rsidR="00DA4928">
        <w:rPr>
          <w:rFonts w:ascii="Times New Roman" w:hAnsi="Times New Roman" w:cs="Times New Roman"/>
          <w:sz w:val="24"/>
          <w:szCs w:val="24"/>
        </w:rPr>
        <w:t>i</w:t>
      </w:r>
      <w:proofErr w:type="spellEnd"/>
      <w:r w:rsidR="00DA4928">
        <w:rPr>
          <w:rFonts w:ascii="Times New Roman" w:hAnsi="Times New Roman" w:cs="Times New Roman"/>
          <w:sz w:val="24"/>
          <w:szCs w:val="24"/>
        </w:rPr>
        <w:t xml:space="preserve"> </w:t>
      </w:r>
      <w:r w:rsidRPr="003344AD">
        <w:rPr>
          <w:rFonts w:ascii="Times New Roman" w:hAnsi="Times New Roman" w:cs="Times New Roman"/>
          <w:sz w:val="24"/>
          <w:szCs w:val="24"/>
        </w:rPr>
        <w:t>autorongist (pikkus kuni 25,25 m) möödasõit nõuab oluliselt pikemat aega ja vahemaad võrreldes standardse poolhaagisega (16,5 m). Näiteks 90 km/h alas pikeneb vajalik möödasõidunähtavus vähemalt</w:t>
      </w:r>
      <w:r>
        <w:rPr>
          <w:rFonts w:ascii="Times New Roman" w:hAnsi="Times New Roman" w:cs="Times New Roman"/>
          <w:sz w:val="24"/>
          <w:szCs w:val="24"/>
        </w:rPr>
        <w:t xml:space="preserve"> </w:t>
      </w:r>
      <w:r w:rsidRPr="003344AD">
        <w:rPr>
          <w:rFonts w:ascii="Times New Roman" w:hAnsi="Times New Roman" w:cs="Times New Roman"/>
          <w:sz w:val="24"/>
          <w:szCs w:val="24"/>
        </w:rPr>
        <w:t>100 meetri võrra. See suurendab riski, et teised juhid hindavad möödasõiduks vajalikku distantsi valesti</w:t>
      </w:r>
      <w:r w:rsidR="00BC5B9B">
        <w:rPr>
          <w:rFonts w:ascii="Times New Roman" w:hAnsi="Times New Roman" w:cs="Times New Roman"/>
          <w:sz w:val="24"/>
          <w:szCs w:val="24"/>
        </w:rPr>
        <w:t xml:space="preserve"> ning ka</w:t>
      </w:r>
      <w:r w:rsidRPr="003344AD">
        <w:rPr>
          <w:rFonts w:ascii="Times New Roman" w:hAnsi="Times New Roman" w:cs="Times New Roman"/>
          <w:sz w:val="24"/>
          <w:szCs w:val="24"/>
        </w:rPr>
        <w:t xml:space="preserve"> </w:t>
      </w:r>
      <w:r>
        <w:rPr>
          <w:rFonts w:ascii="Times New Roman" w:hAnsi="Times New Roman" w:cs="Times New Roman"/>
          <w:sz w:val="24"/>
          <w:szCs w:val="24"/>
        </w:rPr>
        <w:t xml:space="preserve">senine </w:t>
      </w:r>
      <w:r w:rsidRPr="003344AD">
        <w:rPr>
          <w:rFonts w:ascii="Times New Roman" w:hAnsi="Times New Roman" w:cs="Times New Roman"/>
          <w:sz w:val="24"/>
          <w:szCs w:val="24"/>
        </w:rPr>
        <w:t>õnnetuste analüüs</w:t>
      </w:r>
      <w:r w:rsidR="00BC5B9B">
        <w:rPr>
          <w:rFonts w:ascii="Times New Roman" w:hAnsi="Times New Roman" w:cs="Times New Roman"/>
          <w:sz w:val="24"/>
          <w:szCs w:val="24"/>
        </w:rPr>
        <w:t xml:space="preserve"> näitab</w:t>
      </w:r>
      <w:r w:rsidRPr="003344AD">
        <w:rPr>
          <w:rFonts w:ascii="Times New Roman" w:hAnsi="Times New Roman" w:cs="Times New Roman"/>
          <w:sz w:val="24"/>
          <w:szCs w:val="24"/>
        </w:rPr>
        <w:t>, et enamik raskeveokitega toimunud õnnetusi on põhjustatud teiste liiklejate, mitte veokijuhtide eksimustest.</w:t>
      </w:r>
    </w:p>
    <w:p w:rsidR="00B71766" w:rsidP="00B71766" w:rsidRDefault="00B71766" w14:paraId="180509C6" w14:textId="77777777">
      <w:pPr>
        <w:spacing w:after="0" w:line="240" w:lineRule="auto"/>
        <w:jc w:val="both"/>
        <w:rPr>
          <w:rFonts w:ascii="Times New Roman" w:hAnsi="Times New Roman" w:cs="Times New Roman"/>
          <w:sz w:val="24"/>
          <w:szCs w:val="24"/>
        </w:rPr>
      </w:pPr>
    </w:p>
    <w:p w:rsidR="00B71766" w:rsidP="00B71766" w:rsidRDefault="00B71766" w14:paraId="14549E6A" w14:textId="25BAFD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Võimalikke riske aitavad muu hulgas vähendada uuemate raskeveokite (EURO 6) ja autorongide kasutuselevõtt, mis on varustatud uuemate ohutus- ja juhiabisüsteemid</w:t>
      </w:r>
      <w:r w:rsidR="00BC5B9B">
        <w:rPr>
          <w:rFonts w:ascii="Times New Roman" w:hAnsi="Times New Roman" w:cs="Times New Roman"/>
          <w:sz w:val="24"/>
          <w:szCs w:val="24"/>
        </w:rPr>
        <w:t>e</w:t>
      </w:r>
      <w:r>
        <w:rPr>
          <w:rFonts w:ascii="Times New Roman" w:hAnsi="Times New Roman" w:cs="Times New Roman"/>
          <w:sz w:val="24"/>
          <w:szCs w:val="24"/>
        </w:rPr>
        <w:t>g</w:t>
      </w:r>
      <w:r w:rsidR="00BC5B9B">
        <w:rPr>
          <w:rFonts w:ascii="Times New Roman" w:hAnsi="Times New Roman" w:cs="Times New Roman"/>
          <w:sz w:val="24"/>
          <w:szCs w:val="24"/>
        </w:rPr>
        <w:t>a</w:t>
      </w:r>
      <w:r>
        <w:rPr>
          <w:rFonts w:ascii="Times New Roman" w:hAnsi="Times New Roman" w:cs="Times New Roman"/>
          <w:sz w:val="24"/>
          <w:szCs w:val="24"/>
        </w:rPr>
        <w:t xml:space="preserve">, nt automaatne hädapidurdussüsteem AEBS ning </w:t>
      </w:r>
      <w:r w:rsidR="006415A1">
        <w:rPr>
          <w:rFonts w:ascii="Times New Roman" w:hAnsi="Times New Roman" w:cs="Times New Roman"/>
          <w:sz w:val="24"/>
          <w:szCs w:val="24"/>
        </w:rPr>
        <w:t xml:space="preserve">eriveo tingimuste </w:t>
      </w:r>
      <w:r w:rsidR="00C91C4B">
        <w:rPr>
          <w:rFonts w:ascii="Times New Roman" w:hAnsi="Times New Roman" w:cs="Times New Roman"/>
          <w:sz w:val="24"/>
          <w:szCs w:val="24"/>
        </w:rPr>
        <w:t xml:space="preserve">korra </w:t>
      </w:r>
      <w:r w:rsidR="006415A1">
        <w:rPr>
          <w:rFonts w:ascii="Times New Roman" w:hAnsi="Times New Roman" w:cs="Times New Roman"/>
          <w:sz w:val="24"/>
          <w:szCs w:val="24"/>
        </w:rPr>
        <w:t xml:space="preserve">rakendusaktis kavandatavad </w:t>
      </w:r>
      <w:r>
        <w:rPr>
          <w:rFonts w:ascii="Times New Roman" w:hAnsi="Times New Roman" w:cs="Times New Roman"/>
          <w:sz w:val="24"/>
          <w:szCs w:val="24"/>
        </w:rPr>
        <w:t>rangemad nõuded rehvimustrile.</w:t>
      </w:r>
    </w:p>
    <w:p w:rsidRPr="00653447" w:rsidR="00B71766" w:rsidP="00B71766" w:rsidRDefault="00B71766" w14:paraId="0D4E05CD" w14:textId="77777777">
      <w:pPr>
        <w:spacing w:after="0" w:line="240" w:lineRule="auto"/>
        <w:jc w:val="both"/>
        <w:rPr>
          <w:rFonts w:ascii="Times New Roman" w:hAnsi="Times New Roman" w:cs="Times New Roman"/>
          <w:sz w:val="24"/>
          <w:szCs w:val="24"/>
        </w:rPr>
      </w:pPr>
    </w:p>
    <w:p w:rsidRPr="00653447" w:rsidR="00B71766" w:rsidP="00B71766" w:rsidRDefault="00B71766" w14:paraId="05415348" w14:textId="24F2FB25">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olulisus sihtrühmale</w:t>
      </w:r>
    </w:p>
    <w:p w:rsidRPr="00653447" w:rsidR="00B71766" w:rsidP="00B71766" w:rsidRDefault="00B71766" w14:paraId="3624A169" w14:textId="0A0C1449">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Mõju ulatus</w:t>
      </w:r>
      <w:r>
        <w:rPr>
          <w:rFonts w:ascii="Times New Roman" w:hAnsi="Times New Roman" w:cs="Times New Roman"/>
          <w:i/>
          <w:iCs/>
          <w:sz w:val="24"/>
          <w:szCs w:val="24"/>
        </w:rPr>
        <w:t xml:space="preserve"> ja avaldumise sagedus</w:t>
      </w:r>
      <w:r w:rsidRPr="001D7C64">
        <w:rPr>
          <w:rFonts w:ascii="Times New Roman" w:hAnsi="Times New Roman" w:cs="Times New Roman"/>
          <w:i/>
          <w:iCs/>
          <w:sz w:val="24"/>
          <w:szCs w:val="24"/>
        </w:rPr>
        <w:t>:</w:t>
      </w:r>
      <w:r w:rsidRPr="00653447">
        <w:rPr>
          <w:rFonts w:ascii="Times New Roman" w:hAnsi="Times New Roman" w:cs="Times New Roman"/>
          <w:sz w:val="24"/>
          <w:szCs w:val="24"/>
        </w:rPr>
        <w:t xml:space="preserve"> </w:t>
      </w:r>
      <w:commentRangeStart w:id="11"/>
      <w:r w:rsidR="00DA4928">
        <w:rPr>
          <w:rFonts w:ascii="Times New Roman" w:hAnsi="Times New Roman" w:cs="Times New Roman"/>
          <w:sz w:val="24"/>
          <w:szCs w:val="24"/>
        </w:rPr>
        <w:t>k</w:t>
      </w:r>
      <w:r w:rsidRPr="00B4376E">
        <w:rPr>
          <w:rFonts w:ascii="Times New Roman" w:hAnsi="Times New Roman" w:cs="Times New Roman"/>
          <w:sz w:val="24"/>
          <w:szCs w:val="24"/>
        </w:rPr>
        <w:t xml:space="preserve">uigi möödasõiduolukord </w:t>
      </w:r>
      <w:r w:rsidR="00DA4928">
        <w:rPr>
          <w:rFonts w:ascii="Times New Roman" w:hAnsi="Times New Roman" w:cs="Times New Roman"/>
          <w:sz w:val="24"/>
          <w:szCs w:val="24"/>
        </w:rPr>
        <w:t>ke</w:t>
      </w:r>
      <w:r w:rsidR="002D2561">
        <w:rPr>
          <w:rFonts w:ascii="Times New Roman" w:hAnsi="Times New Roman" w:cs="Times New Roman"/>
          <w:sz w:val="24"/>
          <w:szCs w:val="24"/>
        </w:rPr>
        <w:t>s</w:t>
      </w:r>
      <w:r w:rsidR="00DA4928">
        <w:rPr>
          <w:rFonts w:ascii="Times New Roman" w:hAnsi="Times New Roman" w:cs="Times New Roman"/>
          <w:sz w:val="24"/>
          <w:szCs w:val="24"/>
        </w:rPr>
        <w:t>tab kauem</w:t>
      </w:r>
      <w:r>
        <w:rPr>
          <w:rFonts w:ascii="Times New Roman" w:hAnsi="Times New Roman" w:cs="Times New Roman"/>
          <w:sz w:val="24"/>
          <w:szCs w:val="24"/>
        </w:rPr>
        <w:t xml:space="preserve">, </w:t>
      </w:r>
      <w:r w:rsidRPr="00B4376E">
        <w:rPr>
          <w:rFonts w:ascii="Times New Roman" w:hAnsi="Times New Roman" w:cs="Times New Roman"/>
          <w:sz w:val="24"/>
          <w:szCs w:val="24"/>
        </w:rPr>
        <w:t>ei muutu tavapärane liiklusvoos kulgemine oluliselt.</w:t>
      </w:r>
      <w:r>
        <w:rPr>
          <w:rFonts w:ascii="Times New Roman" w:hAnsi="Times New Roman" w:cs="Times New Roman"/>
          <w:sz w:val="24"/>
          <w:szCs w:val="24"/>
        </w:rPr>
        <w:t xml:space="preserve"> Mõju avaldub vaid siis, kui tekib vajadus ja võimalus möödasõiduks. Tavapärase ja õiguskuuleka liikluskäitumise korral on riskid ja mõju pigem väike</w:t>
      </w:r>
      <w:r w:rsidR="00DA4928">
        <w:rPr>
          <w:rFonts w:ascii="Times New Roman" w:hAnsi="Times New Roman" w:cs="Times New Roman"/>
          <w:sz w:val="24"/>
          <w:szCs w:val="24"/>
        </w:rPr>
        <w:t>sed</w:t>
      </w:r>
      <w:r>
        <w:rPr>
          <w:rFonts w:ascii="Times New Roman" w:hAnsi="Times New Roman" w:cs="Times New Roman"/>
          <w:sz w:val="24"/>
          <w:szCs w:val="24"/>
        </w:rPr>
        <w:t>. Riskid ja võimalik mõju suureneb, kui liiklusreegleid eiratakse.</w:t>
      </w:r>
    </w:p>
    <w:p w:rsidRPr="00653447" w:rsidR="00B71766" w:rsidP="00B71766" w:rsidRDefault="00B71766" w14:paraId="36511216" w14:textId="3238EDD9">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Ebasoovitavate mõjude kaasnemise risk:</w:t>
      </w:r>
      <w:r w:rsidRPr="00653447">
        <w:rPr>
          <w:rFonts w:ascii="Times New Roman" w:hAnsi="Times New Roman" w:cs="Times New Roman"/>
          <w:sz w:val="24"/>
          <w:szCs w:val="24"/>
        </w:rPr>
        <w:t xml:space="preserve"> </w:t>
      </w:r>
      <w:r w:rsidR="00DA4928">
        <w:rPr>
          <w:rFonts w:ascii="Times New Roman" w:hAnsi="Times New Roman" w:cs="Times New Roman"/>
          <w:sz w:val="24"/>
          <w:szCs w:val="24"/>
        </w:rPr>
        <w:t>r</w:t>
      </w:r>
      <w:r>
        <w:rPr>
          <w:rFonts w:ascii="Times New Roman" w:hAnsi="Times New Roman" w:cs="Times New Roman"/>
          <w:sz w:val="24"/>
          <w:szCs w:val="24"/>
        </w:rPr>
        <w:t>iskid on seotud potentsiaalselt olukordadega, kus möödasõidu tegija ei hinda liiklusolukorda ja möödasõiduks vajalikku distantsi adekvaatselt</w:t>
      </w:r>
      <w:commentRangeEnd w:id="11"/>
      <w:r w:rsidR="005F3290">
        <w:rPr>
          <w:rStyle w:val="Kommentaariviide"/>
        </w:rPr>
        <w:commentReference w:id="11"/>
      </w:r>
      <w:r>
        <w:rPr>
          <w:rFonts w:ascii="Times New Roman" w:hAnsi="Times New Roman" w:cs="Times New Roman"/>
          <w:sz w:val="24"/>
          <w:szCs w:val="24"/>
        </w:rPr>
        <w:t xml:space="preserve">. Riske saab maandada teadlikkuse </w:t>
      </w:r>
      <w:r w:rsidR="00DA4928">
        <w:rPr>
          <w:rFonts w:ascii="Times New Roman" w:hAnsi="Times New Roman" w:cs="Times New Roman"/>
          <w:sz w:val="24"/>
          <w:szCs w:val="24"/>
        </w:rPr>
        <w:t>parandamise</w:t>
      </w:r>
      <w:r>
        <w:rPr>
          <w:rFonts w:ascii="Times New Roman" w:hAnsi="Times New Roman" w:cs="Times New Roman"/>
          <w:sz w:val="24"/>
          <w:szCs w:val="24"/>
        </w:rPr>
        <w:t xml:space="preserve"> ja ka taristu arendamisega. Muu hulgas </w:t>
      </w:r>
      <w:r w:rsidR="00DA4928">
        <w:rPr>
          <w:rFonts w:ascii="Times New Roman" w:hAnsi="Times New Roman" w:cs="Times New Roman"/>
          <w:sz w:val="24"/>
          <w:szCs w:val="24"/>
        </w:rPr>
        <w:t>tähistatakse</w:t>
      </w:r>
      <w:r>
        <w:rPr>
          <w:rFonts w:ascii="Times New Roman" w:hAnsi="Times New Roman" w:cs="Times New Roman"/>
          <w:sz w:val="24"/>
          <w:szCs w:val="24"/>
        </w:rPr>
        <w:t xml:space="preserve"> </w:t>
      </w:r>
      <w:proofErr w:type="spellStart"/>
      <w:r>
        <w:rPr>
          <w:rFonts w:ascii="Times New Roman" w:hAnsi="Times New Roman" w:cs="Times New Roman"/>
          <w:sz w:val="24"/>
          <w:szCs w:val="24"/>
        </w:rPr>
        <w:t>EMS</w:t>
      </w:r>
      <w:r w:rsidR="00DA4928">
        <w:rPr>
          <w:rFonts w:ascii="Times New Roman" w:hAnsi="Times New Roman" w:cs="Times New Roman"/>
          <w:sz w:val="24"/>
          <w:szCs w:val="24"/>
        </w:rPr>
        <w:t>i</w:t>
      </w:r>
      <w:proofErr w:type="spellEnd"/>
      <w:r>
        <w:rPr>
          <w:rFonts w:ascii="Times New Roman" w:hAnsi="Times New Roman" w:cs="Times New Roman"/>
          <w:sz w:val="24"/>
          <w:szCs w:val="24"/>
        </w:rPr>
        <w:t xml:space="preserve"> autorongid ka </w:t>
      </w:r>
      <w:r w:rsidR="00DA4928">
        <w:rPr>
          <w:rFonts w:ascii="Times New Roman" w:hAnsi="Times New Roman" w:cs="Times New Roman"/>
          <w:sz w:val="24"/>
          <w:szCs w:val="24"/>
        </w:rPr>
        <w:t>lisa</w:t>
      </w:r>
      <w:r>
        <w:rPr>
          <w:rFonts w:ascii="Times New Roman" w:hAnsi="Times New Roman" w:cs="Times New Roman"/>
          <w:sz w:val="24"/>
          <w:szCs w:val="24"/>
        </w:rPr>
        <w:t>märgistusega, mis annavad teistele liiklejatele teada pikemast autorongist.</w:t>
      </w:r>
    </w:p>
    <w:p w:rsidR="00B71766" w:rsidP="00B71766" w:rsidRDefault="00B71766" w14:paraId="5F2FA0C5" w14:textId="77777777">
      <w:pPr>
        <w:spacing w:after="0" w:line="240" w:lineRule="auto"/>
        <w:jc w:val="both"/>
        <w:rPr>
          <w:rFonts w:ascii="Times New Roman" w:hAnsi="Times New Roman" w:cs="Times New Roman"/>
          <w:i/>
          <w:iCs/>
          <w:sz w:val="24"/>
          <w:szCs w:val="24"/>
        </w:rPr>
      </w:pPr>
    </w:p>
    <w:p w:rsidRPr="00653447" w:rsidR="00B71766" w:rsidP="00B71766" w:rsidRDefault="00B71766" w14:paraId="41378A0C" w14:textId="69A2F58F">
      <w:pPr>
        <w:spacing w:after="0" w:line="240" w:lineRule="auto"/>
        <w:jc w:val="both"/>
        <w:rPr>
          <w:rFonts w:ascii="Times New Roman" w:hAnsi="Times New Roman" w:cs="Times New Roman"/>
          <w:sz w:val="24"/>
          <w:szCs w:val="24"/>
        </w:rPr>
      </w:pPr>
      <w:r w:rsidRPr="001D7C64">
        <w:rPr>
          <w:rFonts w:ascii="Times New Roman" w:hAnsi="Times New Roman" w:cs="Times New Roman"/>
          <w:i/>
          <w:iCs/>
          <w:sz w:val="24"/>
          <w:szCs w:val="24"/>
        </w:rPr>
        <w:t>Järeldus mõju olulisuse kohta sihtrühmale:</w:t>
      </w:r>
      <w:r w:rsidRPr="00653447">
        <w:rPr>
          <w:rFonts w:ascii="Times New Roman" w:hAnsi="Times New Roman" w:cs="Times New Roman"/>
          <w:sz w:val="24"/>
          <w:szCs w:val="24"/>
        </w:rPr>
        <w:t xml:space="preserve"> </w:t>
      </w:r>
      <w:r w:rsidR="00DA4928">
        <w:rPr>
          <w:rFonts w:ascii="Times New Roman" w:hAnsi="Times New Roman" w:cs="Times New Roman"/>
          <w:sz w:val="24"/>
          <w:szCs w:val="24"/>
        </w:rPr>
        <w:t>k</w:t>
      </w:r>
      <w:r w:rsidRPr="009634D3">
        <w:rPr>
          <w:rFonts w:ascii="Times New Roman" w:hAnsi="Times New Roman" w:cs="Times New Roman"/>
          <w:sz w:val="24"/>
          <w:szCs w:val="24"/>
        </w:rPr>
        <w:t xml:space="preserve">okkuvõttes saab järeldada, et mõju sihtrühmale on </w:t>
      </w:r>
      <w:r w:rsidR="00050B9D">
        <w:rPr>
          <w:rFonts w:ascii="Times New Roman" w:hAnsi="Times New Roman" w:cs="Times New Roman"/>
          <w:sz w:val="24"/>
          <w:szCs w:val="24"/>
        </w:rPr>
        <w:t>vähene</w:t>
      </w:r>
      <w:r w:rsidRPr="009634D3">
        <w:rPr>
          <w:rFonts w:ascii="Times New Roman" w:hAnsi="Times New Roman" w:cs="Times New Roman"/>
          <w:sz w:val="24"/>
          <w:szCs w:val="24"/>
        </w:rPr>
        <w:t>.</w:t>
      </w:r>
      <w:r>
        <w:rPr>
          <w:rFonts w:ascii="Times New Roman" w:hAnsi="Times New Roman" w:cs="Times New Roman"/>
          <w:sz w:val="24"/>
          <w:szCs w:val="24"/>
        </w:rPr>
        <w:t xml:space="preserve"> </w:t>
      </w:r>
      <w:r w:rsidRPr="00CA72FB">
        <w:rPr>
          <w:rFonts w:ascii="Times New Roman" w:hAnsi="Times New Roman" w:cs="Times New Roman"/>
          <w:sz w:val="24"/>
          <w:szCs w:val="24"/>
        </w:rPr>
        <w:t>Nii Soome kui ka Rootsi pikaajaline kogemus kinnitab, et pikemad ja raskemad autorongid või</w:t>
      </w:r>
      <w:r w:rsidR="00E42228">
        <w:rPr>
          <w:rFonts w:ascii="Times New Roman" w:hAnsi="Times New Roman" w:cs="Times New Roman"/>
          <w:sz w:val="24"/>
          <w:szCs w:val="24"/>
        </w:rPr>
        <w:t>vad</w:t>
      </w:r>
      <w:r w:rsidRPr="00CA72FB">
        <w:rPr>
          <w:rFonts w:ascii="Times New Roman" w:hAnsi="Times New Roman" w:cs="Times New Roman"/>
          <w:sz w:val="24"/>
          <w:szCs w:val="24"/>
        </w:rPr>
        <w:t xml:space="preserve"> ohutult liikluses</w:t>
      </w:r>
      <w:r w:rsidR="00E42228">
        <w:rPr>
          <w:rFonts w:ascii="Times New Roman" w:hAnsi="Times New Roman" w:cs="Times New Roman"/>
          <w:sz w:val="24"/>
          <w:szCs w:val="24"/>
        </w:rPr>
        <w:t xml:space="preserve"> osaleda</w:t>
      </w:r>
      <w:r w:rsidRPr="00CA72FB">
        <w:rPr>
          <w:rFonts w:ascii="Times New Roman" w:hAnsi="Times New Roman" w:cs="Times New Roman"/>
          <w:sz w:val="24"/>
          <w:szCs w:val="24"/>
        </w:rPr>
        <w:t xml:space="preserve">. </w:t>
      </w:r>
      <w:r w:rsidR="00050B9D">
        <w:rPr>
          <w:rFonts w:ascii="Times New Roman" w:hAnsi="Times New Roman" w:cs="Times New Roman"/>
          <w:sz w:val="24"/>
          <w:szCs w:val="24"/>
        </w:rPr>
        <w:t>Ku</w:t>
      </w:r>
      <w:r w:rsidR="00E42228">
        <w:rPr>
          <w:rFonts w:ascii="Times New Roman" w:hAnsi="Times New Roman" w:cs="Times New Roman"/>
          <w:sz w:val="24"/>
          <w:szCs w:val="24"/>
        </w:rPr>
        <w:t>na</w:t>
      </w:r>
      <w:r w:rsidRPr="00CA72FB">
        <w:rPr>
          <w:rFonts w:ascii="Times New Roman" w:hAnsi="Times New Roman" w:cs="Times New Roman"/>
          <w:sz w:val="24"/>
          <w:szCs w:val="24"/>
        </w:rPr>
        <w:t xml:space="preserve"> sama kaubakoguse vedamiseks on vaja teha vähem reise</w:t>
      </w:r>
      <w:r w:rsidR="00050B9D">
        <w:rPr>
          <w:rFonts w:ascii="Times New Roman" w:hAnsi="Times New Roman" w:cs="Times New Roman"/>
          <w:sz w:val="24"/>
          <w:szCs w:val="24"/>
        </w:rPr>
        <w:t xml:space="preserve"> ning</w:t>
      </w:r>
      <w:r w:rsidRPr="00CA72FB">
        <w:rPr>
          <w:rFonts w:ascii="Times New Roman" w:hAnsi="Times New Roman" w:cs="Times New Roman"/>
          <w:sz w:val="24"/>
          <w:szCs w:val="24"/>
        </w:rPr>
        <w:t xml:space="preserve"> väheneb raskeveokite koguarv teedel, võib </w:t>
      </w:r>
      <w:r w:rsidR="00050B9D">
        <w:rPr>
          <w:rFonts w:ascii="Times New Roman" w:hAnsi="Times New Roman" w:cs="Times New Roman"/>
          <w:sz w:val="24"/>
          <w:szCs w:val="24"/>
        </w:rPr>
        <w:t xml:space="preserve">see </w:t>
      </w:r>
      <w:r w:rsidRPr="00CA72FB">
        <w:rPr>
          <w:rFonts w:ascii="Times New Roman" w:hAnsi="Times New Roman" w:cs="Times New Roman"/>
          <w:sz w:val="24"/>
          <w:szCs w:val="24"/>
        </w:rPr>
        <w:t xml:space="preserve">liiklusohutusele </w:t>
      </w:r>
      <w:r w:rsidR="00050B9D">
        <w:rPr>
          <w:rFonts w:ascii="Times New Roman" w:hAnsi="Times New Roman" w:cs="Times New Roman"/>
          <w:sz w:val="24"/>
          <w:szCs w:val="24"/>
        </w:rPr>
        <w:t xml:space="preserve">ka </w:t>
      </w:r>
      <w:r w:rsidRPr="00CA72FB">
        <w:rPr>
          <w:rFonts w:ascii="Times New Roman" w:hAnsi="Times New Roman" w:cs="Times New Roman"/>
          <w:sz w:val="24"/>
          <w:szCs w:val="24"/>
        </w:rPr>
        <w:t>positiivselt mõjuda.</w:t>
      </w:r>
    </w:p>
    <w:p w:rsidR="00B71766" w:rsidP="00B71766" w:rsidRDefault="00B71766" w14:paraId="0AB7B818" w14:textId="77777777">
      <w:pPr>
        <w:spacing w:after="0" w:line="240" w:lineRule="auto"/>
        <w:jc w:val="both"/>
        <w:rPr>
          <w:rFonts w:ascii="Times New Roman" w:hAnsi="Times New Roman" w:cs="Times New Roman"/>
          <w:sz w:val="24"/>
          <w:szCs w:val="24"/>
        </w:rPr>
      </w:pPr>
    </w:p>
    <w:p w:rsidRPr="00F763DD" w:rsidR="00B71766" w:rsidP="00B71766" w:rsidRDefault="00B71766" w14:paraId="451E1A01" w14:textId="2BB36F27">
      <w:pPr>
        <w:spacing w:after="0" w:line="240" w:lineRule="auto"/>
        <w:jc w:val="both"/>
        <w:rPr>
          <w:rFonts w:ascii="Times New Roman" w:hAnsi="Times New Roman" w:cs="Times New Roman"/>
          <w:b/>
          <w:bCs/>
          <w:sz w:val="24"/>
          <w:szCs w:val="24"/>
        </w:rPr>
      </w:pPr>
      <w:r w:rsidRPr="00F763DD">
        <w:rPr>
          <w:rFonts w:ascii="Times New Roman" w:hAnsi="Times New Roman" w:cs="Times New Roman"/>
          <w:b/>
          <w:bCs/>
          <w:sz w:val="24"/>
          <w:szCs w:val="24"/>
        </w:rPr>
        <w:t>II. Mõju valdkond 2</w:t>
      </w:r>
    </w:p>
    <w:p w:rsidR="00B71766" w:rsidP="00B71766" w:rsidRDefault="00B71766" w14:paraId="411DA100" w14:textId="1FEAB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Riigivalitsemine</w:t>
      </w:r>
      <w:r w:rsidRPr="00EF2201">
        <w:rPr>
          <w:rFonts w:ascii="Wingdings" w:hAnsi="Wingdings" w:eastAsia="Wingdings" w:cs="Wingdings"/>
          <w:sz w:val="24"/>
          <w:szCs w:val="24"/>
        </w:rPr>
        <w:t>à</w:t>
      </w:r>
      <w:r>
        <w:rPr>
          <w:rFonts w:ascii="Times New Roman" w:hAnsi="Times New Roman" w:cs="Times New Roman"/>
          <w:sz w:val="24"/>
          <w:szCs w:val="24"/>
        </w:rPr>
        <w:t>mõju keskvalitsuse korraldusele</w:t>
      </w:r>
      <w:r w:rsidR="00E42228">
        <w:rPr>
          <w:rFonts w:ascii="Times New Roman" w:hAnsi="Times New Roman" w:cs="Times New Roman"/>
          <w:sz w:val="24"/>
          <w:szCs w:val="24"/>
        </w:rPr>
        <w:t>,</w:t>
      </w:r>
      <w:r>
        <w:rPr>
          <w:rFonts w:ascii="Times New Roman" w:hAnsi="Times New Roman" w:cs="Times New Roman"/>
          <w:sz w:val="24"/>
          <w:szCs w:val="24"/>
        </w:rPr>
        <w:t xml:space="preserve"> kohaliku omavalitsuse korraldusele ja finantseerimisele</w:t>
      </w:r>
      <w:r w:rsidR="00E42228">
        <w:rPr>
          <w:rFonts w:ascii="Times New Roman" w:hAnsi="Times New Roman" w:cs="Times New Roman"/>
          <w:sz w:val="24"/>
          <w:szCs w:val="24"/>
        </w:rPr>
        <w:t>.</w:t>
      </w:r>
    </w:p>
    <w:p w:rsidRPr="00DC2956" w:rsidR="00B71766" w:rsidP="00B71766" w:rsidRDefault="00B71766" w14:paraId="28B66501" w14:textId="77777777">
      <w:pPr>
        <w:spacing w:after="0" w:line="240" w:lineRule="auto"/>
        <w:jc w:val="both"/>
        <w:rPr>
          <w:rFonts w:ascii="Times New Roman" w:hAnsi="Times New Roman" w:cs="Times New Roman"/>
          <w:sz w:val="24"/>
          <w:szCs w:val="24"/>
        </w:rPr>
      </w:pPr>
    </w:p>
    <w:p w:rsidR="00B71766" w:rsidP="00E35602" w:rsidRDefault="00B71766" w14:paraId="784D8F55" w14:textId="1015CB53">
      <w:pPr>
        <w:spacing w:after="0" w:line="240" w:lineRule="auto"/>
        <w:jc w:val="both"/>
        <w:rPr>
          <w:rFonts w:ascii="Times New Roman" w:hAnsi="Times New Roman" w:cs="Times New Roman"/>
          <w:sz w:val="24"/>
          <w:szCs w:val="24"/>
        </w:rPr>
      </w:pPr>
      <w:r w:rsidRPr="00913DC9">
        <w:rPr>
          <w:rFonts w:ascii="Times New Roman" w:hAnsi="Times New Roman" w:cs="Times New Roman"/>
          <w:i/>
          <w:iCs/>
          <w:sz w:val="24"/>
          <w:szCs w:val="24"/>
          <w:u w:val="single"/>
        </w:rPr>
        <w:t>Sihtrühm:</w:t>
      </w:r>
      <w:r w:rsidRPr="00380EB3">
        <w:rPr>
          <w:rFonts w:ascii="Times New Roman" w:hAnsi="Times New Roman" w:cs="Times New Roman"/>
          <w:sz w:val="24"/>
          <w:szCs w:val="24"/>
        </w:rPr>
        <w:t xml:space="preserve"> </w:t>
      </w:r>
      <w:r>
        <w:rPr>
          <w:rFonts w:ascii="Times New Roman" w:hAnsi="Times New Roman" w:cs="Times New Roman"/>
          <w:sz w:val="24"/>
          <w:szCs w:val="24"/>
        </w:rPr>
        <w:t>TRAM ja kohalikud omavalitsused, kes erilube annavad.</w:t>
      </w:r>
    </w:p>
    <w:p w:rsidRPr="00E35602" w:rsidR="00B71766" w:rsidP="00B71766" w:rsidRDefault="00B71766" w14:paraId="5280A404" w14:textId="2D3B93F4">
      <w:pPr>
        <w:spacing w:after="0" w:line="240" w:lineRule="auto"/>
        <w:jc w:val="both"/>
        <w:rPr>
          <w:rFonts w:ascii="Times New Roman" w:hAnsi="Times New Roman" w:cs="Times New Roman"/>
          <w:sz w:val="24"/>
          <w:szCs w:val="24"/>
        </w:rPr>
      </w:pPr>
      <w:r w:rsidRPr="00E35602">
        <w:rPr>
          <w:rFonts w:ascii="Times New Roman" w:hAnsi="Times New Roman" w:cs="Times New Roman"/>
          <w:i/>
          <w:iCs/>
          <w:sz w:val="24"/>
          <w:szCs w:val="24"/>
        </w:rPr>
        <w:t>Sihtrühma suurus:</w:t>
      </w:r>
      <w:r>
        <w:rPr>
          <w:rFonts w:ascii="Times New Roman" w:hAnsi="Times New Roman" w:cs="Times New Roman"/>
          <w:sz w:val="24"/>
          <w:szCs w:val="24"/>
        </w:rPr>
        <w:t xml:space="preserve"> </w:t>
      </w:r>
      <w:r w:rsidR="00E42228">
        <w:rPr>
          <w:rFonts w:ascii="Times New Roman" w:hAnsi="Times New Roman" w:eastAsia="Times New Roman" w:cs="Times New Roman"/>
          <w:sz w:val="24"/>
          <w:szCs w:val="24"/>
        </w:rPr>
        <w:t>m</w:t>
      </w:r>
      <w:r>
        <w:rPr>
          <w:rFonts w:ascii="Times New Roman" w:hAnsi="Times New Roman" w:eastAsia="Times New Roman" w:cs="Times New Roman"/>
          <w:sz w:val="24"/>
          <w:szCs w:val="24"/>
        </w:rPr>
        <w:t xml:space="preserve">õjutatud sihtrühm on väike, kuna puudutab suures osas </w:t>
      </w:r>
      <w:proofErr w:type="spellStart"/>
      <w:r>
        <w:rPr>
          <w:rFonts w:ascii="Times New Roman" w:hAnsi="Times New Roman" w:eastAsia="Times New Roman" w:cs="Times New Roman"/>
          <w:sz w:val="24"/>
          <w:szCs w:val="24"/>
        </w:rPr>
        <w:t>TRAMi</w:t>
      </w:r>
      <w:proofErr w:type="spellEnd"/>
      <w:r>
        <w:rPr>
          <w:rFonts w:ascii="Times New Roman" w:hAnsi="Times New Roman" w:eastAsia="Times New Roman" w:cs="Times New Roman"/>
          <w:sz w:val="24"/>
          <w:szCs w:val="24"/>
        </w:rPr>
        <w:t xml:space="preserve">, kes väljastab enamiku erilubadest, kuna suurem osa vedudest tehakse riigiteedel. Lisaks väljastavad </w:t>
      </w:r>
      <w:r w:rsidR="00DF176F">
        <w:rPr>
          <w:rFonts w:ascii="Times New Roman" w:hAnsi="Times New Roman" w:eastAsia="Times New Roman" w:cs="Times New Roman"/>
          <w:sz w:val="24"/>
          <w:szCs w:val="24"/>
        </w:rPr>
        <w:t xml:space="preserve">süsteemselt </w:t>
      </w:r>
      <w:r>
        <w:rPr>
          <w:rFonts w:ascii="Times New Roman" w:hAnsi="Times New Roman" w:eastAsia="Times New Roman" w:cs="Times New Roman"/>
          <w:sz w:val="24"/>
          <w:szCs w:val="24"/>
        </w:rPr>
        <w:t xml:space="preserve">48/52 tonni erilube </w:t>
      </w:r>
      <w:r w:rsidR="00F07CAD">
        <w:rPr>
          <w:rFonts w:ascii="Times New Roman" w:hAnsi="Times New Roman" w:eastAsia="Times New Roman" w:cs="Times New Roman"/>
          <w:sz w:val="24"/>
          <w:szCs w:val="24"/>
        </w:rPr>
        <w:t xml:space="preserve">ka </w:t>
      </w:r>
      <w:r>
        <w:rPr>
          <w:rFonts w:ascii="Times New Roman" w:hAnsi="Times New Roman" w:eastAsia="Times New Roman" w:cs="Times New Roman"/>
          <w:sz w:val="24"/>
          <w:szCs w:val="24"/>
        </w:rPr>
        <w:t xml:space="preserve">Tartu ja Pärnu omavalitsused. </w:t>
      </w:r>
      <w:proofErr w:type="spellStart"/>
      <w:r>
        <w:rPr>
          <w:rFonts w:ascii="Times New Roman" w:hAnsi="Times New Roman" w:eastAsia="Times New Roman" w:cs="Times New Roman"/>
          <w:sz w:val="24"/>
          <w:szCs w:val="24"/>
        </w:rPr>
        <w:t>EMS</w:t>
      </w:r>
      <w:r w:rsidR="00E42228">
        <w:rPr>
          <w:rFonts w:ascii="Times New Roman" w:hAnsi="Times New Roman" w:eastAsia="Times New Roman" w:cs="Times New Roman"/>
          <w:sz w:val="24"/>
          <w:szCs w:val="24"/>
        </w:rPr>
        <w:t>i</w:t>
      </w:r>
      <w:proofErr w:type="spellEnd"/>
      <w:r>
        <w:rPr>
          <w:rFonts w:ascii="Times New Roman" w:hAnsi="Times New Roman" w:eastAsia="Times New Roman" w:cs="Times New Roman"/>
          <w:sz w:val="24"/>
          <w:szCs w:val="24"/>
        </w:rPr>
        <w:t xml:space="preserve"> autorongide erilubade andmi</w:t>
      </w:r>
      <w:r w:rsidR="00DF176F">
        <w:rPr>
          <w:rFonts w:ascii="Times New Roman" w:hAnsi="Times New Roman" w:eastAsia="Times New Roman" w:cs="Times New Roman"/>
          <w:sz w:val="24"/>
          <w:szCs w:val="24"/>
        </w:rPr>
        <w:t>s</w:t>
      </w:r>
      <w:r>
        <w:rPr>
          <w:rFonts w:ascii="Times New Roman" w:hAnsi="Times New Roman" w:eastAsia="Times New Roman" w:cs="Times New Roman"/>
          <w:sz w:val="24"/>
          <w:szCs w:val="24"/>
        </w:rPr>
        <w:t xml:space="preserve">e </w:t>
      </w:r>
      <w:r w:rsidR="00DF176F">
        <w:rPr>
          <w:rFonts w:ascii="Times New Roman" w:hAnsi="Times New Roman" w:eastAsia="Times New Roman" w:cs="Times New Roman"/>
          <w:sz w:val="24"/>
          <w:szCs w:val="24"/>
        </w:rPr>
        <w:t xml:space="preserve">põhikoormus </w:t>
      </w:r>
      <w:r>
        <w:rPr>
          <w:rFonts w:ascii="Times New Roman" w:hAnsi="Times New Roman" w:eastAsia="Times New Roman" w:cs="Times New Roman"/>
          <w:sz w:val="24"/>
          <w:szCs w:val="24"/>
        </w:rPr>
        <w:t>jääb e</w:t>
      </w:r>
      <w:r w:rsidR="00DF176F">
        <w:rPr>
          <w:rFonts w:ascii="Times New Roman" w:hAnsi="Times New Roman" w:eastAsia="Times New Roman" w:cs="Times New Roman"/>
          <w:sz w:val="24"/>
          <w:szCs w:val="24"/>
        </w:rPr>
        <w:t>elkõige</w:t>
      </w:r>
      <w:r>
        <w:rPr>
          <w:rFonts w:ascii="Times New Roman" w:hAnsi="Times New Roman" w:eastAsia="Times New Roman" w:cs="Times New Roman"/>
          <w:sz w:val="24"/>
          <w:szCs w:val="24"/>
        </w:rPr>
        <w:t xml:space="preserve"> </w:t>
      </w:r>
      <w:proofErr w:type="spellStart"/>
      <w:r>
        <w:rPr>
          <w:rFonts w:ascii="Times New Roman" w:hAnsi="Times New Roman" w:eastAsia="Times New Roman" w:cs="Times New Roman"/>
          <w:sz w:val="24"/>
          <w:szCs w:val="24"/>
        </w:rPr>
        <w:t>TRAMile</w:t>
      </w:r>
      <w:proofErr w:type="spellEnd"/>
      <w:r>
        <w:rPr>
          <w:rFonts w:ascii="Times New Roman" w:hAnsi="Times New Roman" w:eastAsia="Times New Roman" w:cs="Times New Roman"/>
          <w:sz w:val="24"/>
          <w:szCs w:val="24"/>
        </w:rPr>
        <w:t xml:space="preserve">, kuna praeguseks kaardistatud trassikoridorid on </w:t>
      </w:r>
      <w:r w:rsidR="00DF176F">
        <w:rPr>
          <w:rFonts w:ascii="Times New Roman" w:hAnsi="Times New Roman" w:eastAsia="Times New Roman" w:cs="Times New Roman"/>
          <w:sz w:val="24"/>
          <w:szCs w:val="24"/>
        </w:rPr>
        <w:t xml:space="preserve">olulises osas </w:t>
      </w:r>
      <w:r>
        <w:rPr>
          <w:rFonts w:ascii="Times New Roman" w:hAnsi="Times New Roman" w:eastAsia="Times New Roman" w:cs="Times New Roman"/>
          <w:sz w:val="24"/>
          <w:szCs w:val="24"/>
        </w:rPr>
        <w:t xml:space="preserve">riigiteedel. </w:t>
      </w:r>
      <w:r w:rsidR="00DF176F">
        <w:rPr>
          <w:rFonts w:ascii="Times New Roman" w:hAnsi="Times New Roman" w:eastAsia="Times New Roman" w:cs="Times New Roman"/>
          <w:sz w:val="24"/>
          <w:szCs w:val="24"/>
        </w:rPr>
        <w:t>Samas, kui on otstarbek</w:t>
      </w:r>
      <w:r w:rsidR="00E42228">
        <w:rPr>
          <w:rFonts w:ascii="Times New Roman" w:hAnsi="Times New Roman" w:eastAsia="Times New Roman" w:cs="Times New Roman"/>
          <w:sz w:val="24"/>
          <w:szCs w:val="24"/>
        </w:rPr>
        <w:t>a</w:t>
      </w:r>
      <w:r w:rsidR="00DF176F">
        <w:rPr>
          <w:rFonts w:ascii="Times New Roman" w:hAnsi="Times New Roman" w:eastAsia="Times New Roman" w:cs="Times New Roman"/>
          <w:sz w:val="24"/>
          <w:szCs w:val="24"/>
        </w:rPr>
        <w:t xml:space="preserve">s ja olemas eeldused riigitee trassikoridori marsruut ühendada kohaliku teega, </w:t>
      </w:r>
      <w:r>
        <w:rPr>
          <w:rFonts w:ascii="Times New Roman" w:hAnsi="Times New Roman" w:eastAsia="Times New Roman" w:cs="Times New Roman"/>
          <w:sz w:val="24"/>
          <w:szCs w:val="24"/>
        </w:rPr>
        <w:t xml:space="preserve">võib ilmneda vajadus anda </w:t>
      </w:r>
      <w:r w:rsidR="00DF176F">
        <w:rPr>
          <w:rFonts w:ascii="Times New Roman" w:hAnsi="Times New Roman" w:eastAsia="Times New Roman" w:cs="Times New Roman"/>
          <w:sz w:val="24"/>
          <w:szCs w:val="24"/>
        </w:rPr>
        <w:t xml:space="preserve">kohalikul omavalitsusel </w:t>
      </w:r>
      <w:r w:rsidR="00A047DC">
        <w:rPr>
          <w:rFonts w:ascii="Times New Roman" w:hAnsi="Times New Roman" w:eastAsia="Times New Roman" w:cs="Times New Roman"/>
          <w:sz w:val="24"/>
          <w:szCs w:val="24"/>
        </w:rPr>
        <w:t>eri</w:t>
      </w:r>
      <w:r>
        <w:rPr>
          <w:rFonts w:ascii="Times New Roman" w:hAnsi="Times New Roman" w:eastAsia="Times New Roman" w:cs="Times New Roman"/>
          <w:sz w:val="24"/>
          <w:szCs w:val="24"/>
        </w:rPr>
        <w:t>lub</w:t>
      </w:r>
      <w:r w:rsidR="00DF176F">
        <w:rPr>
          <w:rFonts w:ascii="Times New Roman" w:hAnsi="Times New Roman" w:eastAsia="Times New Roman" w:cs="Times New Roman"/>
          <w:sz w:val="24"/>
          <w:szCs w:val="24"/>
        </w:rPr>
        <w:t>a</w:t>
      </w:r>
      <w:r>
        <w:rPr>
          <w:rFonts w:ascii="Times New Roman" w:hAnsi="Times New Roman" w:eastAsia="Times New Roman" w:cs="Times New Roman"/>
          <w:sz w:val="24"/>
          <w:szCs w:val="24"/>
        </w:rPr>
        <w:t xml:space="preserve"> ka </w:t>
      </w:r>
      <w:r w:rsidR="00E42228">
        <w:rPr>
          <w:rFonts w:ascii="Times New Roman" w:hAnsi="Times New Roman" w:eastAsia="Times New Roman" w:cs="Times New Roman"/>
          <w:sz w:val="24"/>
          <w:szCs w:val="24"/>
        </w:rPr>
        <w:t xml:space="preserve">selle </w:t>
      </w:r>
      <w:r>
        <w:rPr>
          <w:rFonts w:ascii="Times New Roman" w:hAnsi="Times New Roman" w:eastAsia="Times New Roman" w:cs="Times New Roman"/>
          <w:sz w:val="24"/>
          <w:szCs w:val="24"/>
        </w:rPr>
        <w:t>kohalik</w:t>
      </w:r>
      <w:r w:rsidR="00DF176F">
        <w:rPr>
          <w:rFonts w:ascii="Times New Roman" w:hAnsi="Times New Roman" w:eastAsia="Times New Roman" w:cs="Times New Roman"/>
          <w:sz w:val="24"/>
          <w:szCs w:val="24"/>
        </w:rPr>
        <w:t>u</w:t>
      </w:r>
      <w:r>
        <w:rPr>
          <w:rFonts w:ascii="Times New Roman" w:hAnsi="Times New Roman" w:eastAsia="Times New Roman" w:cs="Times New Roman"/>
          <w:sz w:val="24"/>
          <w:szCs w:val="24"/>
        </w:rPr>
        <w:t>le teele.</w:t>
      </w:r>
    </w:p>
    <w:p w:rsidRPr="00380EB3" w:rsidR="00B71766" w:rsidP="00E35602" w:rsidRDefault="00B71766" w14:paraId="2C211C46" w14:textId="77777777">
      <w:pPr>
        <w:spacing w:after="0" w:line="240" w:lineRule="auto"/>
        <w:jc w:val="both"/>
        <w:rPr>
          <w:rFonts w:ascii="Times New Roman" w:hAnsi="Times New Roman" w:cs="Times New Roman"/>
          <w:sz w:val="24"/>
          <w:szCs w:val="24"/>
        </w:rPr>
      </w:pPr>
    </w:p>
    <w:p w:rsidR="00B71766" w:rsidP="00B71766" w:rsidRDefault="00B71766" w14:paraId="0D4675B6" w14:textId="3DD558FD">
      <w:pPr>
        <w:spacing w:after="0" w:line="240" w:lineRule="auto"/>
        <w:jc w:val="both"/>
        <w:rPr>
          <w:rFonts w:ascii="Times New Roman" w:hAnsi="Times New Roman" w:cs="Times New Roman"/>
          <w:sz w:val="24"/>
          <w:szCs w:val="24"/>
        </w:rPr>
      </w:pPr>
      <w:r w:rsidRPr="00E35602">
        <w:rPr>
          <w:rFonts w:ascii="Times New Roman" w:hAnsi="Times New Roman" w:cs="Times New Roman"/>
          <w:bCs/>
          <w:i/>
          <w:iCs/>
          <w:sz w:val="24"/>
          <w:szCs w:val="24"/>
          <w:u w:val="single"/>
        </w:rPr>
        <w:t>Mõju kirjeldus:</w:t>
      </w:r>
      <w:r w:rsidRPr="00380EB3">
        <w:rPr>
          <w:rFonts w:ascii="Times New Roman" w:hAnsi="Times New Roman" w:cs="Times New Roman"/>
          <w:b/>
          <w:sz w:val="24"/>
          <w:szCs w:val="24"/>
        </w:rPr>
        <w:t xml:space="preserve"> </w:t>
      </w:r>
      <w:r w:rsidR="00E42228">
        <w:rPr>
          <w:rFonts w:ascii="Times New Roman" w:hAnsi="Times New Roman" w:cs="Times New Roman"/>
          <w:sz w:val="24"/>
          <w:szCs w:val="24"/>
        </w:rPr>
        <w:t>k</w:t>
      </w:r>
      <w:r w:rsidRPr="00380EB3">
        <w:rPr>
          <w:rFonts w:ascii="Times New Roman" w:hAnsi="Times New Roman" w:cs="Times New Roman"/>
          <w:sz w:val="24"/>
          <w:szCs w:val="24"/>
        </w:rPr>
        <w:t xml:space="preserve">ehtiva </w:t>
      </w:r>
      <w:r w:rsidR="00E42228">
        <w:rPr>
          <w:rFonts w:ascii="Times New Roman" w:hAnsi="Times New Roman" w:cs="Times New Roman"/>
          <w:sz w:val="24"/>
          <w:szCs w:val="24"/>
        </w:rPr>
        <w:t>korra</w:t>
      </w:r>
      <w:r w:rsidRPr="00380EB3" w:rsidR="00E42228">
        <w:rPr>
          <w:rFonts w:ascii="Times New Roman" w:hAnsi="Times New Roman" w:cs="Times New Roman"/>
          <w:sz w:val="24"/>
          <w:szCs w:val="24"/>
        </w:rPr>
        <w:t xml:space="preserve"> </w:t>
      </w:r>
      <w:r w:rsidRPr="00380EB3">
        <w:rPr>
          <w:rFonts w:ascii="Times New Roman" w:hAnsi="Times New Roman" w:cs="Times New Roman"/>
          <w:sz w:val="24"/>
          <w:szCs w:val="24"/>
        </w:rPr>
        <w:t xml:space="preserve">kohaselt </w:t>
      </w:r>
      <w:r>
        <w:rPr>
          <w:rFonts w:ascii="Times New Roman" w:hAnsi="Times New Roman" w:cs="Times New Roman"/>
          <w:sz w:val="24"/>
          <w:szCs w:val="24"/>
        </w:rPr>
        <w:t xml:space="preserve">saab jagatavat veost vedada eriveona sõltuvalt autorongi telgede arvust kas 48- või 52-tonnise tegeliku massiga autorongiga. Erilube annavad tee omanikud ehk riigiteel TRAM ja kohalikel teedel kohaliku omavalitsuse üksus. Kohaliku tee omanik võib eriloa andmise volitada </w:t>
      </w:r>
      <w:proofErr w:type="spellStart"/>
      <w:r>
        <w:rPr>
          <w:rFonts w:ascii="Times New Roman" w:hAnsi="Times New Roman" w:cs="Times New Roman"/>
          <w:sz w:val="24"/>
          <w:szCs w:val="24"/>
        </w:rPr>
        <w:t>TRAMile</w:t>
      </w:r>
      <w:proofErr w:type="spellEnd"/>
      <w:r>
        <w:rPr>
          <w:rFonts w:ascii="Times New Roman" w:hAnsi="Times New Roman" w:cs="Times New Roman"/>
          <w:sz w:val="24"/>
          <w:szCs w:val="24"/>
        </w:rPr>
        <w:t>.</w:t>
      </w:r>
    </w:p>
    <w:p w:rsidR="00B71766" w:rsidP="00B71766" w:rsidRDefault="00B71766" w14:paraId="631E7725" w14:textId="4CDB43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Eelnõu kohaselt saab edaspidi jagatava veose veoks anda eriloa kuni 60-tonnise tegeliku massi ja kuni 20,75 meetri pikkusega autorongile ning </w:t>
      </w:r>
      <w:proofErr w:type="spellStart"/>
      <w:r>
        <w:rPr>
          <w:rFonts w:ascii="Times New Roman" w:hAnsi="Times New Roman" w:cs="Times New Roman"/>
          <w:sz w:val="24"/>
          <w:szCs w:val="24"/>
        </w:rPr>
        <w:t>EMS</w:t>
      </w:r>
      <w:r w:rsidR="00E42228">
        <w:rPr>
          <w:rFonts w:ascii="Times New Roman" w:hAnsi="Times New Roman" w:cs="Times New Roman"/>
          <w:sz w:val="24"/>
          <w:szCs w:val="24"/>
        </w:rPr>
        <w:t>i</w:t>
      </w:r>
      <w:proofErr w:type="spellEnd"/>
      <w:r>
        <w:rPr>
          <w:rFonts w:ascii="Times New Roman" w:hAnsi="Times New Roman" w:cs="Times New Roman"/>
          <w:sz w:val="24"/>
          <w:szCs w:val="24"/>
        </w:rPr>
        <w:t xml:space="preserve"> autorongile tegeliku massiga kuni 60 tonni ja pikkusega kuni 25,25 meetrit.</w:t>
      </w:r>
    </w:p>
    <w:p w:rsidR="00B71766" w:rsidP="00B71766" w:rsidRDefault="00B71766" w14:paraId="22CDB0D7" w14:textId="77777777">
      <w:pPr>
        <w:spacing w:after="0" w:line="240" w:lineRule="auto"/>
        <w:jc w:val="both"/>
        <w:rPr>
          <w:rFonts w:ascii="Times New Roman" w:hAnsi="Times New Roman" w:cs="Times New Roman"/>
          <w:sz w:val="24"/>
          <w:szCs w:val="24"/>
        </w:rPr>
      </w:pPr>
    </w:p>
    <w:p w:rsidR="00B71766" w:rsidP="00B71766" w:rsidRDefault="00B71766" w14:paraId="4805FF3F" w14:textId="7D94EC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Muudatuse tulemusel võib eriloa andja</w:t>
      </w:r>
      <w:r w:rsidR="00873C8C">
        <w:rPr>
          <w:rFonts w:ascii="Times New Roman" w:hAnsi="Times New Roman" w:cs="Times New Roman"/>
          <w:sz w:val="24"/>
          <w:szCs w:val="24"/>
        </w:rPr>
        <w:t xml:space="preserve"> </w:t>
      </w:r>
      <w:r>
        <w:rPr>
          <w:rFonts w:ascii="Times New Roman" w:hAnsi="Times New Roman" w:cs="Times New Roman"/>
          <w:sz w:val="24"/>
          <w:szCs w:val="24"/>
        </w:rPr>
        <w:t>töökoormus</w:t>
      </w:r>
      <w:r w:rsidR="00873C8C">
        <w:rPr>
          <w:rFonts w:ascii="Times New Roman" w:hAnsi="Times New Roman" w:cs="Times New Roman"/>
          <w:sz w:val="24"/>
          <w:szCs w:val="24"/>
        </w:rPr>
        <w:t xml:space="preserve"> suureneda,</w:t>
      </w:r>
      <w:r>
        <w:rPr>
          <w:rFonts w:ascii="Times New Roman" w:hAnsi="Times New Roman" w:cs="Times New Roman"/>
          <w:sz w:val="24"/>
          <w:szCs w:val="24"/>
        </w:rPr>
        <w:t xml:space="preserve"> iseäranis </w:t>
      </w:r>
      <w:proofErr w:type="spellStart"/>
      <w:r>
        <w:rPr>
          <w:rFonts w:ascii="Times New Roman" w:hAnsi="Times New Roman" w:cs="Times New Roman"/>
          <w:sz w:val="24"/>
          <w:szCs w:val="24"/>
        </w:rPr>
        <w:t>EMS</w:t>
      </w:r>
      <w:r w:rsidR="00873C8C">
        <w:rPr>
          <w:rFonts w:ascii="Times New Roman" w:hAnsi="Times New Roman" w:cs="Times New Roman"/>
          <w:sz w:val="24"/>
          <w:szCs w:val="24"/>
        </w:rPr>
        <w:t>i</w:t>
      </w:r>
      <w:proofErr w:type="spellEnd"/>
      <w:r>
        <w:rPr>
          <w:rFonts w:ascii="Times New Roman" w:hAnsi="Times New Roman" w:cs="Times New Roman"/>
          <w:sz w:val="24"/>
          <w:szCs w:val="24"/>
        </w:rPr>
        <w:t xml:space="preserve"> autorongi erilubadega, kuna tegemist on uue eriveo liigiga. Võib eeldada, et osa senis</w:t>
      </w:r>
      <w:r w:rsidR="00873C8C">
        <w:rPr>
          <w:rFonts w:ascii="Times New Roman" w:hAnsi="Times New Roman" w:cs="Times New Roman"/>
          <w:sz w:val="24"/>
          <w:szCs w:val="24"/>
        </w:rPr>
        <w:t>test</w:t>
      </w:r>
      <w:r>
        <w:rPr>
          <w:rFonts w:ascii="Times New Roman" w:hAnsi="Times New Roman" w:cs="Times New Roman"/>
          <w:sz w:val="24"/>
          <w:szCs w:val="24"/>
        </w:rPr>
        <w:t xml:space="preserve"> 52-tonnise tegeliku massiga erive</w:t>
      </w:r>
      <w:r w:rsidR="00873C8C">
        <w:rPr>
          <w:rFonts w:ascii="Times New Roman" w:hAnsi="Times New Roman" w:cs="Times New Roman"/>
          <w:sz w:val="24"/>
          <w:szCs w:val="24"/>
        </w:rPr>
        <w:t>dudest</w:t>
      </w:r>
      <w:r>
        <w:rPr>
          <w:rFonts w:ascii="Times New Roman" w:hAnsi="Times New Roman" w:cs="Times New Roman"/>
          <w:sz w:val="24"/>
          <w:szCs w:val="24"/>
        </w:rPr>
        <w:t xml:space="preserve"> asenduvad 60-tonnise tegeliku massiga veoga ja se</w:t>
      </w:r>
      <w:r w:rsidR="00873C8C">
        <w:rPr>
          <w:rFonts w:ascii="Times New Roman" w:hAnsi="Times New Roman" w:cs="Times New Roman"/>
          <w:sz w:val="24"/>
          <w:szCs w:val="24"/>
        </w:rPr>
        <w:t>e</w:t>
      </w:r>
      <w:r>
        <w:rPr>
          <w:rFonts w:ascii="Times New Roman" w:hAnsi="Times New Roman" w:cs="Times New Roman"/>
          <w:sz w:val="24"/>
          <w:szCs w:val="24"/>
        </w:rPr>
        <w:t xml:space="preserve"> töökoormus</w:t>
      </w:r>
      <w:r w:rsidR="00873C8C">
        <w:rPr>
          <w:rFonts w:ascii="Times New Roman" w:hAnsi="Times New Roman" w:cs="Times New Roman"/>
          <w:sz w:val="24"/>
          <w:szCs w:val="24"/>
        </w:rPr>
        <w:t>t</w:t>
      </w:r>
      <w:r>
        <w:rPr>
          <w:rFonts w:ascii="Times New Roman" w:hAnsi="Times New Roman" w:cs="Times New Roman"/>
          <w:sz w:val="24"/>
          <w:szCs w:val="24"/>
        </w:rPr>
        <w:t xml:space="preserve"> olulis</w:t>
      </w:r>
      <w:r w:rsidR="00873C8C">
        <w:rPr>
          <w:rFonts w:ascii="Times New Roman" w:hAnsi="Times New Roman" w:cs="Times New Roman"/>
          <w:sz w:val="24"/>
          <w:szCs w:val="24"/>
        </w:rPr>
        <w:t>elt ei muuda</w:t>
      </w:r>
      <w:r>
        <w:rPr>
          <w:rFonts w:ascii="Times New Roman" w:hAnsi="Times New Roman" w:cs="Times New Roman"/>
          <w:sz w:val="24"/>
          <w:szCs w:val="24"/>
        </w:rPr>
        <w:t>. Ku</w:t>
      </w:r>
      <w:r w:rsidR="00873C8C">
        <w:rPr>
          <w:rFonts w:ascii="Times New Roman" w:hAnsi="Times New Roman" w:cs="Times New Roman"/>
          <w:sz w:val="24"/>
          <w:szCs w:val="24"/>
        </w:rPr>
        <w:t>na</w:t>
      </w:r>
      <w:r>
        <w:rPr>
          <w:rFonts w:ascii="Times New Roman" w:hAnsi="Times New Roman" w:cs="Times New Roman"/>
          <w:sz w:val="24"/>
          <w:szCs w:val="24"/>
        </w:rPr>
        <w:t xml:space="preserve"> ei ole teada, millises ulatuses hakatakse </w:t>
      </w:r>
      <w:proofErr w:type="spellStart"/>
      <w:r>
        <w:rPr>
          <w:rFonts w:ascii="Times New Roman" w:hAnsi="Times New Roman" w:cs="Times New Roman"/>
          <w:sz w:val="24"/>
          <w:szCs w:val="24"/>
        </w:rPr>
        <w:t>EMS</w:t>
      </w:r>
      <w:r w:rsidR="00873C8C">
        <w:rPr>
          <w:rFonts w:ascii="Times New Roman" w:hAnsi="Times New Roman" w:cs="Times New Roman"/>
          <w:sz w:val="24"/>
          <w:szCs w:val="24"/>
        </w:rPr>
        <w:t>i</w:t>
      </w:r>
      <w:proofErr w:type="spellEnd"/>
      <w:r>
        <w:rPr>
          <w:rFonts w:ascii="Times New Roman" w:hAnsi="Times New Roman" w:cs="Times New Roman"/>
          <w:sz w:val="24"/>
          <w:szCs w:val="24"/>
        </w:rPr>
        <w:t xml:space="preserve"> autoronge kasutama, ei ole</w:t>
      </w:r>
      <w:r w:rsidR="00873C8C">
        <w:rPr>
          <w:rFonts w:ascii="Times New Roman" w:hAnsi="Times New Roman" w:cs="Times New Roman"/>
          <w:sz w:val="24"/>
          <w:szCs w:val="24"/>
        </w:rPr>
        <w:t xml:space="preserve"> praegu</w:t>
      </w:r>
      <w:r>
        <w:rPr>
          <w:rFonts w:ascii="Times New Roman" w:hAnsi="Times New Roman" w:cs="Times New Roman"/>
          <w:sz w:val="24"/>
          <w:szCs w:val="24"/>
        </w:rPr>
        <w:t xml:space="preserve"> võimalik prognoosida ka mõju erilubade väljastamise</w:t>
      </w:r>
      <w:r w:rsidR="00873C8C">
        <w:rPr>
          <w:rFonts w:ascii="Times New Roman" w:hAnsi="Times New Roman" w:cs="Times New Roman"/>
          <w:sz w:val="24"/>
          <w:szCs w:val="24"/>
        </w:rPr>
        <w:t>st</w:t>
      </w:r>
      <w:r>
        <w:rPr>
          <w:rFonts w:ascii="Times New Roman" w:hAnsi="Times New Roman" w:cs="Times New Roman"/>
          <w:sz w:val="24"/>
          <w:szCs w:val="24"/>
        </w:rPr>
        <w:t>.</w:t>
      </w:r>
    </w:p>
    <w:p w:rsidR="00B71766" w:rsidP="00B71766" w:rsidRDefault="00B71766" w14:paraId="291DF73E" w14:textId="7D2D7E2F">
      <w:pPr>
        <w:spacing w:after="0" w:line="240" w:lineRule="auto"/>
        <w:jc w:val="both"/>
        <w:rPr>
          <w:rFonts w:ascii="Times New Roman" w:hAnsi="Times New Roman" w:eastAsia="Times New Roman" w:cs="Times New Roman"/>
          <w:sz w:val="24"/>
          <w:szCs w:val="24"/>
        </w:rPr>
      </w:pPr>
      <w:bookmarkStart w:name="_Hlk169274295" w:id="12"/>
      <w:r w:rsidRPr="00416CFF">
        <w:rPr>
          <w:rFonts w:ascii="Times New Roman" w:hAnsi="Times New Roman" w:eastAsia="Times New Roman" w:cs="Times New Roman"/>
          <w:sz w:val="24"/>
          <w:szCs w:val="24"/>
        </w:rPr>
        <w:t>Seetõttu võib arvata, et tegevuses võivad esineda mõningad vähesed muudatused, kuid nendega ei kaasne mingeid kohanemisraskusi, mistõttu on mõju ulatus keskmine.</w:t>
      </w:r>
    </w:p>
    <w:p w:rsidRPr="00380EB3" w:rsidR="00B71766" w:rsidP="00B71766" w:rsidRDefault="00B71766" w14:paraId="7DA2D9D0" w14:textId="77777777">
      <w:pPr>
        <w:spacing w:after="0" w:line="240" w:lineRule="auto"/>
        <w:jc w:val="both"/>
        <w:rPr>
          <w:rFonts w:ascii="Times New Roman" w:hAnsi="Times New Roman" w:eastAsia="Times New Roman" w:cs="Times New Roman"/>
          <w:sz w:val="24"/>
          <w:szCs w:val="24"/>
        </w:rPr>
      </w:pPr>
    </w:p>
    <w:bookmarkEnd w:id="12"/>
    <w:p w:rsidR="00B71766" w:rsidP="00B71766" w:rsidRDefault="00B71766" w14:paraId="6B8B0E06" w14:textId="32FA8CDB">
      <w:pPr>
        <w:spacing w:after="0" w:line="240" w:lineRule="auto"/>
        <w:jc w:val="both"/>
        <w:rPr>
          <w:rFonts w:ascii="Times New Roman" w:hAnsi="Times New Roman" w:eastAsia="Times New Roman" w:cs="Times New Roman"/>
          <w:sz w:val="24"/>
          <w:szCs w:val="24"/>
        </w:rPr>
      </w:pPr>
      <w:r w:rsidRPr="00E35602">
        <w:rPr>
          <w:rFonts w:ascii="Times New Roman" w:hAnsi="Times New Roman" w:eastAsia="Times New Roman" w:cs="Times New Roman"/>
          <w:i/>
          <w:iCs/>
          <w:sz w:val="24"/>
          <w:szCs w:val="24"/>
        </w:rPr>
        <w:t>Mõju ulatus ja avaldumise sagedus</w:t>
      </w:r>
      <w:r w:rsidRPr="00380EB3">
        <w:rPr>
          <w:rFonts w:ascii="Times New Roman" w:hAnsi="Times New Roman" w:eastAsia="Times New Roman" w:cs="Times New Roman"/>
          <w:sz w:val="24"/>
          <w:szCs w:val="24"/>
        </w:rPr>
        <w:t xml:space="preserve"> on väike</w:t>
      </w:r>
      <w:r w:rsidR="00873C8C">
        <w:rPr>
          <w:rFonts w:ascii="Times New Roman" w:hAnsi="Times New Roman" w:eastAsia="Times New Roman" w:cs="Times New Roman"/>
          <w:sz w:val="24"/>
          <w:szCs w:val="24"/>
        </w:rPr>
        <w:t>sed</w:t>
      </w:r>
      <w:r w:rsidRPr="00380EB3">
        <w:rPr>
          <w:rFonts w:ascii="Times New Roman" w:hAnsi="Times New Roman" w:eastAsia="Times New Roman" w:cs="Times New Roman"/>
          <w:sz w:val="24"/>
          <w:szCs w:val="24"/>
        </w:rPr>
        <w:t xml:space="preserve">, sest </w:t>
      </w:r>
      <w:r>
        <w:rPr>
          <w:rFonts w:ascii="Times New Roman" w:hAnsi="Times New Roman" w:eastAsia="Times New Roman" w:cs="Times New Roman"/>
          <w:sz w:val="24"/>
          <w:szCs w:val="24"/>
        </w:rPr>
        <w:t xml:space="preserve">tavaliselt taotletakse jagatava veose eriveoks pikaajalised (kuni </w:t>
      </w:r>
      <w:r w:rsidR="00873C8C">
        <w:rPr>
          <w:rFonts w:ascii="Times New Roman" w:hAnsi="Times New Roman" w:eastAsia="Times New Roman" w:cs="Times New Roman"/>
          <w:sz w:val="24"/>
          <w:szCs w:val="24"/>
        </w:rPr>
        <w:t>üheks</w:t>
      </w:r>
      <w:r>
        <w:rPr>
          <w:rFonts w:ascii="Times New Roman" w:hAnsi="Times New Roman" w:eastAsia="Times New Roman" w:cs="Times New Roman"/>
          <w:sz w:val="24"/>
          <w:szCs w:val="24"/>
        </w:rPr>
        <w:t xml:space="preserve"> aasta</w:t>
      </w:r>
      <w:r w:rsidR="00873C8C">
        <w:rPr>
          <w:rFonts w:ascii="Times New Roman" w:hAnsi="Times New Roman" w:eastAsia="Times New Roman" w:cs="Times New Roman"/>
          <w:sz w:val="24"/>
          <w:szCs w:val="24"/>
        </w:rPr>
        <w:t>ks</w:t>
      </w:r>
      <w:r>
        <w:rPr>
          <w:rFonts w:ascii="Times New Roman" w:hAnsi="Times New Roman" w:eastAsia="Times New Roman" w:cs="Times New Roman"/>
          <w:sz w:val="24"/>
          <w:szCs w:val="24"/>
        </w:rPr>
        <w:t>) load ja arvestades, et osaliselt asenduvad senised 52-tonnis</w:t>
      </w:r>
      <w:r w:rsidR="00873C8C">
        <w:rPr>
          <w:rFonts w:ascii="Times New Roman" w:hAnsi="Times New Roman" w:eastAsia="Times New Roman" w:cs="Times New Roman"/>
          <w:sz w:val="24"/>
          <w:szCs w:val="24"/>
        </w:rPr>
        <w:t>t</w:t>
      </w:r>
      <w:r>
        <w:rPr>
          <w:rFonts w:ascii="Times New Roman" w:hAnsi="Times New Roman" w:eastAsia="Times New Roman" w:cs="Times New Roman"/>
          <w:sz w:val="24"/>
          <w:szCs w:val="24"/>
        </w:rPr>
        <w:t>e</w:t>
      </w:r>
      <w:r w:rsidR="00873C8C">
        <w:rPr>
          <w:rFonts w:ascii="Times New Roman" w:hAnsi="Times New Roman" w:eastAsia="Times New Roman" w:cs="Times New Roman"/>
          <w:sz w:val="24"/>
          <w:szCs w:val="24"/>
        </w:rPr>
        <w:t xml:space="preserve"> veoste</w:t>
      </w:r>
      <w:r>
        <w:rPr>
          <w:rFonts w:ascii="Times New Roman" w:hAnsi="Times New Roman" w:eastAsia="Times New Roman" w:cs="Times New Roman"/>
          <w:sz w:val="24"/>
          <w:szCs w:val="24"/>
        </w:rPr>
        <w:t xml:space="preserve"> eriload 60-tonniste</w:t>
      </w:r>
      <w:r w:rsidR="00873C8C">
        <w:rPr>
          <w:rFonts w:ascii="Times New Roman" w:hAnsi="Times New Roman" w:eastAsia="Times New Roman" w:cs="Times New Roman"/>
          <w:sz w:val="24"/>
          <w:szCs w:val="24"/>
        </w:rPr>
        <w:t xml:space="preserve"> veoste</w:t>
      </w:r>
      <w:r>
        <w:rPr>
          <w:rFonts w:ascii="Times New Roman" w:hAnsi="Times New Roman" w:eastAsia="Times New Roman" w:cs="Times New Roman"/>
          <w:sz w:val="24"/>
          <w:szCs w:val="24"/>
        </w:rPr>
        <w:t xml:space="preserve"> erilubadega, ei ole näha olulist taotluste arvu kasvu</w:t>
      </w:r>
      <w:r w:rsidRPr="00380EB3">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Seni on aastas antud 400</w:t>
      </w:r>
      <w:r w:rsidR="00873C8C">
        <w:rPr>
          <w:rFonts w:ascii="Times New Roman" w:hAnsi="Times New Roman" w:eastAsia="Times New Roman" w:cs="Times New Roman"/>
          <w:sz w:val="24"/>
          <w:szCs w:val="24"/>
        </w:rPr>
        <w:t>–</w:t>
      </w:r>
      <w:r>
        <w:rPr>
          <w:rFonts w:ascii="Times New Roman" w:hAnsi="Times New Roman" w:eastAsia="Times New Roman" w:cs="Times New Roman"/>
          <w:sz w:val="24"/>
          <w:szCs w:val="24"/>
        </w:rPr>
        <w:t>500 eriluba.</w:t>
      </w:r>
    </w:p>
    <w:p w:rsidR="00B71766" w:rsidP="00B71766" w:rsidRDefault="00B71766" w14:paraId="50A5F9FC" w14:textId="77777777">
      <w:pPr>
        <w:spacing w:after="0" w:line="240" w:lineRule="auto"/>
        <w:jc w:val="both"/>
        <w:rPr>
          <w:rFonts w:ascii="Times New Roman" w:hAnsi="Times New Roman" w:eastAsia="Times New Roman" w:cs="Times New Roman"/>
          <w:sz w:val="24"/>
          <w:szCs w:val="24"/>
        </w:rPr>
      </w:pPr>
    </w:p>
    <w:p w:rsidRPr="00380EB3" w:rsidR="00B71766" w:rsidP="00B71766" w:rsidRDefault="00B71766" w14:paraId="21CFB331" w14:textId="50FA7198">
      <w:pPr>
        <w:spacing w:after="0" w:line="240" w:lineRule="auto"/>
        <w:jc w:val="both"/>
        <w:rPr>
          <w:rFonts w:ascii="Times New Roman" w:hAnsi="Times New Roman" w:eastAsia="Times New Roman" w:cs="Times New Roman"/>
          <w:sz w:val="24"/>
          <w:szCs w:val="24"/>
        </w:rPr>
      </w:pPr>
      <w:r w:rsidRPr="00E35602">
        <w:rPr>
          <w:rFonts w:ascii="Times New Roman" w:hAnsi="Times New Roman" w:eastAsia="Times New Roman" w:cs="Times New Roman"/>
          <w:i/>
          <w:iCs/>
          <w:sz w:val="24"/>
          <w:szCs w:val="24"/>
        </w:rPr>
        <w:t>Ebasoovitavate mõjude kaasnemise riski</w:t>
      </w:r>
      <w:r>
        <w:rPr>
          <w:rFonts w:ascii="Times New Roman" w:hAnsi="Times New Roman" w:eastAsia="Times New Roman" w:cs="Times New Roman"/>
          <w:sz w:val="24"/>
          <w:szCs w:val="24"/>
        </w:rPr>
        <w:t xml:space="preserve"> ei ole ette näha.</w:t>
      </w:r>
    </w:p>
    <w:p w:rsidR="00B71766" w:rsidP="00B71766" w:rsidRDefault="00B71766" w14:paraId="381A1CEB" w14:textId="77777777">
      <w:pPr>
        <w:spacing w:after="0" w:line="240" w:lineRule="auto"/>
        <w:rPr>
          <w:rFonts w:ascii="Times New Roman" w:hAnsi="Times New Roman" w:cs="Times New Roman"/>
          <w:b/>
          <w:bCs/>
          <w:sz w:val="24"/>
          <w:szCs w:val="24"/>
        </w:rPr>
      </w:pPr>
    </w:p>
    <w:p w:rsidRPr="0005579F" w:rsidR="00B71766" w:rsidP="00B71766" w:rsidRDefault="00B71766" w14:paraId="5CD42D19" w14:textId="32E4AB5D">
      <w:pPr>
        <w:pStyle w:val="Default"/>
        <w:jc w:val="both"/>
        <w:rPr>
          <w:rFonts w:ascii="Times New Roman" w:hAnsi="Times New Roman" w:cs="Times New Roman"/>
        </w:rPr>
      </w:pPr>
      <w:r w:rsidRPr="00E35602">
        <w:rPr>
          <w:rFonts w:ascii="Times New Roman" w:hAnsi="Times New Roman" w:cs="Times New Roman"/>
          <w:bCs/>
          <w:i/>
          <w:iCs/>
        </w:rPr>
        <w:t>Järeldus mõju olulisuse kohta sihtrühmale:</w:t>
      </w:r>
      <w:r w:rsidRPr="0005579F">
        <w:rPr>
          <w:rFonts w:ascii="Times New Roman" w:hAnsi="Times New Roman" w:cs="Times New Roman"/>
          <w:bCs/>
          <w:i/>
          <w:iCs/>
        </w:rPr>
        <w:t xml:space="preserve"> </w:t>
      </w:r>
      <w:r w:rsidR="00873C8C">
        <w:rPr>
          <w:rFonts w:ascii="Times New Roman" w:hAnsi="Times New Roman" w:cs="Times New Roman"/>
          <w:bCs/>
        </w:rPr>
        <w:t>k</w:t>
      </w:r>
      <w:r w:rsidRPr="0005579F">
        <w:rPr>
          <w:rFonts w:ascii="Times New Roman" w:hAnsi="Times New Roman" w:cs="Times New Roman"/>
          <w:bCs/>
        </w:rPr>
        <w:t>okkuvõttes saab järeldada, et</w:t>
      </w:r>
      <w:r w:rsidRPr="0005579F">
        <w:rPr>
          <w:rFonts w:ascii="Times New Roman" w:hAnsi="Times New Roman" w:cs="Times New Roman"/>
          <w:bCs/>
          <w:i/>
          <w:iCs/>
        </w:rPr>
        <w:t xml:space="preserve"> </w:t>
      </w:r>
      <w:r w:rsidRPr="0005579F">
        <w:rPr>
          <w:rFonts w:ascii="Times New Roman" w:hAnsi="Times New Roman" w:cs="Times New Roman"/>
          <w:bCs/>
        </w:rPr>
        <w:t>mõju sihtrühmale on ebaoluline.</w:t>
      </w:r>
    </w:p>
    <w:p w:rsidR="00B71766" w:rsidP="00B71766" w:rsidRDefault="00B71766" w14:paraId="52D30E18" w14:textId="77777777">
      <w:pPr>
        <w:spacing w:after="0" w:line="240" w:lineRule="auto"/>
        <w:rPr>
          <w:rFonts w:ascii="Times New Roman" w:hAnsi="Times New Roman" w:cs="Times New Roman"/>
          <w:b/>
          <w:bCs/>
          <w:sz w:val="24"/>
          <w:szCs w:val="24"/>
        </w:rPr>
      </w:pPr>
    </w:p>
    <w:p w:rsidRPr="00380EB3" w:rsidR="00B71766" w:rsidP="00B71766" w:rsidRDefault="00B71766" w14:paraId="05D08BC9" w14:textId="098ECBC8">
      <w:pPr>
        <w:spacing w:after="0" w:line="240" w:lineRule="auto"/>
        <w:jc w:val="both"/>
        <w:rPr>
          <w:rFonts w:ascii="Times New Roman" w:hAnsi="Times New Roman" w:cs="Times New Roman"/>
          <w:sz w:val="24"/>
          <w:szCs w:val="24"/>
        </w:rPr>
      </w:pPr>
      <w:r w:rsidRPr="00553D30">
        <w:rPr>
          <w:rFonts w:ascii="Times New Roman" w:hAnsi="Times New Roman" w:cs="Times New Roman"/>
          <w:b/>
          <w:bCs/>
          <w:sz w:val="24"/>
          <w:szCs w:val="24"/>
        </w:rPr>
        <w:t>6.2. Muudatus</w:t>
      </w:r>
      <w:r w:rsidR="00873C8C">
        <w:rPr>
          <w:rFonts w:ascii="Times New Roman" w:hAnsi="Times New Roman" w:cs="Times New Roman"/>
          <w:b/>
          <w:bCs/>
          <w:sz w:val="24"/>
          <w:szCs w:val="24"/>
        </w:rPr>
        <w:t>:</w:t>
      </w:r>
      <w:r w:rsidRPr="00380EB3">
        <w:rPr>
          <w:rFonts w:ascii="Times New Roman" w:hAnsi="Times New Roman" w:cs="Times New Roman"/>
          <w:sz w:val="24"/>
          <w:szCs w:val="24"/>
        </w:rPr>
        <w:t xml:space="preserve"> kehtestatakse </w:t>
      </w:r>
      <w:r w:rsidR="00A047DC">
        <w:rPr>
          <w:rFonts w:ascii="Times New Roman" w:hAnsi="Times New Roman" w:cs="Times New Roman"/>
          <w:sz w:val="24"/>
          <w:szCs w:val="24"/>
        </w:rPr>
        <w:t xml:space="preserve">nn </w:t>
      </w:r>
      <w:r>
        <w:rPr>
          <w:rFonts w:ascii="Times New Roman" w:hAnsi="Times New Roman" w:cs="Times New Roman"/>
          <w:sz w:val="24"/>
          <w:szCs w:val="24"/>
        </w:rPr>
        <w:t>jahtumisperiood uue eriloa saamisel, kui vedaja varasem eriluba on kehtetuks tunnistatud eriveo tingimuste rikkumise, eriloa ees tasumata jätmise või loa saamiseks võltsitud/valeandmete esitamise tõttu</w:t>
      </w:r>
      <w:r w:rsidRPr="00380EB3">
        <w:rPr>
          <w:rFonts w:ascii="Times New Roman" w:hAnsi="Times New Roman" w:cs="Times New Roman"/>
          <w:sz w:val="24"/>
          <w:szCs w:val="24"/>
        </w:rPr>
        <w:t>.</w:t>
      </w:r>
    </w:p>
    <w:p w:rsidR="00B71766" w:rsidP="00B71766" w:rsidRDefault="00B71766" w14:paraId="2C8F4210" w14:textId="77777777">
      <w:pPr>
        <w:spacing w:after="0" w:line="240" w:lineRule="auto"/>
        <w:rPr>
          <w:rFonts w:ascii="Times New Roman" w:hAnsi="Times New Roman" w:cs="Times New Roman"/>
          <w:b/>
          <w:bCs/>
          <w:sz w:val="24"/>
          <w:szCs w:val="24"/>
        </w:rPr>
      </w:pPr>
    </w:p>
    <w:p w:rsidRPr="00AA1BF4" w:rsidR="00B71766" w:rsidP="00B71766" w:rsidRDefault="00B71766" w14:paraId="0EE62174" w14:textId="462C6596">
      <w:pPr>
        <w:spacing w:after="0" w:line="240" w:lineRule="auto"/>
        <w:rPr>
          <w:rFonts w:ascii="Times New Roman" w:hAnsi="Times New Roman" w:cs="Times New Roman"/>
          <w:b/>
          <w:bCs/>
          <w:sz w:val="24"/>
          <w:szCs w:val="24"/>
        </w:rPr>
      </w:pPr>
      <w:r w:rsidRPr="00553D30">
        <w:rPr>
          <w:rFonts w:ascii="Times New Roman" w:hAnsi="Times New Roman" w:cs="Times New Roman"/>
          <w:b/>
          <w:bCs/>
          <w:sz w:val="24"/>
          <w:szCs w:val="24"/>
        </w:rPr>
        <w:t xml:space="preserve">1. Mõju </w:t>
      </w:r>
      <w:r w:rsidRPr="00562170">
        <w:rPr>
          <w:rFonts w:ascii="Times New Roman" w:hAnsi="Times New Roman" w:cs="Times New Roman"/>
          <w:b/>
          <w:bCs/>
          <w:sz w:val="24"/>
          <w:szCs w:val="24"/>
        </w:rPr>
        <w:t>valdkond 1</w:t>
      </w:r>
    </w:p>
    <w:p w:rsidRPr="00F753B7" w:rsidR="00B71766" w:rsidP="00B71766" w:rsidRDefault="00B71766" w14:paraId="2D9E171D" w14:textId="25DA2428">
      <w:pPr>
        <w:spacing w:after="0" w:line="240" w:lineRule="auto"/>
        <w:rPr>
          <w:rFonts w:ascii="Times New Roman" w:hAnsi="Times New Roman" w:cs="Times New Roman"/>
          <w:sz w:val="24"/>
          <w:szCs w:val="24"/>
        </w:rPr>
      </w:pPr>
      <w:r w:rsidRPr="00F753B7">
        <w:rPr>
          <w:rFonts w:ascii="Times New Roman" w:hAnsi="Times New Roman" w:cs="Times New Roman"/>
          <w:sz w:val="24"/>
          <w:szCs w:val="24"/>
        </w:rPr>
        <w:t>Majanduslikud mõjud</w:t>
      </w:r>
      <w:r w:rsidRPr="00F753B7">
        <w:rPr>
          <w:rFonts w:ascii="Wingdings" w:hAnsi="Wingdings" w:eastAsia="Wingdings" w:cs="Wingdings"/>
          <w:sz w:val="24"/>
          <w:szCs w:val="24"/>
        </w:rPr>
        <w:t>à</w:t>
      </w:r>
      <w:r w:rsidRPr="00F753B7">
        <w:rPr>
          <w:rFonts w:ascii="Times New Roman" w:hAnsi="Times New Roman" w:cs="Times New Roman"/>
          <w:sz w:val="24"/>
          <w:szCs w:val="24"/>
        </w:rPr>
        <w:t>mõju ettevõtlusele</w:t>
      </w:r>
      <w:r w:rsidR="00873C8C">
        <w:rPr>
          <w:rFonts w:ascii="Times New Roman" w:hAnsi="Times New Roman" w:cs="Times New Roman"/>
          <w:sz w:val="24"/>
          <w:szCs w:val="24"/>
        </w:rPr>
        <w:t>.</w:t>
      </w:r>
    </w:p>
    <w:p w:rsidR="00B71766" w:rsidP="00B71766" w:rsidRDefault="00B71766" w14:paraId="24E98150" w14:textId="77777777">
      <w:pPr>
        <w:spacing w:after="0" w:line="240" w:lineRule="auto"/>
        <w:rPr>
          <w:rFonts w:ascii="Times New Roman" w:hAnsi="Times New Roman" w:cs="Times New Roman"/>
          <w:b/>
          <w:bCs/>
          <w:sz w:val="24"/>
          <w:szCs w:val="24"/>
        </w:rPr>
      </w:pPr>
    </w:p>
    <w:p w:rsidR="00B71766" w:rsidP="00B71766" w:rsidRDefault="00B71766" w14:paraId="2D12A25F" w14:textId="30421298">
      <w:pPr>
        <w:spacing w:after="0" w:line="240" w:lineRule="auto"/>
        <w:rPr>
          <w:rFonts w:ascii="Times New Roman" w:hAnsi="Times New Roman" w:cs="Times New Roman"/>
          <w:sz w:val="24"/>
          <w:szCs w:val="24"/>
        </w:rPr>
      </w:pPr>
      <w:r w:rsidRPr="00E35602">
        <w:rPr>
          <w:rFonts w:ascii="Times New Roman" w:hAnsi="Times New Roman" w:cs="Times New Roman"/>
          <w:i/>
          <w:iCs/>
          <w:sz w:val="24"/>
          <w:szCs w:val="24"/>
          <w:u w:val="single"/>
        </w:rPr>
        <w:t>Sihtrühm:</w:t>
      </w:r>
      <w:r w:rsidRPr="00380EB3">
        <w:rPr>
          <w:rFonts w:ascii="Times New Roman" w:hAnsi="Times New Roman" w:cs="Times New Roman"/>
          <w:sz w:val="24"/>
          <w:szCs w:val="24"/>
        </w:rPr>
        <w:t xml:space="preserve"> </w:t>
      </w:r>
      <w:r>
        <w:rPr>
          <w:rFonts w:ascii="Times New Roman" w:hAnsi="Times New Roman" w:cs="Times New Roman"/>
          <w:sz w:val="24"/>
          <w:szCs w:val="24"/>
        </w:rPr>
        <w:t>eriluba taotlevad veoseveo ettevõtjad</w:t>
      </w:r>
      <w:r w:rsidRPr="00380EB3">
        <w:rPr>
          <w:rFonts w:ascii="Times New Roman" w:hAnsi="Times New Roman" w:cs="Times New Roman"/>
          <w:sz w:val="24"/>
          <w:szCs w:val="24"/>
        </w:rPr>
        <w:t>.</w:t>
      </w:r>
    </w:p>
    <w:p w:rsidR="00B71766" w:rsidP="00CB533F" w:rsidRDefault="00B71766" w14:paraId="78518DD4" w14:textId="699AF660">
      <w:pPr>
        <w:spacing w:after="0" w:line="240" w:lineRule="auto"/>
        <w:rPr>
          <w:rFonts w:ascii="Times New Roman" w:hAnsi="Times New Roman" w:cs="Times New Roman"/>
          <w:sz w:val="24"/>
          <w:szCs w:val="24"/>
        </w:rPr>
      </w:pPr>
      <w:r w:rsidRPr="00E35602">
        <w:rPr>
          <w:rFonts w:ascii="Times New Roman" w:hAnsi="Times New Roman" w:cs="Times New Roman"/>
          <w:i/>
          <w:iCs/>
          <w:sz w:val="24"/>
          <w:szCs w:val="24"/>
        </w:rPr>
        <w:t>Sihtrühma suurus:</w:t>
      </w:r>
      <w:r w:rsidR="00873C8C">
        <w:rPr>
          <w:rFonts w:ascii="Times New Roman" w:hAnsi="Times New Roman" w:cs="Times New Roman"/>
          <w:sz w:val="24"/>
          <w:szCs w:val="24"/>
        </w:rPr>
        <w:t xml:space="preserve"> m</w:t>
      </w:r>
      <w:r w:rsidRPr="00380EB3">
        <w:rPr>
          <w:rFonts w:ascii="Times New Roman" w:hAnsi="Times New Roman" w:cs="Times New Roman"/>
          <w:sz w:val="24"/>
          <w:szCs w:val="24"/>
        </w:rPr>
        <w:t xml:space="preserve">õjutatud sihtrühm on </w:t>
      </w:r>
      <w:r>
        <w:rPr>
          <w:rFonts w:ascii="Times New Roman" w:hAnsi="Times New Roman" w:cs="Times New Roman"/>
          <w:sz w:val="24"/>
          <w:szCs w:val="24"/>
        </w:rPr>
        <w:t>veoseveo ettevõtjad, kes on eriloa taotlenud. Veoseveo tegevusluba on 3536 ettevõttel, mis on väike osa Eestis registreeritud ettevõtetes</w:t>
      </w:r>
      <w:r w:rsidR="00873C8C">
        <w:rPr>
          <w:rFonts w:ascii="Times New Roman" w:hAnsi="Times New Roman" w:cs="Times New Roman"/>
          <w:sz w:val="24"/>
          <w:szCs w:val="24"/>
        </w:rPr>
        <w:t>t</w:t>
      </w:r>
      <w:r>
        <w:rPr>
          <w:rFonts w:ascii="Times New Roman" w:hAnsi="Times New Roman" w:cs="Times New Roman"/>
          <w:sz w:val="24"/>
          <w:szCs w:val="24"/>
        </w:rPr>
        <w:t xml:space="preserve"> ning tõenäoliselt ei kasuta enamik ettevõtjaid võimalust eriluba taotleda, kuna suures osas tehakse rii</w:t>
      </w:r>
      <w:r w:rsidR="00873C8C">
        <w:rPr>
          <w:rFonts w:ascii="Times New Roman" w:hAnsi="Times New Roman" w:cs="Times New Roman"/>
          <w:sz w:val="24"/>
          <w:szCs w:val="24"/>
        </w:rPr>
        <w:t>gisiseseid</w:t>
      </w:r>
      <w:r>
        <w:rPr>
          <w:rFonts w:ascii="Times New Roman" w:hAnsi="Times New Roman" w:cs="Times New Roman"/>
          <w:sz w:val="24"/>
          <w:szCs w:val="24"/>
        </w:rPr>
        <w:t xml:space="preserve"> jaotusvedusid, kus vajadus </w:t>
      </w:r>
      <w:r w:rsidR="00873C8C">
        <w:rPr>
          <w:rFonts w:ascii="Times New Roman" w:hAnsi="Times New Roman" w:cs="Times New Roman"/>
          <w:sz w:val="24"/>
          <w:szCs w:val="24"/>
        </w:rPr>
        <w:t>suurema</w:t>
      </w:r>
      <w:r>
        <w:rPr>
          <w:rFonts w:ascii="Times New Roman" w:hAnsi="Times New Roman" w:cs="Times New Roman"/>
          <w:sz w:val="24"/>
          <w:szCs w:val="24"/>
        </w:rPr>
        <w:t xml:space="preserve"> massi või pik</w:t>
      </w:r>
      <w:r w:rsidR="00873C8C">
        <w:rPr>
          <w:rFonts w:ascii="Times New Roman" w:hAnsi="Times New Roman" w:cs="Times New Roman"/>
          <w:sz w:val="24"/>
          <w:szCs w:val="24"/>
        </w:rPr>
        <w:t>emate veokite</w:t>
      </w:r>
      <w:r>
        <w:rPr>
          <w:rFonts w:ascii="Times New Roman" w:hAnsi="Times New Roman" w:cs="Times New Roman"/>
          <w:sz w:val="24"/>
          <w:szCs w:val="24"/>
        </w:rPr>
        <w:t xml:space="preserve"> järele puudub. </w:t>
      </w:r>
      <w:r w:rsidRPr="00380EB3">
        <w:rPr>
          <w:rFonts w:ascii="Times New Roman" w:hAnsi="Times New Roman" w:cs="Times New Roman"/>
          <w:sz w:val="24"/>
          <w:szCs w:val="24"/>
        </w:rPr>
        <w:t>Sihtrühm on seega väike.</w:t>
      </w:r>
    </w:p>
    <w:p w:rsidR="00B71766" w:rsidP="00B71766" w:rsidRDefault="00B71766" w14:paraId="6BBAE7AA" w14:textId="77777777">
      <w:pPr>
        <w:widowControl w:val="0"/>
        <w:spacing w:after="0" w:line="240" w:lineRule="auto"/>
        <w:jc w:val="both"/>
        <w:rPr>
          <w:rFonts w:ascii="Times New Roman" w:hAnsi="Times New Roman" w:cs="Times New Roman"/>
          <w:b/>
          <w:sz w:val="24"/>
          <w:szCs w:val="24"/>
        </w:rPr>
      </w:pPr>
    </w:p>
    <w:p w:rsidR="00B71766" w:rsidP="00B71766" w:rsidRDefault="00B71766" w14:paraId="7C564317" w14:textId="2E78B3D3">
      <w:pPr>
        <w:widowControl w:val="0"/>
        <w:spacing w:after="0" w:line="240" w:lineRule="auto"/>
        <w:jc w:val="both"/>
        <w:rPr>
          <w:rFonts w:ascii="Times New Roman" w:hAnsi="Times New Roman" w:cs="Times New Roman"/>
          <w:bCs/>
          <w:sz w:val="24"/>
          <w:szCs w:val="24"/>
        </w:rPr>
      </w:pPr>
      <w:r w:rsidRPr="00E35602">
        <w:rPr>
          <w:rFonts w:ascii="Times New Roman" w:hAnsi="Times New Roman" w:cs="Times New Roman"/>
          <w:bCs/>
          <w:i/>
          <w:iCs/>
          <w:sz w:val="24"/>
          <w:szCs w:val="24"/>
          <w:u w:val="single"/>
        </w:rPr>
        <w:t>Mõju kirjeldus:</w:t>
      </w:r>
      <w:r w:rsidRPr="00380EB3">
        <w:rPr>
          <w:rFonts w:ascii="Times New Roman" w:hAnsi="Times New Roman" w:cs="Times New Roman"/>
          <w:bCs/>
          <w:sz w:val="24"/>
          <w:szCs w:val="24"/>
        </w:rPr>
        <w:t xml:space="preserve"> </w:t>
      </w:r>
      <w:r w:rsidR="00873C8C">
        <w:rPr>
          <w:rFonts w:ascii="Times New Roman" w:hAnsi="Times New Roman" w:cs="Times New Roman"/>
          <w:bCs/>
          <w:sz w:val="24"/>
          <w:szCs w:val="24"/>
        </w:rPr>
        <w:t>k</w:t>
      </w:r>
      <w:r>
        <w:rPr>
          <w:rFonts w:ascii="Times New Roman" w:hAnsi="Times New Roman" w:cs="Times New Roman"/>
          <w:bCs/>
          <w:sz w:val="24"/>
          <w:szCs w:val="24"/>
        </w:rPr>
        <w:t xml:space="preserve">ehtiva </w:t>
      </w:r>
      <w:proofErr w:type="spellStart"/>
      <w:r>
        <w:rPr>
          <w:rFonts w:ascii="Times New Roman" w:hAnsi="Times New Roman" w:cs="Times New Roman"/>
          <w:bCs/>
          <w:sz w:val="24"/>
          <w:szCs w:val="24"/>
        </w:rPr>
        <w:t>LS</w:t>
      </w:r>
      <w:r w:rsidR="00873C8C">
        <w:rPr>
          <w:rFonts w:ascii="Times New Roman" w:hAnsi="Times New Roman" w:cs="Times New Roman"/>
          <w:bCs/>
          <w:sz w:val="24"/>
          <w:szCs w:val="24"/>
        </w:rPr>
        <w:t>i</w:t>
      </w:r>
      <w:proofErr w:type="spellEnd"/>
      <w:r>
        <w:rPr>
          <w:rFonts w:ascii="Times New Roman" w:hAnsi="Times New Roman" w:cs="Times New Roman"/>
          <w:bCs/>
          <w:sz w:val="24"/>
          <w:szCs w:val="24"/>
        </w:rPr>
        <w:t xml:space="preserve"> § 34</w:t>
      </w:r>
      <w:r>
        <w:rPr>
          <w:rFonts w:ascii="Times New Roman" w:hAnsi="Times New Roman" w:cs="Times New Roman"/>
          <w:bCs/>
          <w:sz w:val="24"/>
          <w:szCs w:val="24"/>
          <w:vertAlign w:val="superscript"/>
        </w:rPr>
        <w:t>3</w:t>
      </w:r>
      <w:r>
        <w:rPr>
          <w:rFonts w:ascii="Times New Roman" w:hAnsi="Times New Roman" w:cs="Times New Roman"/>
          <w:bCs/>
          <w:sz w:val="24"/>
          <w:szCs w:val="24"/>
        </w:rPr>
        <w:t xml:space="preserve"> lõike 2 alusel tunnistatakse eriluba kehtetuks, kui ilmneb, et </w:t>
      </w:r>
      <w:r w:rsidRPr="00062739">
        <w:rPr>
          <w:rFonts w:ascii="Times New Roman" w:hAnsi="Times New Roman" w:cs="Times New Roman"/>
          <w:bCs/>
          <w:sz w:val="24"/>
          <w:szCs w:val="24"/>
        </w:rPr>
        <w:t>eriloa taotlemisel esitati valeandmeid või võltsiti dokumente, mis mõjutasid eriloa andmist</w:t>
      </w:r>
      <w:r>
        <w:rPr>
          <w:rFonts w:ascii="Times New Roman" w:hAnsi="Times New Roman" w:cs="Times New Roman"/>
          <w:bCs/>
          <w:sz w:val="24"/>
          <w:szCs w:val="24"/>
        </w:rPr>
        <w:t xml:space="preserve"> või kui </w:t>
      </w:r>
      <w:r w:rsidRPr="00062739">
        <w:rPr>
          <w:rFonts w:ascii="Times New Roman" w:hAnsi="Times New Roman" w:cs="Times New Roman"/>
          <w:bCs/>
          <w:sz w:val="24"/>
          <w:szCs w:val="24"/>
        </w:rPr>
        <w:t xml:space="preserve">eriloa omaja </w:t>
      </w:r>
      <w:r>
        <w:rPr>
          <w:rFonts w:ascii="Times New Roman" w:hAnsi="Times New Roman" w:cs="Times New Roman"/>
          <w:bCs/>
          <w:sz w:val="24"/>
          <w:szCs w:val="24"/>
        </w:rPr>
        <w:t xml:space="preserve">ei ole </w:t>
      </w:r>
      <w:r w:rsidRPr="00062739">
        <w:rPr>
          <w:rFonts w:ascii="Times New Roman" w:hAnsi="Times New Roman" w:cs="Times New Roman"/>
          <w:bCs/>
          <w:sz w:val="24"/>
          <w:szCs w:val="24"/>
        </w:rPr>
        <w:t xml:space="preserve">täitnud </w:t>
      </w:r>
      <w:r>
        <w:rPr>
          <w:rFonts w:ascii="Times New Roman" w:hAnsi="Times New Roman" w:cs="Times New Roman"/>
          <w:bCs/>
          <w:sz w:val="24"/>
          <w:szCs w:val="24"/>
        </w:rPr>
        <w:t xml:space="preserve">eriveo </w:t>
      </w:r>
      <w:r w:rsidRPr="00062739">
        <w:rPr>
          <w:rFonts w:ascii="Times New Roman" w:hAnsi="Times New Roman" w:cs="Times New Roman"/>
          <w:bCs/>
          <w:sz w:val="24"/>
          <w:szCs w:val="24"/>
        </w:rPr>
        <w:t>tingimusi.</w:t>
      </w:r>
      <w:r>
        <w:rPr>
          <w:rFonts w:ascii="Times New Roman" w:hAnsi="Times New Roman" w:cs="Times New Roman"/>
          <w:bCs/>
          <w:sz w:val="24"/>
          <w:szCs w:val="24"/>
        </w:rPr>
        <w:t xml:space="preserve"> Samas ei piira</w:t>
      </w:r>
      <w:r w:rsidR="00873C8C">
        <w:rPr>
          <w:rFonts w:ascii="Times New Roman" w:hAnsi="Times New Roman" w:cs="Times New Roman"/>
          <w:bCs/>
          <w:sz w:val="24"/>
          <w:szCs w:val="24"/>
        </w:rPr>
        <w:t xml:space="preserve"> kehtiv kord kohe</w:t>
      </w:r>
      <w:r>
        <w:rPr>
          <w:rFonts w:ascii="Times New Roman" w:hAnsi="Times New Roman" w:cs="Times New Roman"/>
          <w:bCs/>
          <w:sz w:val="24"/>
          <w:szCs w:val="24"/>
        </w:rPr>
        <w:t xml:space="preserve"> p</w:t>
      </w:r>
      <w:r w:rsidR="00873C8C">
        <w:rPr>
          <w:rFonts w:ascii="Times New Roman" w:hAnsi="Times New Roman" w:cs="Times New Roman"/>
          <w:bCs/>
          <w:sz w:val="24"/>
          <w:szCs w:val="24"/>
        </w:rPr>
        <w:t>ärast</w:t>
      </w:r>
      <w:r>
        <w:rPr>
          <w:rFonts w:ascii="Times New Roman" w:hAnsi="Times New Roman" w:cs="Times New Roman"/>
          <w:bCs/>
          <w:sz w:val="24"/>
          <w:szCs w:val="24"/>
        </w:rPr>
        <w:t xml:space="preserve"> eriloa kehtetuks tunnistamist esitada uut eriloa taotlust ning samuti puudub eriloa menetlejal sel puhul alus uue loa andmisest keelduda, kuigi tegemist võib olla süstemaatilise eriveo nõuete rikkujaga (näiteks lubatud massi ületamine, </w:t>
      </w:r>
      <w:r w:rsidR="00A047DC">
        <w:rPr>
          <w:rFonts w:ascii="Times New Roman" w:hAnsi="Times New Roman" w:cs="Times New Roman"/>
          <w:bCs/>
          <w:sz w:val="24"/>
          <w:szCs w:val="24"/>
        </w:rPr>
        <w:t xml:space="preserve">telgede arvu nõude eiramine, </w:t>
      </w:r>
      <w:r>
        <w:rPr>
          <w:rFonts w:ascii="Times New Roman" w:hAnsi="Times New Roman" w:cs="Times New Roman"/>
          <w:bCs/>
          <w:sz w:val="24"/>
          <w:szCs w:val="24"/>
        </w:rPr>
        <w:t xml:space="preserve">liiklemine väljaspool eriveoks </w:t>
      </w:r>
      <w:r>
        <w:rPr>
          <w:rFonts w:ascii="Times New Roman" w:hAnsi="Times New Roman" w:cs="Times New Roman"/>
          <w:bCs/>
          <w:sz w:val="24"/>
          <w:szCs w:val="24"/>
        </w:rPr>
        <w:t>määratud veoteed jms). Ku</w:t>
      </w:r>
      <w:r w:rsidR="00B1707E">
        <w:rPr>
          <w:rFonts w:ascii="Times New Roman" w:hAnsi="Times New Roman" w:cs="Times New Roman"/>
          <w:bCs/>
          <w:sz w:val="24"/>
          <w:szCs w:val="24"/>
        </w:rPr>
        <w:t>na</w:t>
      </w:r>
      <w:r>
        <w:rPr>
          <w:rFonts w:ascii="Times New Roman" w:hAnsi="Times New Roman" w:cs="Times New Roman"/>
          <w:bCs/>
          <w:sz w:val="24"/>
          <w:szCs w:val="24"/>
        </w:rPr>
        <w:t xml:space="preserve"> eelnõu</w:t>
      </w:r>
      <w:r w:rsidR="00B1707E">
        <w:rPr>
          <w:rFonts w:ascii="Times New Roman" w:hAnsi="Times New Roman" w:cs="Times New Roman"/>
          <w:bCs/>
          <w:sz w:val="24"/>
          <w:szCs w:val="24"/>
        </w:rPr>
        <w:t xml:space="preserve"> kohaselt</w:t>
      </w:r>
      <w:r>
        <w:rPr>
          <w:rFonts w:ascii="Times New Roman" w:hAnsi="Times New Roman" w:cs="Times New Roman"/>
          <w:bCs/>
          <w:sz w:val="24"/>
          <w:szCs w:val="24"/>
        </w:rPr>
        <w:t xml:space="preserve"> lubatakse edaspidi jagatava veose eriveol suuremat tegelikku massi ning ka kuni 25,25 meetri pikkuseid autoronge, siis on oluline rakendada ka distsiplineerivaid </w:t>
      </w:r>
      <w:r w:rsidR="00B1707E">
        <w:rPr>
          <w:rFonts w:ascii="Times New Roman" w:hAnsi="Times New Roman" w:cs="Times New Roman"/>
          <w:bCs/>
          <w:sz w:val="24"/>
          <w:szCs w:val="24"/>
        </w:rPr>
        <w:t>lisa</w:t>
      </w:r>
      <w:r>
        <w:rPr>
          <w:rFonts w:ascii="Times New Roman" w:hAnsi="Times New Roman" w:cs="Times New Roman"/>
          <w:bCs/>
          <w:sz w:val="24"/>
          <w:szCs w:val="24"/>
        </w:rPr>
        <w:t xml:space="preserve">meetmeid. Eriti oluline on, et raskemad ja pikemad sõidukid järgiksid neile lubatud veoteed, et mitte ohustada teetaristu püsivust või liiklusohutust. Eelnõu kohaselt on eriloa andjal kaalutlusõigus hinnata, miks eelmine eriluba kehtetuks tunnistati, kui pikk peab ettevõtja </w:t>
      </w:r>
      <w:r w:rsidR="00B1707E">
        <w:rPr>
          <w:rFonts w:ascii="Times New Roman" w:hAnsi="Times New Roman" w:cs="Times New Roman"/>
          <w:bCs/>
          <w:sz w:val="24"/>
          <w:szCs w:val="24"/>
        </w:rPr>
        <w:t xml:space="preserve">nn </w:t>
      </w:r>
      <w:r>
        <w:rPr>
          <w:rFonts w:ascii="Times New Roman" w:hAnsi="Times New Roman" w:cs="Times New Roman"/>
          <w:bCs/>
          <w:sz w:val="24"/>
          <w:szCs w:val="24"/>
        </w:rPr>
        <w:t xml:space="preserve">jahtumisperiood olema. </w:t>
      </w:r>
      <w:r w:rsidR="00B1707E">
        <w:rPr>
          <w:rFonts w:ascii="Times New Roman" w:hAnsi="Times New Roman" w:cs="Times New Roman"/>
          <w:bCs/>
          <w:sz w:val="24"/>
          <w:szCs w:val="24"/>
        </w:rPr>
        <w:t>Eelnõu kohaselt on see</w:t>
      </w:r>
      <w:r>
        <w:rPr>
          <w:rFonts w:ascii="Times New Roman" w:hAnsi="Times New Roman" w:cs="Times New Roman"/>
          <w:bCs/>
          <w:sz w:val="24"/>
          <w:szCs w:val="24"/>
        </w:rPr>
        <w:t xml:space="preserve"> üks aasta.</w:t>
      </w:r>
    </w:p>
    <w:p w:rsidRPr="00FD3B7E" w:rsidR="00B71766" w:rsidP="00B71766" w:rsidRDefault="00B71766" w14:paraId="1458BD92" w14:textId="77777777">
      <w:pPr>
        <w:widowControl w:val="0"/>
        <w:spacing w:after="0" w:line="240" w:lineRule="auto"/>
        <w:jc w:val="both"/>
        <w:rPr>
          <w:rFonts w:ascii="Times New Roman" w:hAnsi="Times New Roman" w:cs="Times New Roman"/>
          <w:bCs/>
          <w:sz w:val="24"/>
          <w:szCs w:val="24"/>
        </w:rPr>
      </w:pPr>
    </w:p>
    <w:p w:rsidRPr="00380EB3" w:rsidR="00B71766" w:rsidP="00B71766" w:rsidRDefault="00B71766" w14:paraId="2B6D5964" w14:textId="5E50DCC9">
      <w:pPr>
        <w:spacing w:after="0" w:line="240" w:lineRule="auto"/>
        <w:jc w:val="both"/>
        <w:rPr>
          <w:rFonts w:ascii="Times New Roman" w:hAnsi="Times New Roman" w:cs="Times New Roman"/>
          <w:sz w:val="24"/>
          <w:szCs w:val="24"/>
        </w:rPr>
      </w:pPr>
      <w:r w:rsidRPr="00E35602">
        <w:rPr>
          <w:rFonts w:ascii="Times New Roman" w:hAnsi="Times New Roman" w:cs="Times New Roman"/>
          <w:i/>
          <w:iCs/>
          <w:sz w:val="24"/>
          <w:szCs w:val="24"/>
        </w:rPr>
        <w:t>Mõju ulatus ja avaldumise sagedus</w:t>
      </w:r>
      <w:r>
        <w:rPr>
          <w:rFonts w:ascii="Times New Roman" w:hAnsi="Times New Roman" w:cs="Times New Roman"/>
          <w:sz w:val="24"/>
          <w:szCs w:val="24"/>
        </w:rPr>
        <w:t xml:space="preserve"> </w:t>
      </w:r>
      <w:r w:rsidRPr="00380EB3">
        <w:rPr>
          <w:rFonts w:ascii="Times New Roman" w:hAnsi="Times New Roman" w:cs="Times New Roman"/>
          <w:sz w:val="24"/>
          <w:szCs w:val="24"/>
        </w:rPr>
        <w:t xml:space="preserve">on väike, sest </w:t>
      </w:r>
      <w:r>
        <w:rPr>
          <w:rFonts w:ascii="Times New Roman" w:hAnsi="Times New Roman" w:cs="Times New Roman"/>
          <w:sz w:val="24"/>
          <w:szCs w:val="24"/>
        </w:rPr>
        <w:t>eeldatava</w:t>
      </w:r>
      <w:r w:rsidR="00B1707E">
        <w:rPr>
          <w:rFonts w:ascii="Times New Roman" w:hAnsi="Times New Roman" w:cs="Times New Roman"/>
          <w:sz w:val="24"/>
          <w:szCs w:val="24"/>
        </w:rPr>
        <w:t>sti</w:t>
      </w:r>
      <w:r>
        <w:rPr>
          <w:rFonts w:ascii="Times New Roman" w:hAnsi="Times New Roman" w:cs="Times New Roman"/>
          <w:sz w:val="24"/>
          <w:szCs w:val="24"/>
        </w:rPr>
        <w:t xml:space="preserve"> tuleb distsiplineeriva meetme rakendamist ette vähe</w:t>
      </w:r>
      <w:r w:rsidR="00B1707E">
        <w:rPr>
          <w:rFonts w:ascii="Times New Roman" w:hAnsi="Times New Roman" w:cs="Times New Roman"/>
          <w:sz w:val="24"/>
          <w:szCs w:val="24"/>
        </w:rPr>
        <w:t>. Seda</w:t>
      </w:r>
      <w:r>
        <w:rPr>
          <w:rFonts w:ascii="Times New Roman" w:hAnsi="Times New Roman" w:cs="Times New Roman"/>
          <w:sz w:val="24"/>
          <w:szCs w:val="24"/>
        </w:rPr>
        <w:t xml:space="preserve"> näitavad ka senised andmed, kus </w:t>
      </w:r>
      <w:r>
        <w:rPr>
          <w:rFonts w:ascii="Times New Roman" w:hAnsi="Times New Roman" w:eastAsia="Times New Roman" w:cs="Times New Roman"/>
          <w:sz w:val="24"/>
          <w:szCs w:val="24"/>
        </w:rPr>
        <w:t>kehtetuks tunnista</w:t>
      </w:r>
      <w:r w:rsidR="00B1707E">
        <w:rPr>
          <w:rFonts w:ascii="Times New Roman" w:hAnsi="Times New Roman" w:eastAsia="Times New Roman" w:cs="Times New Roman"/>
          <w:sz w:val="24"/>
          <w:szCs w:val="24"/>
        </w:rPr>
        <w:t>tud erilube on</w:t>
      </w:r>
      <w:r>
        <w:rPr>
          <w:rFonts w:ascii="Times New Roman" w:hAnsi="Times New Roman" w:eastAsia="Times New Roman" w:cs="Times New Roman"/>
          <w:sz w:val="24"/>
          <w:szCs w:val="24"/>
        </w:rPr>
        <w:t xml:space="preserve"> </w:t>
      </w:r>
      <w:r w:rsidR="00B1707E">
        <w:rPr>
          <w:rFonts w:ascii="Times New Roman" w:hAnsi="Times New Roman" w:eastAsia="Times New Roman" w:cs="Times New Roman"/>
          <w:sz w:val="24"/>
          <w:szCs w:val="24"/>
        </w:rPr>
        <w:t xml:space="preserve">vähe </w:t>
      </w:r>
      <w:r>
        <w:rPr>
          <w:rFonts w:ascii="Times New Roman" w:hAnsi="Times New Roman" w:eastAsia="Times New Roman" w:cs="Times New Roman"/>
          <w:sz w:val="24"/>
          <w:szCs w:val="24"/>
        </w:rPr>
        <w:t>võrreldes antud lubade arvuga ehk väljastatud 400–500 loast aastas tunnistatakse kehtetuks ligikaudu 30.</w:t>
      </w:r>
      <w:r>
        <w:rPr>
          <w:rFonts w:ascii="Times New Roman" w:hAnsi="Times New Roman" w:cs="Times New Roman"/>
          <w:sz w:val="24"/>
          <w:szCs w:val="24"/>
        </w:rPr>
        <w:t xml:space="preserve"> Pigem on meetmel positiivne heidutav mõju, sest eriloa tingimuste rikkumine võib tuua kaasa selle, et efektiivsema autorongiga kaupade vedu on ettevõtja jaoks mingiks ajaks peatunud ning se</w:t>
      </w:r>
      <w:r w:rsidR="00B1707E">
        <w:rPr>
          <w:rFonts w:ascii="Times New Roman" w:hAnsi="Times New Roman" w:cs="Times New Roman"/>
          <w:sz w:val="24"/>
          <w:szCs w:val="24"/>
        </w:rPr>
        <w:t>ega</w:t>
      </w:r>
      <w:r>
        <w:rPr>
          <w:rFonts w:ascii="Times New Roman" w:hAnsi="Times New Roman" w:cs="Times New Roman"/>
          <w:sz w:val="24"/>
          <w:szCs w:val="24"/>
        </w:rPr>
        <w:t xml:space="preserve"> on õiguskuulekal vedajal konkurentsieelis</w:t>
      </w:r>
      <w:r w:rsidRPr="00380EB3">
        <w:rPr>
          <w:rFonts w:ascii="Times New Roman" w:hAnsi="Times New Roman" w:cs="Times New Roman"/>
          <w:sz w:val="24"/>
          <w:szCs w:val="24"/>
        </w:rPr>
        <w:t>.</w:t>
      </w:r>
    </w:p>
    <w:p w:rsidR="00B71766" w:rsidP="00B71766" w:rsidRDefault="00B71766" w14:paraId="1D0B1285" w14:textId="77777777">
      <w:pPr>
        <w:spacing w:after="0" w:line="240" w:lineRule="auto"/>
        <w:jc w:val="both"/>
        <w:rPr>
          <w:rFonts w:ascii="Times New Roman" w:hAnsi="Times New Roman" w:cs="Times New Roman"/>
          <w:sz w:val="24"/>
          <w:szCs w:val="24"/>
        </w:rPr>
      </w:pPr>
    </w:p>
    <w:p w:rsidRPr="00380EB3" w:rsidR="00B71766" w:rsidP="00B71766" w:rsidRDefault="00B71766" w14:paraId="4CD22CD7" w14:textId="6045629F">
      <w:pPr>
        <w:spacing w:after="0" w:line="240" w:lineRule="auto"/>
        <w:jc w:val="both"/>
        <w:rPr>
          <w:rFonts w:ascii="Times New Roman" w:hAnsi="Times New Roman" w:cs="Times New Roman"/>
          <w:sz w:val="24"/>
          <w:szCs w:val="24"/>
        </w:rPr>
      </w:pPr>
      <w:r w:rsidRPr="00380EB3">
        <w:rPr>
          <w:rFonts w:ascii="Times New Roman" w:hAnsi="Times New Roman" w:cs="Times New Roman"/>
          <w:sz w:val="24"/>
          <w:szCs w:val="24"/>
        </w:rPr>
        <w:t xml:space="preserve">Muudatusega ei ole ette näha </w:t>
      </w:r>
      <w:r w:rsidRPr="00E35602">
        <w:rPr>
          <w:rFonts w:ascii="Times New Roman" w:hAnsi="Times New Roman" w:cs="Times New Roman"/>
          <w:i/>
          <w:iCs/>
          <w:sz w:val="24"/>
          <w:szCs w:val="24"/>
        </w:rPr>
        <w:t>ebasoovitavate mõjude riski</w:t>
      </w:r>
      <w:r w:rsidRPr="00380EB3">
        <w:rPr>
          <w:rFonts w:ascii="Times New Roman" w:hAnsi="Times New Roman" w:cs="Times New Roman"/>
          <w:sz w:val="24"/>
          <w:szCs w:val="24"/>
        </w:rPr>
        <w:t>.</w:t>
      </w:r>
    </w:p>
    <w:p w:rsidR="00B71766" w:rsidP="00B71766" w:rsidRDefault="00B71766" w14:paraId="360F1A9C" w14:textId="77777777">
      <w:pPr>
        <w:spacing w:after="0" w:line="240" w:lineRule="auto"/>
        <w:rPr>
          <w:rFonts w:ascii="Times New Roman" w:hAnsi="Times New Roman" w:cs="Times New Roman"/>
          <w:b/>
          <w:bCs/>
          <w:sz w:val="24"/>
          <w:szCs w:val="24"/>
        </w:rPr>
      </w:pPr>
    </w:p>
    <w:p w:rsidRPr="005F4108" w:rsidR="00B71766" w:rsidP="00B71766" w:rsidRDefault="00B71766" w14:paraId="7C7C98BA" w14:textId="5F32EC33">
      <w:pPr>
        <w:pStyle w:val="Default"/>
        <w:jc w:val="both"/>
        <w:rPr>
          <w:rFonts w:ascii="Times New Roman" w:hAnsi="Times New Roman" w:cs="Times New Roman"/>
        </w:rPr>
      </w:pPr>
      <w:r w:rsidRPr="00E35602">
        <w:rPr>
          <w:rFonts w:ascii="Times New Roman" w:hAnsi="Times New Roman" w:cs="Times New Roman"/>
          <w:bCs/>
          <w:i/>
          <w:iCs/>
        </w:rPr>
        <w:t>Järeldus mõju olulisuse kohta sihtrühmale:</w:t>
      </w:r>
      <w:r w:rsidRPr="0005579F">
        <w:rPr>
          <w:rFonts w:ascii="Times New Roman" w:hAnsi="Times New Roman" w:cs="Times New Roman"/>
          <w:bCs/>
          <w:i/>
          <w:iCs/>
        </w:rPr>
        <w:t xml:space="preserve"> </w:t>
      </w:r>
      <w:r w:rsidR="00B1707E">
        <w:rPr>
          <w:rFonts w:ascii="Times New Roman" w:hAnsi="Times New Roman" w:cs="Times New Roman"/>
          <w:bCs/>
        </w:rPr>
        <w:t>k</w:t>
      </w:r>
      <w:r w:rsidRPr="0005579F">
        <w:rPr>
          <w:rFonts w:ascii="Times New Roman" w:hAnsi="Times New Roman" w:cs="Times New Roman"/>
          <w:bCs/>
        </w:rPr>
        <w:t>okkuvõttes saab järeldada, et</w:t>
      </w:r>
      <w:r w:rsidRPr="0005579F">
        <w:rPr>
          <w:rFonts w:ascii="Times New Roman" w:hAnsi="Times New Roman" w:cs="Times New Roman"/>
          <w:bCs/>
          <w:i/>
          <w:iCs/>
        </w:rPr>
        <w:t xml:space="preserve"> </w:t>
      </w:r>
      <w:r w:rsidRPr="0005579F">
        <w:rPr>
          <w:rFonts w:ascii="Times New Roman" w:hAnsi="Times New Roman" w:cs="Times New Roman"/>
          <w:bCs/>
        </w:rPr>
        <w:t>mõju sihtrühmale on ebaoluline.</w:t>
      </w:r>
    </w:p>
    <w:p w:rsidR="00B71766" w:rsidP="00B71766" w:rsidRDefault="00B71766" w14:paraId="52FC1167" w14:textId="77777777">
      <w:pPr>
        <w:spacing w:after="0" w:line="240" w:lineRule="auto"/>
        <w:rPr>
          <w:rFonts w:ascii="Times New Roman" w:hAnsi="Times New Roman" w:cs="Times New Roman"/>
          <w:b/>
          <w:bCs/>
          <w:sz w:val="24"/>
          <w:szCs w:val="24"/>
        </w:rPr>
      </w:pPr>
    </w:p>
    <w:p w:rsidRPr="00AA1BF4" w:rsidR="00B71766" w:rsidP="00B71766" w:rsidRDefault="00B71766" w14:paraId="2B3483BF" w14:textId="3F9C50EC">
      <w:pPr>
        <w:spacing w:after="0" w:line="240" w:lineRule="auto"/>
        <w:rPr>
          <w:rFonts w:ascii="Times New Roman" w:hAnsi="Times New Roman" w:cs="Times New Roman"/>
          <w:b/>
          <w:bCs/>
          <w:sz w:val="24"/>
          <w:szCs w:val="24"/>
        </w:rPr>
      </w:pPr>
      <w:r w:rsidRPr="00553D30">
        <w:rPr>
          <w:rFonts w:ascii="Times New Roman" w:hAnsi="Times New Roman" w:cs="Times New Roman"/>
          <w:b/>
          <w:bCs/>
          <w:sz w:val="24"/>
          <w:szCs w:val="24"/>
        </w:rPr>
        <w:t xml:space="preserve">2. </w:t>
      </w:r>
      <w:r w:rsidRPr="00562170">
        <w:rPr>
          <w:rFonts w:ascii="Times New Roman" w:hAnsi="Times New Roman" w:cs="Times New Roman"/>
          <w:b/>
          <w:bCs/>
          <w:sz w:val="24"/>
          <w:szCs w:val="24"/>
        </w:rPr>
        <w:t xml:space="preserve">Mõju </w:t>
      </w:r>
      <w:r w:rsidRPr="00AA1BF4">
        <w:rPr>
          <w:rFonts w:ascii="Times New Roman" w:hAnsi="Times New Roman" w:cs="Times New Roman"/>
          <w:b/>
          <w:bCs/>
          <w:sz w:val="24"/>
          <w:szCs w:val="24"/>
        </w:rPr>
        <w:t>valdkond 2</w:t>
      </w:r>
    </w:p>
    <w:p w:rsidR="00B71766" w:rsidP="00B71766" w:rsidRDefault="00B71766" w14:paraId="0C149504" w14:textId="003EC141">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Riigivalitsemine</w:t>
      </w:r>
      <w:r w:rsidRPr="00EF2201">
        <w:rPr>
          <w:rFonts w:ascii="Wingdings" w:hAnsi="Wingdings" w:eastAsia="Wingdings" w:cs="Wingdings"/>
          <w:sz w:val="24"/>
          <w:szCs w:val="24"/>
        </w:rPr>
        <w:t>à</w:t>
      </w:r>
      <w:r>
        <w:rPr>
          <w:rFonts w:ascii="Times New Roman" w:hAnsi="Times New Roman" w:cs="Times New Roman"/>
          <w:sz w:val="24"/>
          <w:szCs w:val="24"/>
        </w:rPr>
        <w:t>mõju keskvalitsuse korraldusele</w:t>
      </w:r>
      <w:r w:rsidR="00B1707E">
        <w:rPr>
          <w:rFonts w:ascii="Times New Roman" w:hAnsi="Times New Roman" w:cs="Times New Roman"/>
          <w:sz w:val="24"/>
          <w:szCs w:val="24"/>
        </w:rPr>
        <w:t>,</w:t>
      </w:r>
      <w:r>
        <w:rPr>
          <w:rFonts w:ascii="Times New Roman" w:hAnsi="Times New Roman" w:cs="Times New Roman"/>
          <w:sz w:val="24"/>
          <w:szCs w:val="24"/>
        </w:rPr>
        <w:t xml:space="preserve"> kohaliku omavalitsuse korraldusele ja finantseerimisele</w:t>
      </w:r>
    </w:p>
    <w:p w:rsidR="00B71766" w:rsidP="00B71766" w:rsidRDefault="00B71766" w14:paraId="0CA57F64" w14:textId="77777777">
      <w:pPr>
        <w:spacing w:after="0" w:line="240" w:lineRule="auto"/>
        <w:rPr>
          <w:rFonts w:ascii="Times New Roman" w:hAnsi="Times New Roman" w:cs="Times New Roman"/>
          <w:b/>
          <w:bCs/>
          <w:sz w:val="24"/>
          <w:szCs w:val="24"/>
        </w:rPr>
      </w:pPr>
    </w:p>
    <w:p w:rsidRPr="00380EB3" w:rsidR="00B71766" w:rsidP="00B71766" w:rsidRDefault="00B71766" w14:paraId="4414D700" w14:textId="40CA75FF">
      <w:pPr>
        <w:spacing w:after="0" w:line="240" w:lineRule="auto"/>
        <w:rPr>
          <w:rFonts w:ascii="Times New Roman" w:hAnsi="Times New Roman" w:cs="Times New Roman"/>
          <w:sz w:val="24"/>
          <w:szCs w:val="24"/>
        </w:rPr>
      </w:pPr>
      <w:r w:rsidRPr="00E35602">
        <w:rPr>
          <w:rFonts w:ascii="Times New Roman" w:hAnsi="Times New Roman" w:cs="Times New Roman"/>
          <w:i/>
          <w:iCs/>
          <w:sz w:val="24"/>
          <w:szCs w:val="24"/>
          <w:u w:val="single"/>
        </w:rPr>
        <w:t>Sihtrühm:</w:t>
      </w:r>
      <w:r w:rsidRPr="00380EB3">
        <w:rPr>
          <w:rFonts w:ascii="Times New Roman" w:hAnsi="Times New Roman" w:cs="Times New Roman"/>
          <w:sz w:val="24"/>
          <w:szCs w:val="24"/>
        </w:rPr>
        <w:t xml:space="preserve"> </w:t>
      </w:r>
      <w:r>
        <w:rPr>
          <w:rFonts w:ascii="Times New Roman" w:hAnsi="Times New Roman" w:cs="Times New Roman"/>
          <w:sz w:val="24"/>
          <w:szCs w:val="24"/>
        </w:rPr>
        <w:t>TRAM ja kohalikud omavalitsused, kes erilube annavad</w:t>
      </w:r>
      <w:r w:rsidRPr="00380EB3">
        <w:rPr>
          <w:rFonts w:ascii="Times New Roman" w:hAnsi="Times New Roman" w:cs="Times New Roman"/>
          <w:sz w:val="24"/>
          <w:szCs w:val="24"/>
        </w:rPr>
        <w:t>.</w:t>
      </w:r>
    </w:p>
    <w:p w:rsidRPr="004254E9" w:rsidR="00B71766" w:rsidP="00B71766" w:rsidRDefault="00B71766" w14:paraId="6E88F343" w14:textId="2566F4A8">
      <w:pPr>
        <w:spacing w:after="0" w:line="240" w:lineRule="auto"/>
        <w:jc w:val="both"/>
        <w:rPr>
          <w:rFonts w:ascii="Times New Roman" w:hAnsi="Times New Roman" w:cs="Times New Roman"/>
          <w:sz w:val="24"/>
          <w:szCs w:val="24"/>
        </w:rPr>
      </w:pPr>
      <w:r w:rsidRPr="004254E9">
        <w:rPr>
          <w:rFonts w:ascii="Times New Roman" w:hAnsi="Times New Roman" w:cs="Times New Roman"/>
          <w:bCs/>
          <w:sz w:val="24"/>
          <w:szCs w:val="24"/>
        </w:rPr>
        <w:t>Sihtrühma suurus:</w:t>
      </w:r>
      <w:r>
        <w:rPr>
          <w:rFonts w:ascii="Times New Roman" w:hAnsi="Times New Roman" w:cs="Times New Roman"/>
          <w:bCs/>
          <w:sz w:val="24"/>
          <w:szCs w:val="24"/>
        </w:rPr>
        <w:t xml:space="preserve"> </w:t>
      </w:r>
      <w:r w:rsidR="00B1707E">
        <w:rPr>
          <w:rFonts w:ascii="Times New Roman" w:hAnsi="Times New Roman" w:cs="Times New Roman"/>
          <w:bCs/>
          <w:sz w:val="24"/>
          <w:szCs w:val="24"/>
        </w:rPr>
        <w:t>m</w:t>
      </w:r>
      <w:r>
        <w:rPr>
          <w:rFonts w:ascii="Times New Roman" w:hAnsi="Times New Roman" w:eastAsia="Times New Roman" w:cs="Times New Roman"/>
          <w:sz w:val="24"/>
          <w:szCs w:val="24"/>
        </w:rPr>
        <w:t xml:space="preserve">õjutatud sihtrühm on väike, kuna puudutab suures osas </w:t>
      </w:r>
      <w:proofErr w:type="spellStart"/>
      <w:r>
        <w:rPr>
          <w:rFonts w:ascii="Times New Roman" w:hAnsi="Times New Roman" w:eastAsia="Times New Roman" w:cs="Times New Roman"/>
          <w:sz w:val="24"/>
          <w:szCs w:val="24"/>
        </w:rPr>
        <w:t>TRAMi</w:t>
      </w:r>
      <w:proofErr w:type="spellEnd"/>
      <w:r>
        <w:rPr>
          <w:rFonts w:ascii="Times New Roman" w:hAnsi="Times New Roman" w:eastAsia="Times New Roman" w:cs="Times New Roman"/>
          <w:sz w:val="24"/>
          <w:szCs w:val="24"/>
        </w:rPr>
        <w:t xml:space="preserve">, kes väljastab enamiku erilubadest, kuna suurem osa vedudest tehakse riigiteedel. Lisaks väljastavad </w:t>
      </w:r>
      <w:r w:rsidR="00A047DC">
        <w:rPr>
          <w:rFonts w:ascii="Times New Roman" w:hAnsi="Times New Roman" w:eastAsia="Times New Roman" w:cs="Times New Roman"/>
          <w:sz w:val="24"/>
          <w:szCs w:val="24"/>
        </w:rPr>
        <w:t xml:space="preserve">süsteemselt </w:t>
      </w:r>
      <w:r>
        <w:rPr>
          <w:rFonts w:ascii="Times New Roman" w:hAnsi="Times New Roman" w:eastAsia="Times New Roman" w:cs="Times New Roman"/>
          <w:sz w:val="24"/>
          <w:szCs w:val="24"/>
        </w:rPr>
        <w:t xml:space="preserve">48/52 tonni </w:t>
      </w:r>
      <w:r w:rsidR="00B1707E">
        <w:rPr>
          <w:rFonts w:ascii="Times New Roman" w:hAnsi="Times New Roman" w:eastAsia="Times New Roman" w:cs="Times New Roman"/>
          <w:sz w:val="24"/>
          <w:szCs w:val="24"/>
        </w:rPr>
        <w:t xml:space="preserve">vedamiseks </w:t>
      </w:r>
      <w:r>
        <w:rPr>
          <w:rFonts w:ascii="Times New Roman" w:hAnsi="Times New Roman" w:eastAsia="Times New Roman" w:cs="Times New Roman"/>
          <w:sz w:val="24"/>
          <w:szCs w:val="24"/>
        </w:rPr>
        <w:t xml:space="preserve">erilube Tartu ja Pärnu omavalitsused. </w:t>
      </w:r>
      <w:proofErr w:type="spellStart"/>
      <w:r w:rsidR="00A047DC">
        <w:rPr>
          <w:rFonts w:ascii="Times New Roman" w:hAnsi="Times New Roman" w:eastAsia="Times New Roman" w:cs="Times New Roman"/>
          <w:sz w:val="24"/>
          <w:szCs w:val="24"/>
        </w:rPr>
        <w:t>EMS</w:t>
      </w:r>
      <w:r w:rsidR="00B1707E">
        <w:rPr>
          <w:rFonts w:ascii="Times New Roman" w:hAnsi="Times New Roman" w:eastAsia="Times New Roman" w:cs="Times New Roman"/>
          <w:sz w:val="24"/>
          <w:szCs w:val="24"/>
        </w:rPr>
        <w:t>i</w:t>
      </w:r>
      <w:proofErr w:type="spellEnd"/>
      <w:r w:rsidR="00A047DC">
        <w:rPr>
          <w:rFonts w:ascii="Times New Roman" w:hAnsi="Times New Roman" w:eastAsia="Times New Roman" w:cs="Times New Roman"/>
          <w:sz w:val="24"/>
          <w:szCs w:val="24"/>
        </w:rPr>
        <w:t xml:space="preserve"> autorongide erilubade andmise põhikoormus jääb eelkõige </w:t>
      </w:r>
      <w:proofErr w:type="spellStart"/>
      <w:r w:rsidR="00A047DC">
        <w:rPr>
          <w:rFonts w:ascii="Times New Roman" w:hAnsi="Times New Roman" w:eastAsia="Times New Roman" w:cs="Times New Roman"/>
          <w:sz w:val="24"/>
          <w:szCs w:val="24"/>
        </w:rPr>
        <w:t>TRAMile</w:t>
      </w:r>
      <w:proofErr w:type="spellEnd"/>
      <w:r w:rsidR="00A047DC">
        <w:rPr>
          <w:rFonts w:ascii="Times New Roman" w:hAnsi="Times New Roman" w:eastAsia="Times New Roman" w:cs="Times New Roman"/>
          <w:sz w:val="24"/>
          <w:szCs w:val="24"/>
        </w:rPr>
        <w:t>, kuna praeguseks kaardistatud trassikoridorid on olulises osas riigiteedel. Samas, kui on otstarbek</w:t>
      </w:r>
      <w:r w:rsidR="00B1707E">
        <w:rPr>
          <w:rFonts w:ascii="Times New Roman" w:hAnsi="Times New Roman" w:eastAsia="Times New Roman" w:cs="Times New Roman"/>
          <w:sz w:val="24"/>
          <w:szCs w:val="24"/>
        </w:rPr>
        <w:t>a</w:t>
      </w:r>
      <w:r w:rsidR="00A047DC">
        <w:rPr>
          <w:rFonts w:ascii="Times New Roman" w:hAnsi="Times New Roman" w:eastAsia="Times New Roman" w:cs="Times New Roman"/>
          <w:sz w:val="24"/>
          <w:szCs w:val="24"/>
        </w:rPr>
        <w:t xml:space="preserve">s ja olemas eeldused riigitee trassikoridori marsruut ühendada kohaliku teega, võib kohalikul omavalitsusel </w:t>
      </w:r>
      <w:r w:rsidR="00B1707E">
        <w:rPr>
          <w:rFonts w:ascii="Times New Roman" w:hAnsi="Times New Roman" w:eastAsia="Times New Roman" w:cs="Times New Roman"/>
          <w:sz w:val="24"/>
          <w:szCs w:val="24"/>
        </w:rPr>
        <w:t xml:space="preserve">ilmneda vajadus anda </w:t>
      </w:r>
      <w:r w:rsidR="00A047DC">
        <w:rPr>
          <w:rFonts w:ascii="Times New Roman" w:hAnsi="Times New Roman" w:eastAsia="Times New Roman" w:cs="Times New Roman"/>
          <w:sz w:val="24"/>
          <w:szCs w:val="24"/>
        </w:rPr>
        <w:t>eriluba ka kohalikule teele.</w:t>
      </w:r>
    </w:p>
    <w:p w:rsidR="00B71766" w:rsidP="00B71766" w:rsidRDefault="00B71766" w14:paraId="16E9507F" w14:textId="77777777">
      <w:pPr>
        <w:spacing w:after="0" w:line="240" w:lineRule="auto"/>
        <w:jc w:val="both"/>
        <w:rPr>
          <w:rFonts w:ascii="Times New Roman" w:hAnsi="Times New Roman" w:cs="Times New Roman"/>
          <w:b/>
          <w:sz w:val="24"/>
          <w:szCs w:val="24"/>
        </w:rPr>
      </w:pPr>
    </w:p>
    <w:p w:rsidRPr="00380EB3" w:rsidR="00B71766" w:rsidP="00B71766" w:rsidRDefault="00B71766" w14:paraId="0FC1D50F" w14:textId="517DCD9C">
      <w:pPr>
        <w:spacing w:after="0" w:line="240" w:lineRule="auto"/>
        <w:jc w:val="both"/>
        <w:rPr>
          <w:rFonts w:ascii="Times New Roman" w:hAnsi="Times New Roman" w:cs="Times New Roman"/>
          <w:sz w:val="24"/>
          <w:szCs w:val="24"/>
        </w:rPr>
      </w:pPr>
      <w:r w:rsidRPr="00E35602">
        <w:rPr>
          <w:rFonts w:ascii="Times New Roman" w:hAnsi="Times New Roman" w:cs="Times New Roman"/>
          <w:bCs/>
          <w:i/>
          <w:iCs/>
          <w:sz w:val="24"/>
          <w:szCs w:val="24"/>
          <w:u w:val="single"/>
        </w:rPr>
        <w:t>Mõju kirjeldus:</w:t>
      </w:r>
      <w:r w:rsidRPr="00380EB3">
        <w:rPr>
          <w:rFonts w:ascii="Times New Roman" w:hAnsi="Times New Roman" w:cs="Times New Roman"/>
          <w:b/>
          <w:sz w:val="24"/>
          <w:szCs w:val="24"/>
        </w:rPr>
        <w:t xml:space="preserve"> </w:t>
      </w:r>
      <w:r w:rsidR="00B1707E">
        <w:rPr>
          <w:rFonts w:ascii="Times New Roman" w:hAnsi="Times New Roman" w:cs="Times New Roman"/>
          <w:bCs/>
          <w:sz w:val="24"/>
          <w:szCs w:val="24"/>
        </w:rPr>
        <w:t>m</w:t>
      </w:r>
      <w:r w:rsidRPr="00380EB3">
        <w:rPr>
          <w:rFonts w:ascii="Times New Roman" w:hAnsi="Times New Roman" w:eastAsia="Times New Roman" w:cs="Times New Roman"/>
          <w:sz w:val="24"/>
          <w:szCs w:val="24"/>
        </w:rPr>
        <w:t xml:space="preserve">uudatuste tulemusel võib </w:t>
      </w:r>
      <w:r>
        <w:rPr>
          <w:rFonts w:ascii="Times New Roman" w:hAnsi="Times New Roman" w:eastAsia="Times New Roman" w:cs="Times New Roman"/>
          <w:sz w:val="24"/>
          <w:szCs w:val="24"/>
        </w:rPr>
        <w:t xml:space="preserve">eelkõige </w:t>
      </w:r>
      <w:proofErr w:type="spellStart"/>
      <w:r w:rsidRPr="00380EB3">
        <w:rPr>
          <w:rFonts w:ascii="Times New Roman" w:hAnsi="Times New Roman" w:eastAsia="Times New Roman" w:cs="Times New Roman"/>
          <w:sz w:val="24"/>
          <w:szCs w:val="24"/>
        </w:rPr>
        <w:t>TRAMi</w:t>
      </w:r>
      <w:proofErr w:type="spellEnd"/>
      <w:r w:rsidRPr="00380EB3">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töökoormus mõningal määral kasvada</w:t>
      </w:r>
      <w:r w:rsidRPr="00380EB3">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eelkõige </w:t>
      </w:r>
      <w:r w:rsidRPr="00380EB3">
        <w:rPr>
          <w:rFonts w:ascii="Times New Roman" w:hAnsi="Times New Roman" w:eastAsia="Times New Roman" w:cs="Times New Roman"/>
          <w:sz w:val="24"/>
          <w:szCs w:val="24"/>
        </w:rPr>
        <w:t xml:space="preserve">kui </w:t>
      </w:r>
      <w:r>
        <w:rPr>
          <w:rFonts w:ascii="Times New Roman" w:hAnsi="Times New Roman" w:eastAsia="Times New Roman" w:cs="Times New Roman"/>
          <w:sz w:val="24"/>
          <w:szCs w:val="24"/>
        </w:rPr>
        <w:t xml:space="preserve">on vaja põhistada uue eriloa andmisest keeldumise perioodi. Samas </w:t>
      </w:r>
      <w:r w:rsidR="00B1707E">
        <w:rPr>
          <w:rFonts w:ascii="Times New Roman" w:hAnsi="Times New Roman" w:eastAsia="Times New Roman" w:cs="Times New Roman"/>
          <w:sz w:val="24"/>
          <w:szCs w:val="24"/>
        </w:rPr>
        <w:t xml:space="preserve">võimaldab </w:t>
      </w:r>
      <w:r>
        <w:rPr>
          <w:rFonts w:ascii="Times New Roman" w:hAnsi="Times New Roman" w:eastAsia="Times New Roman" w:cs="Times New Roman"/>
          <w:sz w:val="24"/>
          <w:szCs w:val="24"/>
        </w:rPr>
        <w:t xml:space="preserve">kehtiv </w:t>
      </w:r>
      <w:r w:rsidR="00B1707E">
        <w:rPr>
          <w:rFonts w:ascii="Times New Roman" w:hAnsi="Times New Roman" w:eastAsia="Times New Roman" w:cs="Times New Roman"/>
          <w:sz w:val="24"/>
          <w:szCs w:val="24"/>
        </w:rPr>
        <w:t>kord</w:t>
      </w:r>
      <w:r>
        <w:rPr>
          <w:rFonts w:ascii="Times New Roman" w:hAnsi="Times New Roman" w:eastAsia="Times New Roman" w:cs="Times New Roman"/>
          <w:sz w:val="24"/>
          <w:szCs w:val="24"/>
        </w:rPr>
        <w:t xml:space="preserve"> koh</w:t>
      </w:r>
      <w:r w:rsidR="00B1707E">
        <w:rPr>
          <w:rFonts w:ascii="Times New Roman" w:hAnsi="Times New Roman" w:eastAsia="Times New Roman" w:cs="Times New Roman"/>
          <w:sz w:val="24"/>
          <w:szCs w:val="24"/>
        </w:rPr>
        <w:t>e</w:t>
      </w:r>
      <w:r>
        <w:rPr>
          <w:rFonts w:ascii="Times New Roman" w:hAnsi="Times New Roman" w:eastAsia="Times New Roman" w:cs="Times New Roman"/>
          <w:sz w:val="24"/>
          <w:szCs w:val="24"/>
        </w:rPr>
        <w:t xml:space="preserve"> taotle</w:t>
      </w:r>
      <w:r w:rsidR="00E35602">
        <w:rPr>
          <w:rFonts w:ascii="Times New Roman" w:hAnsi="Times New Roman" w:eastAsia="Times New Roman" w:cs="Times New Roman"/>
          <w:sz w:val="24"/>
          <w:szCs w:val="24"/>
        </w:rPr>
        <w:t>da</w:t>
      </w:r>
      <w:r>
        <w:rPr>
          <w:rFonts w:ascii="Times New Roman" w:hAnsi="Times New Roman" w:eastAsia="Times New Roman" w:cs="Times New Roman"/>
          <w:sz w:val="24"/>
          <w:szCs w:val="24"/>
        </w:rPr>
        <w:t xml:space="preserve"> kehtetu loa </w:t>
      </w:r>
      <w:r w:rsidR="00E35602">
        <w:rPr>
          <w:rFonts w:ascii="Times New Roman" w:hAnsi="Times New Roman" w:eastAsia="Times New Roman" w:cs="Times New Roman"/>
          <w:sz w:val="24"/>
          <w:szCs w:val="24"/>
        </w:rPr>
        <w:t>asemele</w:t>
      </w:r>
      <w:r>
        <w:rPr>
          <w:rFonts w:ascii="Times New Roman" w:hAnsi="Times New Roman" w:eastAsia="Times New Roman" w:cs="Times New Roman"/>
          <w:sz w:val="24"/>
          <w:szCs w:val="24"/>
        </w:rPr>
        <w:t xml:space="preserve"> uut luba ning </w:t>
      </w:r>
      <w:proofErr w:type="spellStart"/>
      <w:r>
        <w:rPr>
          <w:rFonts w:ascii="Times New Roman" w:hAnsi="Times New Roman" w:eastAsia="Times New Roman" w:cs="Times New Roman"/>
          <w:sz w:val="24"/>
          <w:szCs w:val="24"/>
        </w:rPr>
        <w:t>TRAM</w:t>
      </w:r>
      <w:r w:rsidR="00B1707E">
        <w:rPr>
          <w:rFonts w:ascii="Times New Roman" w:hAnsi="Times New Roman" w:eastAsia="Times New Roman" w:cs="Times New Roman"/>
          <w:sz w:val="24"/>
          <w:szCs w:val="24"/>
        </w:rPr>
        <w:t>i</w:t>
      </w:r>
      <w:r>
        <w:rPr>
          <w:rFonts w:ascii="Times New Roman" w:hAnsi="Times New Roman" w:eastAsia="Times New Roman" w:cs="Times New Roman"/>
          <w:sz w:val="24"/>
          <w:szCs w:val="24"/>
        </w:rPr>
        <w:t>le</w:t>
      </w:r>
      <w:proofErr w:type="spellEnd"/>
      <w:r>
        <w:rPr>
          <w:rFonts w:ascii="Times New Roman" w:hAnsi="Times New Roman" w:eastAsia="Times New Roman" w:cs="Times New Roman"/>
          <w:sz w:val="24"/>
          <w:szCs w:val="24"/>
        </w:rPr>
        <w:t xml:space="preserve"> kaasnes</w:t>
      </w:r>
      <w:r w:rsidR="00E35602">
        <w:rPr>
          <w:rFonts w:ascii="Times New Roman" w:hAnsi="Times New Roman" w:eastAsia="Times New Roman" w:cs="Times New Roman"/>
          <w:sz w:val="24"/>
          <w:szCs w:val="24"/>
        </w:rPr>
        <w:t xml:space="preserve"> sellega samuti </w:t>
      </w:r>
      <w:r w:rsidR="00B1707E">
        <w:rPr>
          <w:rFonts w:ascii="Times New Roman" w:hAnsi="Times New Roman" w:eastAsia="Times New Roman" w:cs="Times New Roman"/>
          <w:sz w:val="24"/>
          <w:szCs w:val="24"/>
        </w:rPr>
        <w:t>lisa</w:t>
      </w:r>
      <w:r w:rsidR="00E35602">
        <w:rPr>
          <w:rFonts w:ascii="Times New Roman" w:hAnsi="Times New Roman" w:eastAsia="Times New Roman" w:cs="Times New Roman"/>
          <w:sz w:val="24"/>
          <w:szCs w:val="24"/>
        </w:rPr>
        <w:t>koormus</w:t>
      </w:r>
      <w:r>
        <w:rPr>
          <w:rFonts w:ascii="Times New Roman" w:hAnsi="Times New Roman" w:eastAsia="Times New Roman" w:cs="Times New Roman"/>
          <w:sz w:val="24"/>
          <w:szCs w:val="24"/>
        </w:rPr>
        <w:t xml:space="preserve"> ehk töömaht ei pruugi kokkuvõttes siiski oluliselt muutuda. TRAM on kinnitanud</w:t>
      </w:r>
      <w:r w:rsidR="00E35602">
        <w:rPr>
          <w:rFonts w:ascii="Times New Roman" w:hAnsi="Times New Roman" w:eastAsia="Times New Roman" w:cs="Times New Roman"/>
          <w:sz w:val="24"/>
          <w:szCs w:val="24"/>
        </w:rPr>
        <w:t xml:space="preserve"> valmidust</w:t>
      </w:r>
      <w:r w:rsidR="00A047DC">
        <w:rPr>
          <w:rFonts w:ascii="Times New Roman" w:hAnsi="Times New Roman" w:eastAsia="Times New Roman" w:cs="Times New Roman"/>
          <w:sz w:val="24"/>
          <w:szCs w:val="24"/>
        </w:rPr>
        <w:t xml:space="preserve"> </w:t>
      </w:r>
      <w:r w:rsidR="00B1707E">
        <w:rPr>
          <w:rFonts w:ascii="Times New Roman" w:hAnsi="Times New Roman" w:eastAsia="Times New Roman" w:cs="Times New Roman"/>
          <w:sz w:val="24"/>
          <w:szCs w:val="24"/>
        </w:rPr>
        <w:t xml:space="preserve">kasutada </w:t>
      </w:r>
      <w:r>
        <w:rPr>
          <w:rFonts w:ascii="Times New Roman" w:hAnsi="Times New Roman" w:eastAsia="Times New Roman" w:cs="Times New Roman"/>
          <w:sz w:val="24"/>
          <w:szCs w:val="24"/>
        </w:rPr>
        <w:t>eriloa andja kaalutlusõigus</w:t>
      </w:r>
      <w:r w:rsidR="00B1707E">
        <w:rPr>
          <w:rFonts w:ascii="Times New Roman" w:hAnsi="Times New Roman" w:eastAsia="Times New Roman" w:cs="Times New Roman"/>
          <w:sz w:val="24"/>
          <w:szCs w:val="24"/>
        </w:rPr>
        <w:t>t</w:t>
      </w:r>
      <w:r>
        <w:rPr>
          <w:rFonts w:ascii="Times New Roman" w:hAnsi="Times New Roman" w:eastAsia="Times New Roman" w:cs="Times New Roman"/>
          <w:sz w:val="24"/>
          <w:szCs w:val="24"/>
        </w:rPr>
        <w:t>, sest rikkumiste iseloomud on erinevad, samuti saab ja tuleb arvestada rikkumiste korduvust ning igal</w:t>
      </w:r>
      <w:r w:rsidR="00A047DC">
        <w:rPr>
          <w:rFonts w:ascii="Times New Roman" w:hAnsi="Times New Roman" w:eastAsia="Times New Roman" w:cs="Times New Roman"/>
          <w:sz w:val="24"/>
          <w:szCs w:val="24"/>
        </w:rPr>
        <w:t>e</w:t>
      </w:r>
      <w:r>
        <w:rPr>
          <w:rFonts w:ascii="Times New Roman" w:hAnsi="Times New Roman" w:eastAsia="Times New Roman" w:cs="Times New Roman"/>
          <w:sz w:val="24"/>
          <w:szCs w:val="24"/>
        </w:rPr>
        <w:t xml:space="preserve"> juh</w:t>
      </w:r>
      <w:r w:rsidR="00A047DC">
        <w:rPr>
          <w:rFonts w:ascii="Times New Roman" w:hAnsi="Times New Roman" w:eastAsia="Times New Roman" w:cs="Times New Roman"/>
          <w:sz w:val="24"/>
          <w:szCs w:val="24"/>
        </w:rPr>
        <w:t>t</w:t>
      </w:r>
      <w:r>
        <w:rPr>
          <w:rFonts w:ascii="Times New Roman" w:hAnsi="Times New Roman" w:eastAsia="Times New Roman" w:cs="Times New Roman"/>
          <w:sz w:val="24"/>
          <w:szCs w:val="24"/>
        </w:rPr>
        <w:t>u</w:t>
      </w:r>
      <w:r w:rsidR="00A047DC">
        <w:rPr>
          <w:rFonts w:ascii="Times New Roman" w:hAnsi="Times New Roman" w:eastAsia="Times New Roman" w:cs="Times New Roman"/>
          <w:sz w:val="24"/>
          <w:szCs w:val="24"/>
        </w:rPr>
        <w:t>mi</w:t>
      </w:r>
      <w:r>
        <w:rPr>
          <w:rFonts w:ascii="Times New Roman" w:hAnsi="Times New Roman" w:eastAsia="Times New Roman" w:cs="Times New Roman"/>
          <w:sz w:val="24"/>
          <w:szCs w:val="24"/>
        </w:rPr>
        <w:t>l</w:t>
      </w:r>
      <w:r w:rsidR="00A047DC">
        <w:rPr>
          <w:rFonts w:ascii="Times New Roman" w:hAnsi="Times New Roman" w:eastAsia="Times New Roman" w:cs="Times New Roman"/>
          <w:sz w:val="24"/>
          <w:szCs w:val="24"/>
        </w:rPr>
        <w:t>e</w:t>
      </w:r>
      <w:r>
        <w:rPr>
          <w:rFonts w:ascii="Times New Roman" w:hAnsi="Times New Roman" w:eastAsia="Times New Roman" w:cs="Times New Roman"/>
          <w:sz w:val="24"/>
          <w:szCs w:val="24"/>
        </w:rPr>
        <w:t xml:space="preserve"> on vaja rakendada</w:t>
      </w:r>
      <w:r w:rsidR="00A047DC">
        <w:rPr>
          <w:rFonts w:ascii="Times New Roman" w:hAnsi="Times New Roman" w:eastAsia="Times New Roman" w:cs="Times New Roman"/>
          <w:sz w:val="24"/>
          <w:szCs w:val="24"/>
        </w:rPr>
        <w:t xml:space="preserve"> proportsionaalselt</w:t>
      </w:r>
      <w:r>
        <w:rPr>
          <w:rFonts w:ascii="Times New Roman" w:hAnsi="Times New Roman" w:eastAsia="Times New Roman" w:cs="Times New Roman"/>
          <w:sz w:val="24"/>
          <w:szCs w:val="24"/>
        </w:rPr>
        <w:t xml:space="preserve"> distsiplineerivaid meetmeid.</w:t>
      </w:r>
    </w:p>
    <w:p w:rsidR="00B71766" w:rsidP="00B71766" w:rsidRDefault="00B71766" w14:paraId="1A17476A" w14:textId="77777777">
      <w:pPr>
        <w:spacing w:after="0" w:line="240" w:lineRule="auto"/>
        <w:jc w:val="both"/>
        <w:rPr>
          <w:rFonts w:ascii="Times New Roman" w:hAnsi="Times New Roman" w:eastAsia="Times New Roman" w:cs="Times New Roman"/>
          <w:sz w:val="24"/>
          <w:szCs w:val="24"/>
        </w:rPr>
      </w:pPr>
    </w:p>
    <w:p w:rsidR="00B71766" w:rsidP="00B71766" w:rsidRDefault="00B71766" w14:paraId="0A1B725F" w14:textId="7C4D4016">
      <w:pPr>
        <w:spacing w:after="0" w:line="240" w:lineRule="auto"/>
        <w:jc w:val="both"/>
        <w:rPr>
          <w:rFonts w:ascii="Times New Roman" w:hAnsi="Times New Roman" w:eastAsia="Times New Roman" w:cs="Times New Roman"/>
          <w:sz w:val="24"/>
          <w:szCs w:val="24"/>
        </w:rPr>
      </w:pPr>
      <w:r w:rsidRPr="00E35602">
        <w:rPr>
          <w:rFonts w:ascii="Times New Roman" w:hAnsi="Times New Roman" w:eastAsia="Times New Roman" w:cs="Times New Roman"/>
          <w:i/>
          <w:iCs/>
          <w:sz w:val="24"/>
          <w:szCs w:val="24"/>
        </w:rPr>
        <w:t>Mõju ulatus</w:t>
      </w:r>
      <w:r>
        <w:rPr>
          <w:rFonts w:ascii="Times New Roman" w:hAnsi="Times New Roman" w:eastAsia="Times New Roman" w:cs="Times New Roman"/>
          <w:sz w:val="24"/>
          <w:szCs w:val="24"/>
        </w:rPr>
        <w:t xml:space="preserve"> on eelduslikult väike, kuna erilubade kehtetuks tunnistamisi võrreldes antud lubade arvuga on </w:t>
      </w:r>
      <w:r w:rsidR="00A047DC">
        <w:rPr>
          <w:rFonts w:ascii="Times New Roman" w:hAnsi="Times New Roman" w:eastAsia="Times New Roman" w:cs="Times New Roman"/>
          <w:sz w:val="24"/>
          <w:szCs w:val="24"/>
        </w:rPr>
        <w:t xml:space="preserve">esinenud </w:t>
      </w:r>
      <w:r>
        <w:rPr>
          <w:rFonts w:ascii="Times New Roman" w:hAnsi="Times New Roman" w:eastAsia="Times New Roman" w:cs="Times New Roman"/>
          <w:sz w:val="24"/>
          <w:szCs w:val="24"/>
        </w:rPr>
        <w:t xml:space="preserve">vähe ehk väljastatud 400–500 loast aastas </w:t>
      </w:r>
      <w:r w:rsidR="00A047DC">
        <w:rPr>
          <w:rFonts w:ascii="Times New Roman" w:hAnsi="Times New Roman" w:eastAsia="Times New Roman" w:cs="Times New Roman"/>
          <w:sz w:val="24"/>
          <w:szCs w:val="24"/>
        </w:rPr>
        <w:t xml:space="preserve">on </w:t>
      </w:r>
      <w:r>
        <w:rPr>
          <w:rFonts w:ascii="Times New Roman" w:hAnsi="Times New Roman" w:eastAsia="Times New Roman" w:cs="Times New Roman"/>
          <w:sz w:val="24"/>
          <w:szCs w:val="24"/>
        </w:rPr>
        <w:t>tunnista</w:t>
      </w:r>
      <w:r w:rsidR="00A047DC">
        <w:rPr>
          <w:rFonts w:ascii="Times New Roman" w:hAnsi="Times New Roman" w:eastAsia="Times New Roman" w:cs="Times New Roman"/>
          <w:sz w:val="24"/>
          <w:szCs w:val="24"/>
        </w:rPr>
        <w:t>tud</w:t>
      </w:r>
      <w:r>
        <w:rPr>
          <w:rFonts w:ascii="Times New Roman" w:hAnsi="Times New Roman" w:eastAsia="Times New Roman" w:cs="Times New Roman"/>
          <w:sz w:val="24"/>
          <w:szCs w:val="24"/>
        </w:rPr>
        <w:t xml:space="preserve"> kehtetuks ligikaudu 30. Arvestades, et edaspidi võib loa kehtetuks tunnistamine kaasa tuua </w:t>
      </w:r>
      <w:r w:rsidR="00B1707E">
        <w:rPr>
          <w:rFonts w:ascii="Times New Roman" w:hAnsi="Times New Roman" w:eastAsia="Times New Roman" w:cs="Times New Roman"/>
          <w:sz w:val="24"/>
          <w:szCs w:val="24"/>
        </w:rPr>
        <w:t xml:space="preserve">nn </w:t>
      </w:r>
      <w:r>
        <w:rPr>
          <w:rFonts w:ascii="Times New Roman" w:hAnsi="Times New Roman" w:eastAsia="Times New Roman" w:cs="Times New Roman"/>
          <w:sz w:val="24"/>
          <w:szCs w:val="24"/>
        </w:rPr>
        <w:t>jahtumisperioodi, mis võib negatiivselt mõjutada ettevõtte majandustegevust, on põhjust arvata, et vedajad on hoolikamad ning kehtetuks tunnista</w:t>
      </w:r>
      <w:r w:rsidR="00BE1B44">
        <w:rPr>
          <w:rFonts w:ascii="Times New Roman" w:hAnsi="Times New Roman" w:eastAsia="Times New Roman" w:cs="Times New Roman"/>
          <w:sz w:val="24"/>
          <w:szCs w:val="24"/>
        </w:rPr>
        <w:t>tud lubade</w:t>
      </w:r>
      <w:r>
        <w:rPr>
          <w:rFonts w:ascii="Times New Roman" w:hAnsi="Times New Roman" w:eastAsia="Times New Roman" w:cs="Times New Roman"/>
          <w:sz w:val="24"/>
          <w:szCs w:val="24"/>
        </w:rPr>
        <w:t xml:space="preserve"> arv ja see</w:t>
      </w:r>
      <w:r w:rsidR="00BE1B44">
        <w:rPr>
          <w:rFonts w:ascii="Times New Roman" w:hAnsi="Times New Roman" w:eastAsia="Times New Roman" w:cs="Times New Roman"/>
          <w:sz w:val="24"/>
          <w:szCs w:val="24"/>
        </w:rPr>
        <w:t>ga</w:t>
      </w:r>
      <w:r>
        <w:rPr>
          <w:rFonts w:ascii="Times New Roman" w:hAnsi="Times New Roman" w:eastAsia="Times New Roman" w:cs="Times New Roman"/>
          <w:sz w:val="24"/>
          <w:szCs w:val="24"/>
        </w:rPr>
        <w:t xml:space="preserve"> ka vajadus kasutada uue loa andmisest keeldumisel kaalutlusõigust pigem väheneb. </w:t>
      </w:r>
      <w:r w:rsidR="00F90DE2">
        <w:rPr>
          <w:rFonts w:ascii="Times New Roman" w:hAnsi="Times New Roman" w:eastAsia="Times New Roman" w:cs="Times New Roman"/>
          <w:sz w:val="24"/>
          <w:szCs w:val="24"/>
        </w:rPr>
        <w:t>S</w:t>
      </w:r>
      <w:r>
        <w:rPr>
          <w:rFonts w:ascii="Times New Roman" w:hAnsi="Times New Roman" w:eastAsia="Times New Roman" w:cs="Times New Roman"/>
          <w:sz w:val="24"/>
          <w:szCs w:val="24"/>
        </w:rPr>
        <w:t xml:space="preserve">ama kehtib ka kohalike omavalitsuste </w:t>
      </w:r>
      <w:r w:rsidR="00BE1B44">
        <w:rPr>
          <w:rFonts w:ascii="Times New Roman" w:hAnsi="Times New Roman" w:eastAsia="Times New Roman" w:cs="Times New Roman"/>
          <w:sz w:val="24"/>
          <w:szCs w:val="24"/>
        </w:rPr>
        <w:t>puhul</w:t>
      </w:r>
      <w:r>
        <w:rPr>
          <w:rFonts w:ascii="Times New Roman" w:hAnsi="Times New Roman" w:eastAsia="Times New Roman" w:cs="Times New Roman"/>
          <w:sz w:val="24"/>
          <w:szCs w:val="24"/>
        </w:rPr>
        <w:t>, kes erilube annavad. Seetõttu võib eeldada, et muudatus normi</w:t>
      </w:r>
      <w:r w:rsidR="00BE1B44">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adressaatidele kohenemisraskusi kaasa ei too, mistõttu muudatuste mõju ulatus on väike</w:t>
      </w:r>
      <w:r w:rsidRPr="00380EB3">
        <w:rPr>
          <w:rFonts w:ascii="Times New Roman" w:hAnsi="Times New Roman" w:eastAsia="Times New Roman" w:cs="Times New Roman"/>
          <w:sz w:val="24"/>
          <w:szCs w:val="24"/>
        </w:rPr>
        <w:t>.</w:t>
      </w:r>
    </w:p>
    <w:p w:rsidRPr="00380EB3" w:rsidR="00B71766" w:rsidP="00B71766" w:rsidRDefault="00B71766" w14:paraId="59FF5737" w14:textId="77777777">
      <w:pPr>
        <w:spacing w:after="0" w:line="240" w:lineRule="auto"/>
        <w:jc w:val="both"/>
        <w:rPr>
          <w:rFonts w:ascii="Times New Roman" w:hAnsi="Times New Roman" w:eastAsia="Times New Roman" w:cs="Times New Roman"/>
          <w:sz w:val="24"/>
          <w:szCs w:val="24"/>
        </w:rPr>
      </w:pPr>
    </w:p>
    <w:p w:rsidRPr="00380EB3" w:rsidR="00B71766" w:rsidP="00B71766" w:rsidRDefault="00B71766" w14:paraId="33C1B55E" w14:textId="3BC4D0C5">
      <w:pPr>
        <w:spacing w:after="0" w:line="240" w:lineRule="auto"/>
        <w:jc w:val="both"/>
        <w:rPr>
          <w:rFonts w:ascii="Times New Roman" w:hAnsi="Times New Roman" w:eastAsia="Times New Roman" w:cs="Times New Roman"/>
          <w:sz w:val="24"/>
          <w:szCs w:val="24"/>
        </w:rPr>
      </w:pPr>
      <w:r w:rsidRPr="00E35602">
        <w:rPr>
          <w:rFonts w:ascii="Times New Roman" w:hAnsi="Times New Roman" w:eastAsia="Times New Roman" w:cs="Times New Roman"/>
          <w:i/>
          <w:iCs/>
          <w:sz w:val="24"/>
          <w:szCs w:val="24"/>
        </w:rPr>
        <w:t>Mõju avaldumise sagedus</w:t>
      </w:r>
      <w:r>
        <w:rPr>
          <w:rFonts w:ascii="Times New Roman" w:hAnsi="Times New Roman" w:eastAsia="Times New Roman" w:cs="Times New Roman"/>
          <w:sz w:val="24"/>
          <w:szCs w:val="24"/>
        </w:rPr>
        <w:t xml:space="preserve"> on samuti </w:t>
      </w:r>
      <w:r w:rsidR="00BE1B44">
        <w:rPr>
          <w:rFonts w:ascii="Times New Roman" w:hAnsi="Times New Roman" w:eastAsia="Times New Roman" w:cs="Times New Roman"/>
          <w:sz w:val="24"/>
          <w:szCs w:val="24"/>
        </w:rPr>
        <w:t>nimetatud</w:t>
      </w:r>
      <w:r>
        <w:rPr>
          <w:rFonts w:ascii="Times New Roman" w:hAnsi="Times New Roman" w:eastAsia="Times New Roman" w:cs="Times New Roman"/>
          <w:sz w:val="24"/>
          <w:szCs w:val="24"/>
        </w:rPr>
        <w:t xml:space="preserve"> põhjustel väike.</w:t>
      </w:r>
    </w:p>
    <w:p w:rsidR="00B71766" w:rsidP="00B71766" w:rsidRDefault="00B71766" w14:paraId="2957AF91" w14:textId="77777777">
      <w:pPr>
        <w:spacing w:after="0" w:line="240" w:lineRule="auto"/>
        <w:jc w:val="both"/>
        <w:rPr>
          <w:rFonts w:ascii="Times New Roman" w:hAnsi="Times New Roman" w:eastAsia="Times New Roman" w:cs="Times New Roman"/>
          <w:sz w:val="24"/>
          <w:szCs w:val="24"/>
        </w:rPr>
      </w:pPr>
    </w:p>
    <w:p w:rsidRPr="00380EB3" w:rsidR="00B71766" w:rsidP="00B71766" w:rsidRDefault="00B71766" w14:paraId="23F70E0B" w14:textId="0889FBEC">
      <w:pPr>
        <w:spacing w:after="0" w:line="240"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Muudatusega võib kaasneda </w:t>
      </w:r>
      <w:r w:rsidRPr="00E35602">
        <w:rPr>
          <w:rFonts w:ascii="Times New Roman" w:hAnsi="Times New Roman" w:eastAsia="Times New Roman" w:cs="Times New Roman"/>
          <w:i/>
          <w:iCs/>
          <w:sz w:val="24"/>
          <w:szCs w:val="24"/>
        </w:rPr>
        <w:t>ebasoovitavate mõjude risk</w:t>
      </w:r>
      <w:r>
        <w:rPr>
          <w:rFonts w:ascii="Times New Roman" w:hAnsi="Times New Roman" w:eastAsia="Times New Roman" w:cs="Times New Roman"/>
          <w:sz w:val="24"/>
          <w:szCs w:val="24"/>
        </w:rPr>
        <w:t xml:space="preserve">, kui loa andja ei järgi õigesti ja õiglaselt kaalutluspõhimõtteid. Arvestades samas, et sihtrühma kuuluvatel isikutel on pikaajaline haldusmenetluse </w:t>
      </w:r>
      <w:r w:rsidR="00BE1B44">
        <w:rPr>
          <w:rFonts w:ascii="Times New Roman" w:hAnsi="Times New Roman" w:eastAsia="Times New Roman" w:cs="Times New Roman"/>
          <w:sz w:val="24"/>
          <w:szCs w:val="24"/>
        </w:rPr>
        <w:t>kogemus</w:t>
      </w:r>
      <w:r w:rsidRPr="00380EB3">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võib eeldada,</w:t>
      </w:r>
      <w:r w:rsidRPr="00380EB3">
        <w:rPr>
          <w:rFonts w:ascii="Times New Roman" w:hAnsi="Times New Roman" w:eastAsia="Times New Roman" w:cs="Times New Roman"/>
          <w:sz w:val="24"/>
          <w:szCs w:val="24"/>
        </w:rPr>
        <w:t xml:space="preserve"> et see risk ei realiseeru.</w:t>
      </w:r>
    </w:p>
    <w:p w:rsidR="00B71766" w:rsidP="00B71766" w:rsidRDefault="00B71766" w14:paraId="57E27098" w14:textId="77777777">
      <w:pPr>
        <w:spacing w:after="0" w:line="240" w:lineRule="auto"/>
        <w:rPr>
          <w:rFonts w:ascii="Times New Roman" w:hAnsi="Times New Roman" w:cs="Times New Roman"/>
          <w:b/>
          <w:sz w:val="24"/>
          <w:szCs w:val="24"/>
        </w:rPr>
      </w:pPr>
    </w:p>
    <w:p w:rsidRPr="0005579F" w:rsidR="00B71766" w:rsidP="00B71766" w:rsidRDefault="00B71766" w14:paraId="250664B1" w14:textId="309244DB">
      <w:pPr>
        <w:pStyle w:val="Default"/>
        <w:jc w:val="both"/>
        <w:rPr>
          <w:rFonts w:ascii="Times New Roman" w:hAnsi="Times New Roman" w:cs="Times New Roman"/>
        </w:rPr>
      </w:pPr>
      <w:r w:rsidRPr="00E35602">
        <w:rPr>
          <w:rFonts w:ascii="Times New Roman" w:hAnsi="Times New Roman" w:cs="Times New Roman"/>
          <w:bCs/>
          <w:i/>
          <w:iCs/>
        </w:rPr>
        <w:t>Järeldus mõju olulisuse kohta sihtrühmale:</w:t>
      </w:r>
      <w:r w:rsidRPr="0005579F">
        <w:rPr>
          <w:rFonts w:ascii="Times New Roman" w:hAnsi="Times New Roman" w:cs="Times New Roman"/>
          <w:bCs/>
          <w:i/>
          <w:iCs/>
        </w:rPr>
        <w:t xml:space="preserve"> </w:t>
      </w:r>
      <w:r w:rsidR="00BE1B44">
        <w:rPr>
          <w:rFonts w:ascii="Times New Roman" w:hAnsi="Times New Roman" w:cs="Times New Roman"/>
          <w:bCs/>
        </w:rPr>
        <w:t>k</w:t>
      </w:r>
      <w:r w:rsidRPr="0005579F">
        <w:rPr>
          <w:rFonts w:ascii="Times New Roman" w:hAnsi="Times New Roman" w:cs="Times New Roman"/>
          <w:bCs/>
        </w:rPr>
        <w:t>okkuvõttes saab järeldada, et</w:t>
      </w:r>
      <w:r w:rsidRPr="0005579F">
        <w:rPr>
          <w:rFonts w:ascii="Times New Roman" w:hAnsi="Times New Roman" w:cs="Times New Roman"/>
          <w:bCs/>
          <w:i/>
          <w:iCs/>
        </w:rPr>
        <w:t xml:space="preserve"> </w:t>
      </w:r>
      <w:r w:rsidRPr="0005579F">
        <w:rPr>
          <w:rFonts w:ascii="Times New Roman" w:hAnsi="Times New Roman" w:cs="Times New Roman"/>
          <w:bCs/>
        </w:rPr>
        <w:t>mõju sihtrühmale on ebaoluline.</w:t>
      </w:r>
    </w:p>
    <w:p w:rsidRPr="00380EB3" w:rsidR="00B71766" w:rsidP="00B71766" w:rsidRDefault="00B71766" w14:paraId="01519C3E" w14:textId="77777777">
      <w:pPr>
        <w:spacing w:after="0" w:line="240" w:lineRule="auto"/>
        <w:rPr>
          <w:rFonts w:ascii="Times New Roman" w:hAnsi="Times New Roman" w:cs="Times New Roman"/>
          <w:b/>
          <w:sz w:val="24"/>
          <w:szCs w:val="24"/>
        </w:rPr>
      </w:pPr>
    </w:p>
    <w:bookmarkEnd w:id="5"/>
    <w:p w:rsidRPr="00380EB3" w:rsidR="00B71766" w:rsidP="00B71766" w:rsidRDefault="00B71766" w14:paraId="32E3A402" w14:textId="77777777">
      <w:pPr>
        <w:spacing w:after="0" w:line="240" w:lineRule="auto"/>
        <w:jc w:val="both"/>
        <w:rPr>
          <w:rFonts w:ascii="Times New Roman" w:hAnsi="Times New Roman" w:cs="Times New Roman"/>
          <w:b/>
          <w:sz w:val="24"/>
          <w:szCs w:val="24"/>
        </w:rPr>
      </w:pPr>
      <w:r w:rsidRPr="00380EB3">
        <w:rPr>
          <w:rFonts w:ascii="Times New Roman" w:hAnsi="Times New Roman" w:cs="Times New Roman"/>
          <w:b/>
          <w:sz w:val="24"/>
          <w:szCs w:val="24"/>
        </w:rPr>
        <w:t>7. Seaduse rakendamisega seotud riigi ja kohaliku omavalitsuse tegevus, eeldatavad kulud ja tulud</w:t>
      </w:r>
    </w:p>
    <w:p w:rsidRPr="00380EB3" w:rsidR="00B71766" w:rsidP="00B71766" w:rsidRDefault="00B71766" w14:paraId="62179E04" w14:textId="77777777">
      <w:pPr>
        <w:spacing w:after="0" w:line="240" w:lineRule="auto"/>
        <w:jc w:val="both"/>
        <w:rPr>
          <w:rFonts w:ascii="Times New Roman" w:hAnsi="Times New Roman" w:cs="Times New Roman"/>
          <w:b/>
          <w:sz w:val="24"/>
          <w:szCs w:val="24"/>
        </w:rPr>
      </w:pPr>
    </w:p>
    <w:p w:rsidRPr="00380EB3" w:rsidR="00B71766" w:rsidP="00B71766" w:rsidRDefault="00B71766" w14:paraId="3F15FB1F" w14:textId="238DD8A1">
      <w:pPr>
        <w:spacing w:after="0" w:line="240" w:lineRule="auto"/>
        <w:jc w:val="both"/>
        <w:rPr>
          <w:rFonts w:ascii="Times New Roman" w:hAnsi="Times New Roman" w:cs="Times New Roman"/>
          <w:sz w:val="24"/>
          <w:szCs w:val="24"/>
        </w:rPr>
      </w:pPr>
      <w:r w:rsidRPr="00380EB3">
        <w:rPr>
          <w:rFonts w:ascii="Times New Roman" w:hAnsi="Times New Roman" w:eastAsia="Times New Roman" w:cs="Times New Roman"/>
          <w:sz w:val="24"/>
          <w:szCs w:val="24"/>
        </w:rPr>
        <w:t xml:space="preserve">Seaduse rakendamine </w:t>
      </w:r>
      <w:r>
        <w:rPr>
          <w:rFonts w:ascii="Times New Roman" w:hAnsi="Times New Roman" w:eastAsia="Times New Roman" w:cs="Times New Roman"/>
          <w:sz w:val="24"/>
          <w:szCs w:val="24"/>
        </w:rPr>
        <w:t xml:space="preserve">ei too kaasa </w:t>
      </w:r>
      <w:r w:rsidR="00BE1B44">
        <w:rPr>
          <w:rFonts w:ascii="Times New Roman" w:hAnsi="Times New Roman" w:eastAsia="Times New Roman" w:cs="Times New Roman"/>
          <w:sz w:val="24"/>
          <w:szCs w:val="24"/>
        </w:rPr>
        <w:t>lisa</w:t>
      </w:r>
      <w:r>
        <w:rPr>
          <w:rFonts w:ascii="Times New Roman" w:hAnsi="Times New Roman" w:eastAsia="Times New Roman" w:cs="Times New Roman"/>
          <w:sz w:val="24"/>
          <w:szCs w:val="24"/>
        </w:rPr>
        <w:t>kulusid</w:t>
      </w:r>
      <w:r w:rsidRPr="00380EB3">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Arvestades, et eriveol lubatud suurima tegeliku massi suurendamine 60 tonnini lubatakse </w:t>
      </w:r>
      <w:r w:rsidR="00BE1B44">
        <w:rPr>
          <w:rFonts w:ascii="Times New Roman" w:hAnsi="Times New Roman" w:eastAsia="Times New Roman" w:cs="Times New Roman"/>
          <w:sz w:val="24"/>
          <w:szCs w:val="24"/>
        </w:rPr>
        <w:t>lisa</w:t>
      </w:r>
      <w:r>
        <w:rPr>
          <w:rFonts w:ascii="Times New Roman" w:hAnsi="Times New Roman" w:eastAsia="Times New Roman" w:cs="Times New Roman"/>
          <w:sz w:val="24"/>
          <w:szCs w:val="24"/>
        </w:rPr>
        <w:t>telgede</w:t>
      </w:r>
      <w:r w:rsidR="00BE1B44">
        <w:rPr>
          <w:rFonts w:ascii="Times New Roman" w:hAnsi="Times New Roman" w:eastAsia="Times New Roman" w:cs="Times New Roman"/>
          <w:sz w:val="24"/>
          <w:szCs w:val="24"/>
        </w:rPr>
        <w:t xml:space="preserve"> kasutamise korral</w:t>
      </w:r>
      <w:r>
        <w:rPr>
          <w:rFonts w:ascii="Times New Roman" w:hAnsi="Times New Roman" w:eastAsia="Times New Roman" w:cs="Times New Roman"/>
          <w:sz w:val="24"/>
          <w:szCs w:val="24"/>
        </w:rPr>
        <w:t xml:space="preserve">, siis mõju teetaristule on </w:t>
      </w:r>
      <w:r w:rsidR="002B0F80">
        <w:rPr>
          <w:rFonts w:ascii="Times New Roman" w:hAnsi="Times New Roman" w:eastAsia="Times New Roman" w:cs="Times New Roman"/>
          <w:sz w:val="24"/>
          <w:szCs w:val="24"/>
        </w:rPr>
        <w:t xml:space="preserve">olulises osas </w:t>
      </w:r>
      <w:r>
        <w:rPr>
          <w:rFonts w:ascii="Times New Roman" w:hAnsi="Times New Roman" w:eastAsia="Times New Roman" w:cs="Times New Roman"/>
          <w:sz w:val="24"/>
          <w:szCs w:val="24"/>
        </w:rPr>
        <w:t>samaväärne</w:t>
      </w:r>
      <w:r w:rsidR="00572757">
        <w:rPr>
          <w:rFonts w:ascii="Times New Roman" w:hAnsi="Times New Roman" w:eastAsia="Times New Roman" w:cs="Times New Roman"/>
          <w:sz w:val="24"/>
          <w:szCs w:val="24"/>
        </w:rPr>
        <w:t xml:space="preserve"> (või isegi väiksem)</w:t>
      </w:r>
      <w:r w:rsidR="00BE1B44">
        <w:rPr>
          <w:rFonts w:ascii="Times New Roman" w:hAnsi="Times New Roman" w:eastAsia="Times New Roman" w:cs="Times New Roman"/>
          <w:sz w:val="24"/>
          <w:szCs w:val="24"/>
        </w:rPr>
        <w:t>,</w:t>
      </w:r>
      <w:r>
        <w:rPr>
          <w:rFonts w:ascii="Times New Roman" w:hAnsi="Times New Roman" w:eastAsia="Times New Roman" w:cs="Times New Roman"/>
          <w:sz w:val="24"/>
          <w:szCs w:val="24"/>
        </w:rPr>
        <w:t xml:space="preserve"> kui </w:t>
      </w:r>
      <w:r w:rsidR="00BE1B44">
        <w:rPr>
          <w:rFonts w:ascii="Times New Roman" w:hAnsi="Times New Roman" w:eastAsia="Times New Roman" w:cs="Times New Roman"/>
          <w:sz w:val="24"/>
          <w:szCs w:val="24"/>
        </w:rPr>
        <w:t xml:space="preserve">on </w:t>
      </w:r>
      <w:r>
        <w:rPr>
          <w:rFonts w:ascii="Times New Roman" w:hAnsi="Times New Roman" w:eastAsia="Times New Roman" w:cs="Times New Roman"/>
          <w:sz w:val="24"/>
          <w:szCs w:val="24"/>
        </w:rPr>
        <w:t xml:space="preserve">kehtiva </w:t>
      </w:r>
      <w:r w:rsidR="00BE1B44">
        <w:rPr>
          <w:rFonts w:ascii="Times New Roman" w:hAnsi="Times New Roman" w:eastAsia="Times New Roman" w:cs="Times New Roman"/>
          <w:sz w:val="24"/>
          <w:szCs w:val="24"/>
        </w:rPr>
        <w:t>korra</w:t>
      </w:r>
      <w:r>
        <w:rPr>
          <w:rFonts w:ascii="Times New Roman" w:hAnsi="Times New Roman" w:eastAsia="Times New Roman" w:cs="Times New Roman"/>
          <w:sz w:val="24"/>
          <w:szCs w:val="24"/>
        </w:rPr>
        <w:t xml:space="preserve"> alusel lubatud 48- või 52-tonnise eriveose puhul.</w:t>
      </w:r>
    </w:p>
    <w:p w:rsidRPr="00380EB3" w:rsidR="00B71766" w:rsidP="00B71766" w:rsidRDefault="00B71766" w14:paraId="494FB991" w14:textId="77777777">
      <w:pPr>
        <w:spacing w:after="0" w:line="240" w:lineRule="auto"/>
        <w:jc w:val="both"/>
        <w:rPr>
          <w:rFonts w:ascii="Times New Roman" w:hAnsi="Times New Roman" w:eastAsia="Times New Roman" w:cs="Times New Roman"/>
          <w:sz w:val="24"/>
          <w:szCs w:val="24"/>
        </w:rPr>
      </w:pPr>
    </w:p>
    <w:p w:rsidRPr="00380EB3" w:rsidR="00B71766" w:rsidP="00B71766" w:rsidRDefault="00B71766" w14:paraId="128EB955" w14:textId="77777777">
      <w:pPr>
        <w:spacing w:after="0" w:line="240" w:lineRule="auto"/>
        <w:jc w:val="both"/>
        <w:rPr>
          <w:rFonts w:ascii="Times New Roman" w:hAnsi="Times New Roman" w:cs="Times New Roman"/>
          <w:b/>
          <w:bCs/>
          <w:sz w:val="24"/>
          <w:szCs w:val="24"/>
        </w:rPr>
      </w:pPr>
      <w:r w:rsidRPr="00380EB3">
        <w:rPr>
          <w:rFonts w:ascii="Times New Roman" w:hAnsi="Times New Roman" w:cs="Times New Roman"/>
          <w:b/>
          <w:bCs/>
          <w:sz w:val="24"/>
          <w:szCs w:val="24"/>
        </w:rPr>
        <w:t>8. Rakendusaktid</w:t>
      </w:r>
    </w:p>
    <w:p w:rsidRPr="00380EB3" w:rsidR="00B71766" w:rsidP="00B71766" w:rsidRDefault="00B71766" w14:paraId="0868BA90" w14:textId="77777777">
      <w:pPr>
        <w:spacing w:after="0" w:line="240" w:lineRule="auto"/>
        <w:jc w:val="both"/>
        <w:rPr>
          <w:rFonts w:ascii="Times New Roman" w:hAnsi="Times New Roman" w:cs="Times New Roman"/>
          <w:b/>
          <w:bCs/>
          <w:sz w:val="24"/>
          <w:szCs w:val="24"/>
        </w:rPr>
      </w:pPr>
    </w:p>
    <w:p w:rsidRPr="000616CC" w:rsidR="00B71766" w:rsidP="00B71766" w:rsidRDefault="00B71766" w14:paraId="3FCE9F62" w14:textId="5B05D898">
      <w:pPr>
        <w:spacing w:after="0" w:line="240" w:lineRule="auto"/>
        <w:jc w:val="both"/>
        <w:rPr>
          <w:rFonts w:ascii="Times New Roman" w:hAnsi="Times New Roman" w:cs="Times New Roman"/>
          <w:sz w:val="24"/>
          <w:szCs w:val="24"/>
        </w:rPr>
      </w:pPr>
      <w:r w:rsidRPr="000616CC">
        <w:rPr>
          <w:rFonts w:ascii="Times New Roman" w:hAnsi="Times New Roman" w:cs="Times New Roman"/>
          <w:sz w:val="24"/>
          <w:szCs w:val="24"/>
        </w:rPr>
        <w:t xml:space="preserve">Eelnõu rakendamiseks </w:t>
      </w:r>
      <w:r w:rsidRPr="000616CC">
        <w:rPr>
          <w:rStyle w:val="cf01"/>
          <w:rFonts w:ascii="Times New Roman" w:hAnsi="Times New Roman" w:cs="Times New Roman"/>
          <w:sz w:val="24"/>
          <w:szCs w:val="24"/>
        </w:rPr>
        <w:t>on vaja</w:t>
      </w:r>
      <w:r>
        <w:rPr>
          <w:rStyle w:val="cf01"/>
          <w:rFonts w:ascii="Times New Roman" w:hAnsi="Times New Roman" w:cs="Times New Roman"/>
          <w:sz w:val="24"/>
          <w:szCs w:val="24"/>
        </w:rPr>
        <w:t xml:space="preserve"> 2026. aasta 1. jaanuariks</w:t>
      </w:r>
      <w:r w:rsidRPr="000616CC">
        <w:rPr>
          <w:rStyle w:val="cf01"/>
          <w:rFonts w:ascii="Times New Roman" w:hAnsi="Times New Roman" w:cs="Times New Roman"/>
          <w:sz w:val="24"/>
          <w:szCs w:val="24"/>
        </w:rPr>
        <w:t xml:space="preserve"> muuta </w:t>
      </w:r>
      <w:r w:rsidRPr="000616CC">
        <w:rPr>
          <w:rStyle w:val="cf11"/>
          <w:rFonts w:ascii="Times New Roman" w:hAnsi="Times New Roman" w:cs="Times New Roman"/>
          <w:sz w:val="24"/>
          <w:szCs w:val="24"/>
        </w:rPr>
        <w:t xml:space="preserve">majandus- ja </w:t>
      </w:r>
      <w:r>
        <w:rPr>
          <w:rStyle w:val="cf11"/>
          <w:rFonts w:ascii="Times New Roman" w:hAnsi="Times New Roman" w:cs="Times New Roman"/>
          <w:sz w:val="24"/>
          <w:szCs w:val="24"/>
        </w:rPr>
        <w:t>taristu</w:t>
      </w:r>
      <w:r w:rsidRPr="000616CC">
        <w:rPr>
          <w:rStyle w:val="cf11"/>
          <w:rFonts w:ascii="Times New Roman" w:hAnsi="Times New Roman" w:cs="Times New Roman"/>
          <w:sz w:val="24"/>
          <w:szCs w:val="24"/>
        </w:rPr>
        <w:t xml:space="preserve">ministri </w:t>
      </w:r>
      <w:r>
        <w:rPr>
          <w:rStyle w:val="cf11"/>
          <w:rFonts w:ascii="Times New Roman" w:hAnsi="Times New Roman" w:cs="Times New Roman"/>
          <w:sz w:val="24"/>
          <w:szCs w:val="24"/>
        </w:rPr>
        <w:t>4</w:t>
      </w:r>
      <w:r w:rsidRPr="000616CC">
        <w:rPr>
          <w:rStyle w:val="cf11"/>
          <w:rFonts w:ascii="Times New Roman" w:hAnsi="Times New Roman" w:cs="Times New Roman"/>
          <w:sz w:val="24"/>
          <w:szCs w:val="24"/>
        </w:rPr>
        <w:t>.</w:t>
      </w:r>
      <w:r w:rsidR="00BE1B44">
        <w:rPr>
          <w:rStyle w:val="cf11"/>
          <w:rFonts w:ascii="Times New Roman" w:hAnsi="Times New Roman" w:cs="Times New Roman"/>
          <w:sz w:val="24"/>
          <w:szCs w:val="24"/>
        </w:rPr>
        <w:t> </w:t>
      </w:r>
      <w:r>
        <w:rPr>
          <w:rStyle w:val="cf11"/>
          <w:rFonts w:ascii="Times New Roman" w:hAnsi="Times New Roman" w:cs="Times New Roman"/>
          <w:sz w:val="24"/>
          <w:szCs w:val="24"/>
        </w:rPr>
        <w:t>septembri</w:t>
      </w:r>
      <w:r w:rsidRPr="000616CC">
        <w:rPr>
          <w:rStyle w:val="cf11"/>
          <w:rFonts w:ascii="Times New Roman" w:hAnsi="Times New Roman" w:cs="Times New Roman"/>
          <w:sz w:val="24"/>
          <w:szCs w:val="24"/>
        </w:rPr>
        <w:t xml:space="preserve"> 201</w:t>
      </w:r>
      <w:r>
        <w:rPr>
          <w:rStyle w:val="cf11"/>
          <w:rFonts w:ascii="Times New Roman" w:hAnsi="Times New Roman" w:cs="Times New Roman"/>
          <w:sz w:val="24"/>
          <w:szCs w:val="24"/>
        </w:rPr>
        <w:t>5</w:t>
      </w:r>
      <w:r w:rsidRPr="000616CC">
        <w:rPr>
          <w:rStyle w:val="cf11"/>
          <w:rFonts w:ascii="Times New Roman" w:hAnsi="Times New Roman" w:cs="Times New Roman"/>
          <w:sz w:val="24"/>
          <w:szCs w:val="24"/>
        </w:rPr>
        <w:t>.</w:t>
      </w:r>
      <w:r>
        <w:rPr>
          <w:rStyle w:val="cf11"/>
          <w:rFonts w:ascii="Times New Roman" w:hAnsi="Times New Roman" w:cs="Times New Roman"/>
          <w:sz w:val="24"/>
          <w:szCs w:val="24"/>
        </w:rPr>
        <w:t> </w:t>
      </w:r>
      <w:r w:rsidRPr="000616CC">
        <w:rPr>
          <w:rStyle w:val="cf11"/>
          <w:rFonts w:ascii="Times New Roman" w:hAnsi="Times New Roman" w:cs="Times New Roman"/>
          <w:sz w:val="24"/>
          <w:szCs w:val="24"/>
        </w:rPr>
        <w:t>a määrus</w:t>
      </w:r>
      <w:r>
        <w:rPr>
          <w:rStyle w:val="cf11"/>
          <w:rFonts w:ascii="Times New Roman" w:hAnsi="Times New Roman" w:cs="Times New Roman"/>
          <w:sz w:val="24"/>
          <w:szCs w:val="24"/>
        </w:rPr>
        <w:t>t</w:t>
      </w:r>
      <w:r w:rsidRPr="000616CC">
        <w:rPr>
          <w:rStyle w:val="cf11"/>
          <w:rFonts w:ascii="Times New Roman" w:hAnsi="Times New Roman" w:cs="Times New Roman"/>
          <w:sz w:val="24"/>
          <w:szCs w:val="24"/>
        </w:rPr>
        <w:t xml:space="preserve"> nr 1</w:t>
      </w:r>
      <w:r>
        <w:rPr>
          <w:rStyle w:val="cf11"/>
          <w:rFonts w:ascii="Times New Roman" w:hAnsi="Times New Roman" w:cs="Times New Roman"/>
          <w:sz w:val="24"/>
          <w:szCs w:val="24"/>
        </w:rPr>
        <w:t>14</w:t>
      </w:r>
      <w:r w:rsidRPr="000616CC">
        <w:rPr>
          <w:rStyle w:val="cf11"/>
          <w:rFonts w:ascii="Times New Roman" w:hAnsi="Times New Roman" w:cs="Times New Roman"/>
          <w:sz w:val="24"/>
          <w:szCs w:val="24"/>
        </w:rPr>
        <w:t xml:space="preserve"> </w:t>
      </w:r>
      <w:r w:rsidR="00BE1B44">
        <w:rPr>
          <w:rStyle w:val="cf11"/>
          <w:rFonts w:ascii="Times New Roman" w:hAnsi="Times New Roman" w:cs="Times New Roman"/>
          <w:sz w:val="24"/>
          <w:szCs w:val="24"/>
        </w:rPr>
        <w:t>„</w:t>
      </w:r>
      <w:r w:rsidRPr="002B41C2">
        <w:rPr>
          <w:rFonts w:ascii="Times New Roman" w:hAnsi="Times New Roman" w:cs="Times New Roman"/>
          <w:sz w:val="24"/>
          <w:szCs w:val="24"/>
        </w:rPr>
        <w:t>Eriveo tingimused ning eriveo teostamise ja erilubade väljaandmise kord ning tee omanikule tekitatud kulutuste hüvitamise, eriloa menetlustasu ja eritasu määrad</w:t>
      </w:r>
      <w:r w:rsidR="00BE1B44">
        <w:rPr>
          <w:rFonts w:ascii="Times New Roman" w:hAnsi="Times New Roman" w:cs="Times New Roman"/>
          <w:sz w:val="24"/>
          <w:szCs w:val="24"/>
        </w:rPr>
        <w:t>“</w:t>
      </w:r>
      <w:r>
        <w:rPr>
          <w:rStyle w:val="cf11"/>
          <w:rFonts w:ascii="Times New Roman" w:hAnsi="Times New Roman" w:cs="Times New Roman"/>
          <w:sz w:val="24"/>
          <w:szCs w:val="24"/>
        </w:rPr>
        <w:t>, et lisada täpsustvad tehnilised tingimused</w:t>
      </w:r>
      <w:r w:rsidR="00BE1B44">
        <w:rPr>
          <w:rStyle w:val="cf11"/>
          <w:rFonts w:ascii="Times New Roman" w:hAnsi="Times New Roman" w:cs="Times New Roman"/>
          <w:sz w:val="24"/>
          <w:szCs w:val="24"/>
        </w:rPr>
        <w:t>, mis on</w:t>
      </w:r>
      <w:r>
        <w:rPr>
          <w:rStyle w:val="cf11"/>
          <w:rFonts w:ascii="Times New Roman" w:hAnsi="Times New Roman" w:cs="Times New Roman"/>
          <w:sz w:val="24"/>
          <w:szCs w:val="24"/>
        </w:rPr>
        <w:t xml:space="preserve"> seadusest välja jäetud</w:t>
      </w:r>
      <w:r w:rsidR="00BE1B44">
        <w:rPr>
          <w:rStyle w:val="cf11"/>
          <w:rFonts w:ascii="Times New Roman" w:hAnsi="Times New Roman" w:cs="Times New Roman"/>
          <w:sz w:val="24"/>
          <w:szCs w:val="24"/>
        </w:rPr>
        <w:t>,</w:t>
      </w:r>
      <w:r>
        <w:rPr>
          <w:rStyle w:val="cf11"/>
          <w:rFonts w:ascii="Times New Roman" w:hAnsi="Times New Roman" w:cs="Times New Roman"/>
          <w:sz w:val="24"/>
          <w:szCs w:val="24"/>
        </w:rPr>
        <w:t xml:space="preserve"> </w:t>
      </w:r>
      <w:r w:rsidR="00BE1B44">
        <w:rPr>
          <w:rStyle w:val="cf11"/>
          <w:rFonts w:ascii="Times New Roman" w:hAnsi="Times New Roman" w:cs="Times New Roman"/>
          <w:sz w:val="24"/>
          <w:szCs w:val="24"/>
        </w:rPr>
        <w:t xml:space="preserve">ja mis on seotud </w:t>
      </w:r>
      <w:proofErr w:type="spellStart"/>
      <w:r>
        <w:rPr>
          <w:rStyle w:val="cf11"/>
          <w:rFonts w:ascii="Times New Roman" w:hAnsi="Times New Roman" w:cs="Times New Roman"/>
          <w:sz w:val="24"/>
          <w:szCs w:val="24"/>
        </w:rPr>
        <w:t>EMS</w:t>
      </w:r>
      <w:r w:rsidR="00BE1B44">
        <w:rPr>
          <w:rStyle w:val="cf11"/>
          <w:rFonts w:ascii="Times New Roman" w:hAnsi="Times New Roman" w:cs="Times New Roman"/>
          <w:sz w:val="24"/>
          <w:szCs w:val="24"/>
        </w:rPr>
        <w:t>i</w:t>
      </w:r>
      <w:proofErr w:type="spellEnd"/>
      <w:r>
        <w:rPr>
          <w:rStyle w:val="cf11"/>
          <w:rFonts w:ascii="Times New Roman" w:hAnsi="Times New Roman" w:cs="Times New Roman"/>
          <w:sz w:val="24"/>
          <w:szCs w:val="24"/>
        </w:rPr>
        <w:t xml:space="preserve"> autorongidele erilubade andmisega, ning lisada ka </w:t>
      </w:r>
      <w:r w:rsidR="00BE1B44">
        <w:rPr>
          <w:rStyle w:val="cf11"/>
          <w:rFonts w:ascii="Times New Roman" w:hAnsi="Times New Roman" w:cs="Times New Roman"/>
          <w:sz w:val="24"/>
          <w:szCs w:val="24"/>
        </w:rPr>
        <w:t>asjakohased</w:t>
      </w:r>
      <w:r>
        <w:rPr>
          <w:rStyle w:val="cf11"/>
          <w:rFonts w:ascii="Times New Roman" w:hAnsi="Times New Roman" w:cs="Times New Roman"/>
          <w:sz w:val="24"/>
          <w:szCs w:val="24"/>
        </w:rPr>
        <w:t xml:space="preserve"> eritasu määrad</w:t>
      </w:r>
      <w:r w:rsidRPr="00380EB3">
        <w:rPr>
          <w:rFonts w:ascii="Times New Roman" w:hAnsi="Times New Roman" w:cs="Times New Roman"/>
          <w:sz w:val="24"/>
          <w:szCs w:val="24"/>
        </w:rPr>
        <w:t>.</w:t>
      </w:r>
      <w:r>
        <w:rPr>
          <w:rFonts w:ascii="Times New Roman" w:hAnsi="Times New Roman" w:cs="Times New Roman"/>
          <w:sz w:val="24"/>
          <w:szCs w:val="24"/>
        </w:rPr>
        <w:t xml:space="preserve"> Eelnõule on lisatud määruse muu</w:t>
      </w:r>
      <w:r w:rsidR="00BE1B44">
        <w:rPr>
          <w:rFonts w:ascii="Times New Roman" w:hAnsi="Times New Roman" w:cs="Times New Roman"/>
          <w:sz w:val="24"/>
          <w:szCs w:val="24"/>
        </w:rPr>
        <w:t>tmise</w:t>
      </w:r>
      <w:r>
        <w:rPr>
          <w:rFonts w:ascii="Times New Roman" w:hAnsi="Times New Roman" w:cs="Times New Roman"/>
          <w:sz w:val="24"/>
          <w:szCs w:val="24"/>
        </w:rPr>
        <w:t xml:space="preserve"> esialgne kavand. Määruse eelnõu valmib koostöös </w:t>
      </w:r>
      <w:proofErr w:type="spellStart"/>
      <w:r>
        <w:rPr>
          <w:rFonts w:ascii="Times New Roman" w:hAnsi="Times New Roman" w:cs="Times New Roman"/>
          <w:sz w:val="24"/>
          <w:szCs w:val="24"/>
        </w:rPr>
        <w:t>TRAMi</w:t>
      </w:r>
      <w:proofErr w:type="spellEnd"/>
      <w:r>
        <w:rPr>
          <w:rFonts w:ascii="Times New Roman" w:hAnsi="Times New Roman" w:cs="Times New Roman"/>
          <w:sz w:val="24"/>
          <w:szCs w:val="24"/>
        </w:rPr>
        <w:t xml:space="preserve"> ja huvigruppidega.</w:t>
      </w:r>
    </w:p>
    <w:p w:rsidRPr="00380EB3" w:rsidR="00B71766" w:rsidP="00B71766" w:rsidRDefault="00B71766" w14:paraId="74C537C2" w14:textId="77777777">
      <w:pPr>
        <w:spacing w:after="0" w:line="240" w:lineRule="auto"/>
        <w:jc w:val="both"/>
        <w:rPr>
          <w:rFonts w:ascii="Times New Roman" w:hAnsi="Times New Roman" w:cs="Times New Roman"/>
          <w:sz w:val="24"/>
          <w:szCs w:val="24"/>
        </w:rPr>
      </w:pPr>
    </w:p>
    <w:p w:rsidRPr="00380EB3" w:rsidR="00B71766" w:rsidP="00B71766" w:rsidRDefault="00B71766" w14:paraId="4CF9006B" w14:textId="0C01F09F">
      <w:pPr>
        <w:spacing w:after="0" w:line="240" w:lineRule="auto"/>
        <w:jc w:val="both"/>
        <w:rPr>
          <w:rFonts w:ascii="Times New Roman" w:hAnsi="Times New Roman" w:cs="Times New Roman"/>
          <w:b/>
          <w:bCs/>
          <w:sz w:val="24"/>
          <w:szCs w:val="24"/>
        </w:rPr>
      </w:pPr>
      <w:r w:rsidRPr="00380EB3">
        <w:rPr>
          <w:rFonts w:ascii="Times New Roman" w:hAnsi="Times New Roman" w:cs="Times New Roman"/>
          <w:b/>
          <w:bCs/>
          <w:sz w:val="24"/>
          <w:szCs w:val="24"/>
        </w:rPr>
        <w:t>9. Seaduse jõustumine</w:t>
      </w:r>
    </w:p>
    <w:p w:rsidRPr="00380EB3" w:rsidR="00B71766" w:rsidP="00B71766" w:rsidRDefault="00B71766" w14:paraId="0791D4ED" w14:textId="77777777">
      <w:pPr>
        <w:spacing w:after="0" w:line="240" w:lineRule="auto"/>
        <w:jc w:val="both"/>
        <w:rPr>
          <w:rFonts w:ascii="Times New Roman" w:hAnsi="Times New Roman" w:cs="Times New Roman"/>
          <w:b/>
          <w:sz w:val="24"/>
          <w:szCs w:val="24"/>
        </w:rPr>
      </w:pPr>
    </w:p>
    <w:p w:rsidRPr="00380EB3" w:rsidR="00B71766" w:rsidP="00B71766" w:rsidRDefault="00B71766" w14:paraId="00A24997" w14:textId="115F602A">
      <w:pPr>
        <w:spacing w:after="0" w:line="240" w:lineRule="auto"/>
        <w:jc w:val="both"/>
        <w:rPr>
          <w:rFonts w:ascii="Times New Roman" w:hAnsi="Times New Roman" w:eastAsia="Times New Roman" w:cs="Times New Roman"/>
          <w:sz w:val="24"/>
          <w:szCs w:val="24"/>
        </w:rPr>
      </w:pPr>
      <w:r w:rsidRPr="00380EB3">
        <w:rPr>
          <w:rFonts w:ascii="Times New Roman" w:hAnsi="Times New Roman" w:eastAsia="Times New Roman" w:cs="Times New Roman"/>
          <w:sz w:val="24"/>
          <w:szCs w:val="24"/>
        </w:rPr>
        <w:t>Seadus on kavandatud jõustuma 202</w:t>
      </w:r>
      <w:r>
        <w:rPr>
          <w:rFonts w:ascii="Times New Roman" w:hAnsi="Times New Roman" w:eastAsia="Times New Roman" w:cs="Times New Roman"/>
          <w:sz w:val="24"/>
          <w:szCs w:val="24"/>
        </w:rPr>
        <w:t>6</w:t>
      </w:r>
      <w:r w:rsidRPr="00380EB3">
        <w:rPr>
          <w:rFonts w:ascii="Times New Roman" w:hAnsi="Times New Roman" w:eastAsia="Times New Roman" w:cs="Times New Roman"/>
          <w:sz w:val="24"/>
          <w:szCs w:val="24"/>
        </w:rPr>
        <w:t xml:space="preserve">. aasta 1 jaanuaril, et </w:t>
      </w:r>
      <w:r>
        <w:rPr>
          <w:rFonts w:ascii="Times New Roman" w:hAnsi="Times New Roman" w:eastAsia="Times New Roman" w:cs="Times New Roman"/>
          <w:sz w:val="24"/>
          <w:szCs w:val="24"/>
        </w:rPr>
        <w:t>eelnõu rakendamiseks vajalikud rakendusakti muudatused jõustuksid üheaegselt</w:t>
      </w:r>
      <w:r w:rsidRPr="00380EB3">
        <w:rPr>
          <w:rFonts w:ascii="Times New Roman" w:hAnsi="Times New Roman" w:eastAsia="Times New Roman" w:cs="Times New Roman"/>
          <w:sz w:val="24"/>
          <w:szCs w:val="24"/>
        </w:rPr>
        <w:t>.</w:t>
      </w:r>
    </w:p>
    <w:p w:rsidRPr="00380EB3" w:rsidR="00B71766" w:rsidP="00B71766" w:rsidRDefault="00B71766" w14:paraId="6CEDCFE3" w14:textId="77777777">
      <w:pPr>
        <w:spacing w:after="0" w:line="240" w:lineRule="auto"/>
        <w:jc w:val="both"/>
        <w:rPr>
          <w:rFonts w:ascii="Times New Roman" w:hAnsi="Times New Roman" w:eastAsia="Times New Roman" w:cs="Times New Roman"/>
          <w:sz w:val="24"/>
          <w:szCs w:val="24"/>
        </w:rPr>
      </w:pPr>
    </w:p>
    <w:p w:rsidRPr="00380EB3" w:rsidR="00B71766" w:rsidP="00B71766" w:rsidRDefault="00B71766" w14:paraId="7A4D33D8" w14:textId="77777777" w14:noSpellErr="1">
      <w:pPr>
        <w:spacing w:after="0" w:line="240" w:lineRule="auto"/>
        <w:jc w:val="both"/>
        <w:rPr>
          <w:rFonts w:ascii="Times New Roman" w:hAnsi="Times New Roman" w:eastAsia="Times New Roman" w:cs="Times New Roman"/>
          <w:b w:val="1"/>
          <w:bCs w:val="1"/>
          <w:sz w:val="24"/>
          <w:szCs w:val="24"/>
        </w:rPr>
      </w:pPr>
      <w:commentRangeStart w:id="357933163"/>
      <w:r w:rsidRPr="726A6E21" w:rsidR="00B71766">
        <w:rPr>
          <w:rFonts w:ascii="Times New Roman" w:hAnsi="Times New Roman" w:cs="Times New Roman"/>
          <w:b w:val="1"/>
          <w:bCs w:val="1"/>
          <w:sz w:val="24"/>
          <w:szCs w:val="24"/>
        </w:rPr>
        <w:t>11</w:t>
      </w:r>
      <w:commentRangeEnd w:id="357933163"/>
      <w:r>
        <w:rPr>
          <w:rStyle w:val="CommentReference"/>
        </w:rPr>
        <w:commentReference w:id="357933163"/>
      </w:r>
      <w:r w:rsidRPr="726A6E21" w:rsidR="00B71766">
        <w:rPr>
          <w:rFonts w:ascii="Times New Roman" w:hAnsi="Times New Roman" w:cs="Times New Roman"/>
          <w:b w:val="1"/>
          <w:bCs w:val="1"/>
          <w:sz w:val="24"/>
          <w:szCs w:val="24"/>
        </w:rPr>
        <w:t xml:space="preserve">. </w:t>
      </w:r>
      <w:r w:rsidRPr="726A6E21" w:rsidR="00B71766">
        <w:rPr>
          <w:rFonts w:ascii="Times New Roman" w:hAnsi="Times New Roman" w:eastAsia="Times New Roman" w:cs="Times New Roman"/>
          <w:b w:val="1"/>
          <w:bCs w:val="1"/>
          <w:sz w:val="24"/>
          <w:szCs w:val="24"/>
        </w:rPr>
        <w:t>Eelnõu kooskõlastamine, huvirühmade kaasamine ja avalik konsultatsioon</w:t>
      </w:r>
    </w:p>
    <w:p w:rsidRPr="00380EB3" w:rsidR="00B71766" w:rsidP="00B71766" w:rsidRDefault="00B71766" w14:paraId="7ECADEED" w14:textId="77777777">
      <w:pPr>
        <w:spacing w:after="0" w:line="240" w:lineRule="auto"/>
        <w:jc w:val="both"/>
        <w:rPr>
          <w:rFonts w:ascii="Times New Roman" w:hAnsi="Times New Roman" w:eastAsia="Times New Roman" w:cs="Times New Roman"/>
          <w:sz w:val="24"/>
          <w:szCs w:val="24"/>
        </w:rPr>
      </w:pPr>
    </w:p>
    <w:p w:rsidR="00B71766" w:rsidP="00B71766" w:rsidRDefault="00B71766" w14:paraId="47D714DF" w14:textId="77777777">
      <w:pPr>
        <w:widowControl w:val="0"/>
        <w:autoSpaceDE w:val="0"/>
        <w:autoSpaceDN w:val="0"/>
        <w:adjustRightInd w:val="0"/>
        <w:spacing w:after="0" w:line="240" w:lineRule="auto"/>
        <w:jc w:val="both"/>
        <w:rPr>
          <w:rFonts w:ascii="Times New Roman" w:hAnsi="Times New Roman" w:eastAsia="Times New Roman" w:cs="Times New Roman"/>
          <w:sz w:val="24"/>
          <w:szCs w:val="24"/>
        </w:rPr>
      </w:pPr>
      <w:bookmarkStart w:name="_Hlk66788256" w:id="13"/>
      <w:r w:rsidRPr="0033169C">
        <w:rPr>
          <w:rFonts w:ascii="Times New Roman" w:hAnsi="Times New Roman" w:eastAsia="Times New Roman" w:cs="Times New Roman"/>
          <w:kern w:val="1"/>
          <w:sz w:val="24"/>
          <w:szCs w:val="24"/>
          <w:lang w:eastAsia="zh-CN" w:bidi="hi-IN"/>
        </w:rPr>
        <w:t xml:space="preserve">Eelnõu </w:t>
      </w:r>
      <w:r>
        <w:rPr>
          <w:rFonts w:ascii="Times New Roman" w:hAnsi="Times New Roman" w:eastAsia="Times New Roman" w:cs="Times New Roman"/>
          <w:kern w:val="1"/>
          <w:sz w:val="24"/>
          <w:szCs w:val="24"/>
          <w:lang w:eastAsia="zh-CN" w:bidi="hi-IN"/>
        </w:rPr>
        <w:t>edastatakse</w:t>
      </w:r>
      <w:r w:rsidRPr="0033169C">
        <w:rPr>
          <w:rFonts w:ascii="Times New Roman" w:hAnsi="Times New Roman" w:eastAsia="Times New Roman" w:cs="Times New Roman"/>
          <w:kern w:val="1"/>
          <w:sz w:val="24"/>
          <w:szCs w:val="24"/>
          <w:lang w:eastAsia="zh-CN" w:bidi="hi-IN"/>
        </w:rPr>
        <w:t xml:space="preserve"> kooskõlastamiseks eelnõude infosüsteemi (EIS) kaudu</w:t>
      </w:r>
      <w:r>
        <w:rPr>
          <w:rFonts w:ascii="Times New Roman" w:hAnsi="Times New Roman" w:eastAsia="Times New Roman" w:cs="Times New Roman"/>
          <w:kern w:val="1"/>
          <w:sz w:val="24"/>
          <w:szCs w:val="24"/>
          <w:lang w:eastAsia="zh-CN" w:bidi="hi-IN"/>
        </w:rPr>
        <w:t xml:space="preserve"> Siseministeeriumile, Regionaal- ja Põllumajandusministeeriumile ja Justiitsministeeriumile ning</w:t>
      </w:r>
      <w:bookmarkEnd w:id="13"/>
      <w:r w:rsidRPr="00380EB3">
        <w:rPr>
          <w:rFonts w:ascii="Times New Roman" w:hAnsi="Times New Roman" w:eastAsia="Times New Roman" w:cs="Times New Roman"/>
          <w:sz w:val="24"/>
          <w:szCs w:val="24"/>
        </w:rPr>
        <w:t xml:space="preserve"> arvamuse avaldamiseks </w:t>
      </w:r>
      <w:r>
        <w:rPr>
          <w:rFonts w:ascii="Times New Roman" w:hAnsi="Times New Roman" w:eastAsia="Times New Roman" w:cs="Times New Roman"/>
          <w:sz w:val="24"/>
          <w:szCs w:val="24"/>
        </w:rPr>
        <w:t xml:space="preserve">Autoettevõtete Liidule, </w:t>
      </w:r>
      <w:r w:rsidRPr="007A286B">
        <w:rPr>
          <w:rFonts w:ascii="Times New Roman" w:hAnsi="Times New Roman" w:eastAsia="Times New Roman" w:cs="Times New Roman"/>
          <w:sz w:val="24"/>
          <w:szCs w:val="24"/>
        </w:rPr>
        <w:t>Eesti Logistika ja Ekspedeerimise Assotsiatsiooni</w:t>
      </w:r>
      <w:r>
        <w:rPr>
          <w:rFonts w:ascii="Times New Roman" w:hAnsi="Times New Roman" w:eastAsia="Times New Roman" w:cs="Times New Roman"/>
          <w:sz w:val="24"/>
          <w:szCs w:val="24"/>
        </w:rPr>
        <w:t>le, Eesti Metsa- ja Puidutööstuse Liidule.</w:t>
      </w:r>
    </w:p>
    <w:p w:rsidRPr="0033169C" w:rsidR="00B71766" w:rsidP="00B71766" w:rsidRDefault="00B71766" w14:paraId="214882B5" w14:textId="77777777">
      <w:pPr>
        <w:widowControl w:val="0"/>
        <w:autoSpaceDE w:val="0"/>
        <w:autoSpaceDN w:val="0"/>
        <w:adjustRightInd w:val="0"/>
        <w:spacing w:after="0" w:line="240" w:lineRule="auto"/>
        <w:jc w:val="both"/>
        <w:rPr>
          <w:rFonts w:ascii="Times New Roman" w:hAnsi="Times New Roman" w:eastAsia="Times New Roman" w:cs="Times New Roman"/>
          <w:kern w:val="1"/>
          <w:sz w:val="24"/>
          <w:szCs w:val="24"/>
          <w:lang w:eastAsia="zh-CN" w:bidi="hi-IN"/>
        </w:rPr>
      </w:pPr>
    </w:p>
    <w:p w:rsidRPr="00577692" w:rsidR="00B71766" w:rsidP="00B71766" w:rsidRDefault="00B71766" w14:paraId="75CB2F78" w14:textId="77777777">
      <w:pPr>
        <w:widowControl w:val="0"/>
        <w:pBdr>
          <w:bottom w:val="single" w:color="auto" w:sz="12" w:space="1"/>
        </w:pBdr>
        <w:suppressAutoHyphens/>
        <w:autoSpaceDN w:val="0"/>
        <w:spacing w:after="0" w:line="200" w:lineRule="atLeast"/>
        <w:jc w:val="both"/>
        <w:textAlignment w:val="baseline"/>
        <w:rPr>
          <w:rFonts w:ascii="Times New Roman" w:hAnsi="Times New Roman" w:eastAsia="Arial Unicode MS" w:cs="Times New Roman"/>
          <w:color w:val="000000"/>
          <w:kern w:val="3"/>
          <w:sz w:val="24"/>
          <w:szCs w:val="24"/>
          <w:lang w:eastAsia="et-EE"/>
        </w:rPr>
      </w:pPr>
      <w:bookmarkStart w:name="_Hlk66788268" w:id="14"/>
    </w:p>
    <w:p w:rsidRPr="00577692" w:rsidR="00B71766" w:rsidP="00B71766" w:rsidRDefault="00B71766" w14:paraId="0EE90702" w14:textId="77777777">
      <w:pPr>
        <w:widowControl w:val="0"/>
        <w:suppressAutoHyphens/>
        <w:autoSpaceDN w:val="0"/>
        <w:spacing w:after="0" w:line="200" w:lineRule="atLeast"/>
        <w:jc w:val="both"/>
        <w:textAlignment w:val="baseline"/>
        <w:rPr>
          <w:rFonts w:ascii="Times New Roman" w:hAnsi="Times New Roman" w:eastAsia="Arial Unicode MS" w:cs="Times New Roman"/>
          <w:color w:val="000000"/>
          <w:kern w:val="3"/>
          <w:sz w:val="24"/>
          <w:szCs w:val="24"/>
          <w:lang w:eastAsia="et-EE"/>
        </w:rPr>
      </w:pPr>
      <w:r w:rsidRPr="00577692">
        <w:rPr>
          <w:rFonts w:ascii="Times New Roman" w:hAnsi="Times New Roman" w:eastAsia="Arial Unicode MS" w:cs="Times New Roman"/>
          <w:kern w:val="3"/>
          <w:sz w:val="24"/>
          <w:szCs w:val="24"/>
          <w:lang w:eastAsia="et-EE"/>
        </w:rPr>
        <w:t xml:space="preserve">Algatab Vabariigi Valitsus </w:t>
      </w:r>
      <w:r>
        <w:rPr>
          <w:rFonts w:ascii="Times New Roman" w:hAnsi="Times New Roman" w:eastAsia="Arial Unicode MS" w:cs="Times New Roman"/>
          <w:kern w:val="3"/>
          <w:sz w:val="24"/>
          <w:szCs w:val="24"/>
          <w:lang w:eastAsia="et-EE"/>
        </w:rPr>
        <w:t>„…“ ………2025</w:t>
      </w:r>
      <w:r w:rsidRPr="00577692">
        <w:rPr>
          <w:rFonts w:ascii="Times New Roman" w:hAnsi="Times New Roman" w:eastAsia="Arial Unicode MS" w:cs="Times New Roman"/>
          <w:kern w:val="3"/>
          <w:sz w:val="24"/>
          <w:szCs w:val="24"/>
          <w:lang w:eastAsia="et-EE"/>
        </w:rPr>
        <w:t>. a</w:t>
      </w:r>
    </w:p>
    <w:p w:rsidRPr="00577692" w:rsidR="00B71766" w:rsidP="00B71766" w:rsidRDefault="00B71766" w14:paraId="1CBE874F" w14:textId="77777777">
      <w:pPr>
        <w:widowControl w:val="0"/>
        <w:suppressAutoHyphens/>
        <w:autoSpaceDN w:val="0"/>
        <w:spacing w:after="0" w:line="200" w:lineRule="atLeast"/>
        <w:jc w:val="both"/>
        <w:textAlignment w:val="baseline"/>
        <w:rPr>
          <w:rFonts w:ascii="Times New Roman" w:hAnsi="Times New Roman" w:eastAsia="Arial Unicode MS" w:cs="Times New Roman"/>
          <w:color w:val="000000"/>
          <w:kern w:val="3"/>
          <w:sz w:val="24"/>
          <w:szCs w:val="24"/>
          <w:lang w:eastAsia="et-EE"/>
        </w:rPr>
      </w:pPr>
    </w:p>
    <w:p w:rsidRPr="00577692" w:rsidR="00B71766" w:rsidP="00B71766" w:rsidRDefault="00B71766" w14:paraId="5459A249" w14:textId="77777777">
      <w:pPr>
        <w:widowControl w:val="0"/>
        <w:suppressAutoHyphens/>
        <w:autoSpaceDN w:val="0"/>
        <w:spacing w:after="0" w:line="200" w:lineRule="atLeast"/>
        <w:jc w:val="both"/>
        <w:textAlignment w:val="baseline"/>
        <w:rPr>
          <w:rFonts w:ascii="Times New Roman" w:hAnsi="Times New Roman" w:eastAsia="Arial Unicode MS" w:cs="Times New Roman"/>
          <w:color w:val="000000"/>
          <w:kern w:val="3"/>
          <w:sz w:val="24"/>
          <w:szCs w:val="24"/>
          <w:lang w:eastAsia="et-EE"/>
        </w:rPr>
      </w:pPr>
      <w:r w:rsidRPr="00577692">
        <w:rPr>
          <w:rFonts w:ascii="Times New Roman" w:hAnsi="Times New Roman" w:eastAsia="Arial Unicode MS" w:cs="Times New Roman"/>
          <w:color w:val="000000"/>
          <w:kern w:val="3"/>
          <w:sz w:val="24"/>
          <w:szCs w:val="24"/>
          <w:lang w:eastAsia="et-EE"/>
        </w:rPr>
        <w:t>Vabariigi Valitsuse nimel</w:t>
      </w:r>
    </w:p>
    <w:p w:rsidRPr="00577692" w:rsidR="00B71766" w:rsidP="00B71766" w:rsidRDefault="00B71766" w14:paraId="0DB3BA64" w14:textId="77777777">
      <w:pPr>
        <w:widowControl w:val="0"/>
        <w:suppressAutoHyphens/>
        <w:autoSpaceDN w:val="0"/>
        <w:spacing w:after="0" w:line="200" w:lineRule="atLeast"/>
        <w:jc w:val="both"/>
        <w:textAlignment w:val="baseline"/>
        <w:rPr>
          <w:rFonts w:ascii="Times New Roman" w:hAnsi="Times New Roman" w:eastAsia="Arial Unicode MS" w:cs="Times New Roman"/>
          <w:color w:val="000000"/>
          <w:kern w:val="3"/>
          <w:sz w:val="24"/>
          <w:szCs w:val="24"/>
          <w:lang w:eastAsia="et-EE"/>
        </w:rPr>
      </w:pPr>
    </w:p>
    <w:p w:rsidRPr="00572757" w:rsidR="00A367FA" w:rsidP="00572757" w:rsidRDefault="00B71766" w14:paraId="6312CB58" w14:textId="786B3E58">
      <w:pPr>
        <w:widowControl w:val="0"/>
        <w:suppressAutoHyphens/>
        <w:autoSpaceDN w:val="0"/>
        <w:spacing w:after="0" w:line="200" w:lineRule="atLeast"/>
        <w:jc w:val="both"/>
        <w:textAlignment w:val="baseline"/>
        <w:rPr>
          <w:rFonts w:ascii="Times New Roman" w:hAnsi="Times New Roman" w:eastAsia="Arial Unicode MS" w:cs="Times New Roman"/>
          <w:color w:val="000000"/>
          <w:kern w:val="3"/>
          <w:sz w:val="24"/>
          <w:szCs w:val="24"/>
          <w:lang w:eastAsia="et-EE"/>
        </w:rPr>
      </w:pPr>
      <w:r w:rsidRPr="00577692">
        <w:rPr>
          <w:rFonts w:ascii="Times New Roman" w:hAnsi="Times New Roman" w:eastAsia="Arial Unicode MS" w:cs="Times New Roman"/>
          <w:color w:val="000000"/>
          <w:kern w:val="3"/>
          <w:sz w:val="24"/>
          <w:szCs w:val="24"/>
          <w:lang w:eastAsia="et-EE"/>
        </w:rPr>
        <w:t>(allkirjastatud digitaalselt)</w:t>
      </w:r>
      <w:bookmarkEnd w:id="14"/>
    </w:p>
    <w:sectPr w:rsidRPr="00572757" w:rsidR="00A367FA" w:rsidSect="00DB6D6B">
      <w:footerReference w:type="default" r:id="rId22"/>
      <w:pgSz w:w="11906" w:h="16838" w:orient="portrait"/>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PL" w:author="Pilleriin Lindsalu - JUSTDIGI" w:date="2025-10-28T16:41:00Z" w:id="2">
    <w:p w:rsidR="0058437C" w:rsidP="0058437C" w:rsidRDefault="0058437C" w14:paraId="559C26CA" w14:textId="77777777">
      <w:pPr>
        <w:pStyle w:val="Kommentaaritekst"/>
      </w:pPr>
      <w:r>
        <w:rPr>
          <w:rStyle w:val="Kommentaariviide"/>
        </w:rPr>
        <w:annotationRef/>
      </w:r>
      <w:r>
        <w:t>Soovitame sisukokkuvõttes mainida ka ülejäänud eelnõuga kavandatavad muudatused - eritasu määra diferentseerimine lähtuvalt ohutussüsteemist, täiendavad alused eriloa andmisest keeldumiseks ja eriloa kehtetuks tunnistamiseks.</w:t>
      </w:r>
    </w:p>
  </w:comment>
  <w:comment w:initials="PL" w:author="Pilleriin Lindsalu - JUSTDIGI" w:date="2025-10-28T16:42:00Z" w:id="3">
    <w:p w:rsidR="00DC2FC5" w:rsidP="00DC2FC5" w:rsidRDefault="00DC2FC5" w14:paraId="6E71E2DE" w14:textId="77777777">
      <w:pPr>
        <w:pStyle w:val="Kommentaaritekst"/>
      </w:pPr>
      <w:r>
        <w:rPr>
          <w:rStyle w:val="Kommentaariviide"/>
        </w:rPr>
        <w:annotationRef/>
      </w:r>
      <w:r>
        <w:t xml:space="preserve">Nimetatud alused VTK mittekoostamiseks ei ole asjakohased ning Justiits- ja Digiministeerium on seisukohal, et sellele eelnõule oleks pidanud eelnema väljatöötamiskavatsus. </w:t>
      </w:r>
    </w:p>
    <w:p w:rsidR="00DC2FC5" w:rsidP="00DC2FC5" w:rsidRDefault="00DC2FC5" w14:paraId="650BA83B" w14:textId="77777777">
      <w:pPr>
        <w:pStyle w:val="Kommentaaritekst"/>
      </w:pPr>
      <w:r>
        <w:t xml:space="preserve">Kuna põhjenduse märkimine seletuskirjas on siiski kohustuslik, siis soovitame piirduda üksnes HÕNTE § 1 lg 2 p 5 erandiga (olulise mõju puudumine). VVTP tähtaeg ei ole sisuline põhjendus kiireloomuliseks menetluseks. </w:t>
      </w:r>
    </w:p>
  </w:comment>
  <w:comment w:initials="PL" w:author="Pilleriin Lindsalu - JUSTDIGI" w:date="2025-10-28T16:43:00Z" w:id="7">
    <w:p w:rsidR="001D6364" w:rsidP="001D6364" w:rsidRDefault="001D6364" w14:paraId="186CF445" w14:textId="77777777">
      <w:pPr>
        <w:pStyle w:val="Kommentaaritekst"/>
      </w:pPr>
      <w:r>
        <w:rPr>
          <w:rStyle w:val="Kommentaariviide"/>
        </w:rPr>
        <w:annotationRef/>
      </w:r>
      <w:r>
        <w:t xml:space="preserve">Soovitame lisada mõjuanalüüsi kaart, kust oleks näha trassid, kus on edaspidi võimalik pikemate autorongidega liikuda (sh EMS autorongidega). See ei ole informatiivne mitte üksnes veoteenust pakkuvatele ettevõtjatele, kes tõenäoliselt on sellega niigi kursis ja teavad TarkTee kaardirakendust, vaid aitab ilmestada mõju ka liiklusturvalisusele ja ülejäänud liiklejatele. </w:t>
      </w:r>
    </w:p>
  </w:comment>
  <w:comment w:initials="PL" w:author="Pilleriin Lindsalu - JUSTDIGI" w:date="2025-10-28T16:44:00Z" w:id="8">
    <w:p w:rsidR="003B4D21" w:rsidP="003B4D21" w:rsidRDefault="003B4D21" w14:paraId="7A36A3FC" w14:textId="77777777">
      <w:pPr>
        <w:pStyle w:val="Kommentaaritekst"/>
      </w:pPr>
      <w:r>
        <w:rPr>
          <w:rStyle w:val="Kommentaariviide"/>
        </w:rPr>
        <w:annotationRef/>
      </w:r>
      <w:r>
        <w:t>Tekstikordusi soovitame mõjuanalüüsis vältida.</w:t>
      </w:r>
    </w:p>
  </w:comment>
  <w:comment w:initials="PL" w:author="Pilleriin Lindsalu - JUSTDIGI" w:date="2025-10-28T16:44:00Z" w:id="9">
    <w:p w:rsidR="009E27B0" w:rsidP="009E27B0" w:rsidRDefault="009E27B0" w14:paraId="140201C1" w14:textId="77777777">
      <w:pPr>
        <w:pStyle w:val="Kommentaaritekst"/>
      </w:pPr>
      <w:r>
        <w:rPr>
          <w:rStyle w:val="Kommentaariviide"/>
        </w:rPr>
        <w:annotationRef/>
      </w:r>
      <w:r>
        <w:t>Kas seaduseelnõule eelnenud uuringutes, millele eelpool viidatakse, prognoositi raskemate autorongide mõju teekatenditele? Kas sealt ilmnes, et koormus teekatenditele võib isegi kahaneda.</w:t>
      </w:r>
    </w:p>
    <w:p w:rsidR="009E27B0" w:rsidP="009E27B0" w:rsidRDefault="009E27B0" w14:paraId="7BCFC0F8" w14:textId="77777777">
      <w:pPr>
        <w:pStyle w:val="Kommentaaritekst"/>
      </w:pPr>
      <w:r>
        <w:t xml:space="preserve">Palume lisada nende väidete juurde viide. </w:t>
      </w:r>
    </w:p>
  </w:comment>
  <w:comment w:initials="PL" w:author="Pilleriin Lindsalu - JUSTDIGI" w:date="2025-10-28T16:45:00Z" w:id="10">
    <w:p w:rsidR="00CF0F81" w:rsidP="00CF0F81" w:rsidRDefault="00CF0F81" w14:paraId="37FE43F2" w14:textId="77777777">
      <w:pPr>
        <w:pStyle w:val="Kommentaaritekst"/>
      </w:pPr>
      <w:r>
        <w:rPr>
          <w:rStyle w:val="Kommentaariviide"/>
        </w:rPr>
        <w:annotationRef/>
      </w:r>
      <w:r>
        <w:t xml:space="preserve">Kas liiklusõnnetuste andmed võimaldavad eristada, kui palju liiklusõnnetusi meil aastas toimub seoses veokist möödasõiduga? </w:t>
      </w:r>
    </w:p>
    <w:p w:rsidR="00CF0F81" w:rsidP="00CF0F81" w:rsidRDefault="00CF0F81" w14:paraId="14AB35D0" w14:textId="77777777">
      <w:pPr>
        <w:pStyle w:val="Kommentaaritekst"/>
      </w:pPr>
      <w:r>
        <w:t>See oleks sobiv indikaator, mida seirata ka pärast muudatuse rakendumist (näiteks järelhindamise raames) - kas ja kuidas veokist möödasõiduga seotud õnnetuste arv tulevikus muutub.</w:t>
      </w:r>
    </w:p>
  </w:comment>
  <w:comment w:initials="PL" w:author="Pilleriin Lindsalu - JUSTDIGI" w:date="2025-10-28T16:46:00Z" w:id="11">
    <w:p w:rsidR="005F3290" w:rsidP="005F3290" w:rsidRDefault="005F3290" w14:paraId="7D27120E" w14:textId="77777777">
      <w:pPr>
        <w:pStyle w:val="Kommentaaritekst"/>
      </w:pPr>
      <w:r>
        <w:rPr>
          <w:rStyle w:val="Kommentaariviide"/>
        </w:rPr>
        <w:annotationRef/>
      </w:r>
      <w:r>
        <w:t>Möödasõit autorongist ei tähenda riski vaid möödasõidu sooritajale, vaid ka kaasliiklejatele. Ehk risk sattuda õnnetusse suureneb ka õiguskuuleka liikluskäitumise korral. Lisaks on alati võimalik inimlik eksimus, mille tagajärg pikema autorongi korral võib olla traagilisem võrreldes lühema autorongiga.</w:t>
      </w:r>
    </w:p>
    <w:p w:rsidR="005F3290" w:rsidP="005F3290" w:rsidRDefault="005F3290" w14:paraId="529BCE42" w14:textId="77777777">
      <w:pPr>
        <w:pStyle w:val="Kommentaaritekst"/>
      </w:pPr>
      <w:r>
        <w:t xml:space="preserve">Palume need aspektid objektiivselt välja tuua, et tekstist ei jääks mulje justkui on riskid suuremad vaid liiklusreeglite eirajatele. </w:t>
      </w:r>
    </w:p>
  </w:comment>
  <w:comment xmlns:w="http://schemas.openxmlformats.org/wordprocessingml/2006/main" w:initials="MJ" w:author="Markus Ühtigi - JUSTDIGI" w:date="2025-10-29T15:58:47" w:id="1738847025">
    <w:p xmlns:w14="http://schemas.microsoft.com/office/word/2010/wordml" xmlns:w="http://schemas.openxmlformats.org/wordprocessingml/2006/main" w:rsidR="0F5D02FA" w:rsidRDefault="5EE48FD7" w14:paraId="1F57F154" w14:textId="2CE916FB">
      <w:pPr>
        <w:pStyle w:val="CommentText"/>
      </w:pPr>
      <w:r>
        <w:rPr>
          <w:rStyle w:val="CommentReference"/>
        </w:rPr>
        <w:annotationRef/>
      </w:r>
      <w:r w:rsidRPr="188C0EAD" w:rsidR="2D133956">
        <w:t>Selles osas peab olema ka informatsioon eelnõu seotuse kohta muu menetluses oleva eelnõuga (HÕNTE § 41 lg 4 p 1).</w:t>
      </w:r>
    </w:p>
  </w:comment>
  <w:comment xmlns:w="http://schemas.openxmlformats.org/wordprocessingml/2006/main" w:initials="MJ" w:author="Markus Ühtigi - JUSTDIGI" w:date="2025-10-29T16:02:19" w:id="954687540">
    <w:p xmlns:w14="http://schemas.microsoft.com/office/word/2010/wordml" xmlns:w="http://schemas.openxmlformats.org/wordprocessingml/2006/main" w:rsidR="15182C93" w:rsidRDefault="7EEF91A3" w14:paraId="562BA7C3" w14:textId="7E06952B">
      <w:pPr>
        <w:pStyle w:val="CommentText"/>
      </w:pPr>
      <w:r>
        <w:rPr>
          <w:rStyle w:val="CommentReference"/>
        </w:rPr>
        <w:annotationRef/>
      </w:r>
      <w:r w:rsidRPr="0D935EA8" w:rsidR="22C4DBF3">
        <w:t>Riigikogu juhatuse 2014. aasta 10. aprilli otsusega nr 70 kehtestatud eelnõu ja seletuskirja vormistamise juhendi kohaselt (lk 2) ei kasutata allajoonimist. Sama märkus ka muude allajoonimiste kohta.</w:t>
      </w:r>
    </w:p>
  </w:comment>
  <w:comment xmlns:w="http://schemas.openxmlformats.org/wordprocessingml/2006/main" w:initials="MJ" w:author="Markus Ühtigi - JUSTDIGI" w:date="2025-10-29T16:02:49" w:id="357933163">
    <w:p xmlns:w14="http://schemas.microsoft.com/office/word/2010/wordml" xmlns:w="http://schemas.openxmlformats.org/wordprocessingml/2006/main" w:rsidR="0CB232F3" w:rsidRDefault="7D1D9EFA" w14:paraId="39FEBB10" w14:textId="25D976A9">
      <w:pPr>
        <w:pStyle w:val="CommentText"/>
      </w:pPr>
      <w:r>
        <w:rPr>
          <w:rStyle w:val="CommentReference"/>
        </w:rPr>
        <w:annotationRef/>
      </w:r>
      <w:r w:rsidRPr="08A1BB2C" w:rsidR="08C9A774">
        <w:t>Peaks olema "10.".</w:t>
      </w:r>
    </w:p>
  </w:comment>
</w:comments>
</file>

<file path=word/commentsExtended.xml><?xml version="1.0" encoding="utf-8"?>
<w15:commentsEx xmlns:mc="http://schemas.openxmlformats.org/markup-compatibility/2006" xmlns:w15="http://schemas.microsoft.com/office/word/2012/wordml" mc:Ignorable="w15">
  <w15:commentEx w15:done="0" w15:paraId="559C26CA"/>
  <w15:commentEx w15:done="0" w15:paraId="650BA83B"/>
  <w15:commentEx w15:done="0" w15:paraId="186CF445"/>
  <w15:commentEx w15:done="0" w15:paraId="7A36A3FC"/>
  <w15:commentEx w15:done="0" w15:paraId="7BCFC0F8"/>
  <w15:commentEx w15:done="0" w15:paraId="14AB35D0"/>
  <w15:commentEx w15:done="0" w15:paraId="529BCE42"/>
  <w15:commentEx w15:done="0" w15:paraId="1F57F154"/>
  <w15:commentEx w15:done="0" w15:paraId="562BA7C3"/>
  <w15:commentEx w15:done="0" w15:paraId="39FEBB1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2E0998A" w16cex:dateUtc="2025-10-28T14:41:00Z"/>
  <w16cex:commentExtensible w16cex:durableId="1C7DE197" w16cex:dateUtc="2025-10-28T14:42:00Z"/>
  <w16cex:commentExtensible w16cex:durableId="5D1B9E30" w16cex:dateUtc="2025-10-28T14:43:00Z"/>
  <w16cex:commentExtensible w16cex:durableId="20CF8B92" w16cex:dateUtc="2025-10-28T14:44:00Z"/>
  <w16cex:commentExtensible w16cex:durableId="64715DA5" w16cex:dateUtc="2025-10-28T14:44:00Z"/>
  <w16cex:commentExtensible w16cex:durableId="5183AFE1" w16cex:dateUtc="2025-10-28T14:45:00Z"/>
  <w16cex:commentExtensible w16cex:durableId="0D95014F" w16cex:dateUtc="2025-10-28T14:46:00Z"/>
  <w16cex:commentExtensible w16cex:durableId="514DF76E" w16cex:dateUtc="2025-10-29T13:58:47.352Z"/>
  <w16cex:commentExtensible w16cex:durableId="0FB13CB6" w16cex:dateUtc="2025-10-29T14:02:19.37Z"/>
  <w16cex:commentExtensible w16cex:durableId="248E1CBE" w16cex:dateUtc="2025-10-29T14:02:49.212Z"/>
</w16cex:commentsExtensible>
</file>

<file path=word/commentsIds.xml><?xml version="1.0" encoding="utf-8"?>
<w16cid:commentsIds xmlns:mc="http://schemas.openxmlformats.org/markup-compatibility/2006" xmlns:w16cid="http://schemas.microsoft.com/office/word/2016/wordml/cid" mc:Ignorable="w16cid">
  <w16cid:commentId w16cid:paraId="559C26CA" w16cid:durableId="02E0998A"/>
  <w16cid:commentId w16cid:paraId="650BA83B" w16cid:durableId="1C7DE197"/>
  <w16cid:commentId w16cid:paraId="186CF445" w16cid:durableId="5D1B9E30"/>
  <w16cid:commentId w16cid:paraId="7A36A3FC" w16cid:durableId="20CF8B92"/>
  <w16cid:commentId w16cid:paraId="7BCFC0F8" w16cid:durableId="64715DA5"/>
  <w16cid:commentId w16cid:paraId="14AB35D0" w16cid:durableId="5183AFE1"/>
  <w16cid:commentId w16cid:paraId="529BCE42" w16cid:durableId="0D95014F"/>
  <w16cid:commentId w16cid:paraId="1F57F154" w16cid:durableId="514DF76E"/>
  <w16cid:commentId w16cid:paraId="562BA7C3" w16cid:durableId="0FB13CB6"/>
  <w16cid:commentId w16cid:paraId="39FEBB10" w16cid:durableId="248E1CB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93F22" w:rsidP="009C11D6" w:rsidRDefault="00593F22" w14:paraId="4C63BC03" w14:textId="77777777">
      <w:pPr>
        <w:spacing w:after="0" w:line="240" w:lineRule="auto"/>
      </w:pPr>
      <w:r>
        <w:separator/>
      </w:r>
    </w:p>
  </w:endnote>
  <w:endnote w:type="continuationSeparator" w:id="0">
    <w:p w:rsidR="00593F22" w:rsidP="009C11D6" w:rsidRDefault="00593F22" w14:paraId="467F0A1E"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nymce">
    <w:charset w:val="00"/>
    <w:family w:val="auto"/>
    <w:pitch w:val="variable"/>
    <w:sig w:usb0="00000003" w:usb1="1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EU 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80717666"/>
      <w:docPartObj>
        <w:docPartGallery w:val="Page Numbers (Bottom of Page)"/>
        <w:docPartUnique/>
      </w:docPartObj>
    </w:sdtPr>
    <w:sdtContent>
      <w:p w:rsidR="00BA2997" w:rsidRDefault="00BA2997" w14:paraId="2F59AE41" w14:textId="77777777">
        <w:pPr>
          <w:pStyle w:val="Jalus"/>
          <w:jc w:val="center"/>
        </w:pPr>
        <w:r>
          <w:fldChar w:fldCharType="begin"/>
        </w:r>
        <w:r>
          <w:instrText>PAGE   \* MERGEFORMAT</w:instrText>
        </w:r>
        <w:r>
          <w:fldChar w:fldCharType="separate"/>
        </w:r>
        <w:r>
          <w:rPr>
            <w:noProof/>
          </w:rPr>
          <w:t>33</w:t>
        </w:r>
        <w:r>
          <w:fldChar w:fldCharType="end"/>
        </w:r>
      </w:p>
    </w:sdtContent>
  </w:sdt>
  <w:p w:rsidR="00BA2997" w:rsidRDefault="00BA2997" w14:paraId="1E7ED296"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93F22" w:rsidP="009C11D6" w:rsidRDefault="00593F22" w14:paraId="4401D531" w14:textId="77777777">
      <w:pPr>
        <w:spacing w:after="0" w:line="240" w:lineRule="auto"/>
      </w:pPr>
      <w:r>
        <w:separator/>
      </w:r>
    </w:p>
  </w:footnote>
  <w:footnote w:type="continuationSeparator" w:id="0">
    <w:p w:rsidR="00593F22" w:rsidP="009C11D6" w:rsidRDefault="00593F22" w14:paraId="19DA419E" w14:textId="77777777">
      <w:pPr>
        <w:spacing w:after="0" w:line="240" w:lineRule="auto"/>
      </w:pPr>
      <w:r>
        <w:continuationSeparator/>
      </w:r>
    </w:p>
  </w:footnote>
  <w:footnote w:id="1">
    <w:p w:rsidR="00B71766" w:rsidP="00B71766" w:rsidRDefault="00B71766" w14:paraId="258A38A7" w14:textId="0A531E15">
      <w:pPr>
        <w:pStyle w:val="Allmrkusetekst"/>
      </w:pPr>
      <w:r>
        <w:rPr>
          <w:rStyle w:val="Allmrkuseviide"/>
        </w:rPr>
        <w:footnoteRef/>
      </w:r>
      <w:r>
        <w:t xml:space="preserve"> </w:t>
      </w:r>
      <w:r w:rsidR="005C1414">
        <w:t>M</w:t>
      </w:r>
      <w:r w:rsidRPr="00CE4F05">
        <w:t xml:space="preserve">ajandus- ja kommunikatsiooniministri 13.06.2011 määrus nr 42 „Mootorsõiduki ja selle haagise </w:t>
      </w:r>
      <w:proofErr w:type="spellStart"/>
      <w:r w:rsidRPr="00CE4F05">
        <w:t>tehnonõuded</w:t>
      </w:r>
      <w:proofErr w:type="spellEnd"/>
      <w:r w:rsidRPr="00CE4F05">
        <w:t xml:space="preserve"> ning nõuded varustusele</w:t>
      </w:r>
      <w:r w:rsidR="005C1414">
        <w:t>“</w:t>
      </w:r>
      <w:r>
        <w:t xml:space="preserve"> – </w:t>
      </w:r>
      <w:hyperlink w:history="1" r:id="rId1">
        <w:r w:rsidRPr="00E77417">
          <w:rPr>
            <w:rStyle w:val="Hperlink"/>
          </w:rPr>
          <w:t>https://www.riigiteataja.ee/akt/105072023278</w:t>
        </w:r>
      </w:hyperlink>
      <w:r w:rsidR="00695C82">
        <w:t>.</w:t>
      </w:r>
    </w:p>
  </w:footnote>
  <w:footnote w:id="2">
    <w:p w:rsidRPr="001D3815" w:rsidR="00B71766" w:rsidP="00B71766" w:rsidRDefault="00B71766" w14:paraId="5F1B5D48" w14:textId="31B5BD75">
      <w:pPr>
        <w:pStyle w:val="Allmrkusetekst"/>
      </w:pPr>
      <w:r>
        <w:rPr>
          <w:rStyle w:val="Allmrkuseviide"/>
        </w:rPr>
        <w:footnoteRef/>
      </w:r>
      <w:r>
        <w:t xml:space="preserve"> Liiklusseaduse § 34</w:t>
      </w:r>
      <w:r>
        <w:rPr>
          <w:vertAlign w:val="superscript"/>
        </w:rPr>
        <w:t>1</w:t>
      </w:r>
      <w:r>
        <w:t xml:space="preserve"> lõige 8 – </w:t>
      </w:r>
      <w:hyperlink w:history="1" w:anchor="para34b1" r:id="rId2">
        <w:r w:rsidRPr="00E77417">
          <w:rPr>
            <w:rStyle w:val="Hperlink"/>
          </w:rPr>
          <w:t>https://www.riigiteataja.ee/akt/109012025008#para34b1</w:t>
        </w:r>
      </w:hyperlink>
      <w:r w:rsidR="00695C82">
        <w:t>.</w:t>
      </w:r>
    </w:p>
  </w:footnote>
  <w:footnote w:id="3">
    <w:p w:rsidR="00B71766" w:rsidP="00B71766" w:rsidRDefault="00B71766" w14:paraId="37D68C9E" w14:textId="24320354">
      <w:pPr>
        <w:pStyle w:val="Allmrkusetekst"/>
      </w:pPr>
      <w:r>
        <w:rPr>
          <w:rStyle w:val="Allmrkuseviide"/>
        </w:rPr>
        <w:footnoteRef/>
      </w:r>
      <w:r>
        <w:t xml:space="preserve"> </w:t>
      </w:r>
      <w:hyperlink w:history="1" r:id="rId3">
        <w:r w:rsidRPr="00125CAF">
          <w:rPr>
            <w:rStyle w:val="Hperlink"/>
          </w:rPr>
          <w:t>https://valitsus.ee/valitsuse-eesmargid-ja-tegevused/valitsemise-alused/koalitsioonilepe-2025-2027</w:t>
        </w:r>
      </w:hyperlink>
      <w:r w:rsidR="00A32201">
        <w:t>.</w:t>
      </w:r>
    </w:p>
  </w:footnote>
  <w:footnote w:id="4">
    <w:p w:rsidR="00B71766" w:rsidP="00B71766" w:rsidRDefault="00B71766" w14:paraId="3CDD4DBC" w14:textId="2DB66E7B">
      <w:pPr>
        <w:pStyle w:val="Allmrkusetekst"/>
      </w:pPr>
      <w:r>
        <w:rPr>
          <w:rStyle w:val="Allmrkuseviide"/>
        </w:rPr>
        <w:footnoteRef/>
      </w:r>
      <w:r>
        <w:t xml:space="preserve"> </w:t>
      </w:r>
      <w:hyperlink w:history="1" r:id="rId4">
        <w:r w:rsidRPr="00125CAF">
          <w:rPr>
            <w:rStyle w:val="Hperlink"/>
          </w:rPr>
          <w:t>https://www.mkm.ee/sites/default/files/documents/2022-04/Transpordi%20ja%20liikuvuse%20arengukava%202021-2035.pdf</w:t>
        </w:r>
      </w:hyperlink>
      <w:r w:rsidR="00A32201">
        <w:t>.</w:t>
      </w:r>
    </w:p>
  </w:footnote>
  <w:footnote w:id="5">
    <w:p w:rsidR="00B71766" w:rsidP="00B71766" w:rsidRDefault="00B71766" w14:paraId="10FBF1F4" w14:textId="4AB92AAB">
      <w:pPr>
        <w:pStyle w:val="Allmrkusetekst"/>
      </w:pPr>
      <w:r>
        <w:rPr>
          <w:rStyle w:val="Allmrkuseviide"/>
        </w:rPr>
        <w:footnoteRef/>
      </w:r>
      <w:r>
        <w:t xml:space="preserve"> </w:t>
      </w:r>
      <w:hyperlink w:history="1" r:id="rId5">
        <w:r w:rsidRPr="00125CAF">
          <w:rPr>
            <w:rStyle w:val="Hperlink"/>
          </w:rPr>
          <w:t>https://transpordiamet.ee/sites/default/files/documents/2025-05/Raskemate_ja_pikemate_veoste_m%C3%B5ju_arvutamine_riigiteede_taristule_%28T-Konsult_2024%29.pdf</w:t>
        </w:r>
      </w:hyperlink>
      <w:r w:rsidR="005D58B8">
        <w:t>.</w:t>
      </w:r>
    </w:p>
  </w:footnote>
  <w:footnote w:id="6">
    <w:p w:rsidR="00B71766" w:rsidP="00B71766" w:rsidRDefault="00B71766" w14:paraId="2C7DCA26" w14:textId="3CA6AEA0">
      <w:pPr>
        <w:pStyle w:val="Allmrkusetekst"/>
      </w:pPr>
      <w:r>
        <w:rPr>
          <w:rStyle w:val="Allmrkuseviide"/>
        </w:rPr>
        <w:footnoteRef/>
      </w:r>
      <w:r>
        <w:t xml:space="preserve"> </w:t>
      </w:r>
      <w:hyperlink w:history="1" r:id="rId6">
        <w:r w:rsidRPr="00125CAF">
          <w:rPr>
            <w:rStyle w:val="Hperlink"/>
          </w:rPr>
          <w:t>https://transpordiamet.ee/sites/default/files/documents/2025-06/EMS_liiklusohutus_aruanne%20-11.06.2025.pdf</w:t>
        </w:r>
      </w:hyperlink>
      <w:r w:rsidR="005D58B8">
        <w:t>.</w:t>
      </w:r>
    </w:p>
  </w:footnote>
  <w:footnote w:id="7">
    <w:p w:rsidR="00B71766" w:rsidP="00B71766" w:rsidRDefault="00B71766" w14:paraId="70C0E998" w14:textId="48C2050D">
      <w:pPr>
        <w:pStyle w:val="Allmrkusetekst"/>
      </w:pPr>
      <w:r>
        <w:rPr>
          <w:rStyle w:val="Allmrkuseviide"/>
        </w:rPr>
        <w:footnoteRef/>
      </w:r>
      <w:r>
        <w:t xml:space="preserve"> Vt ka hea õigusloome ja normitehnika eeskirja käsiraamat lk 62</w:t>
      </w:r>
      <w:r w:rsidR="00BC13EC">
        <w:t>:</w:t>
      </w:r>
      <w:r>
        <w:t xml:space="preserve"> „</w:t>
      </w:r>
      <w:r w:rsidRPr="00BD4F96">
        <w:rPr>
          <w:i/>
          <w:iCs/>
        </w:rPr>
        <w:t xml:space="preserve">Sätete ja peatükkide paigutusel tuleb lähtuda põhimõttest üldisemalt vähem üldisele või üksikule ning oluline peab eelnema vähem olulisele; </w:t>
      </w:r>
      <w:proofErr w:type="spellStart"/>
      <w:r w:rsidRPr="00BD4F96">
        <w:rPr>
          <w:i/>
          <w:iCs/>
        </w:rPr>
        <w:t>üldnorm</w:t>
      </w:r>
      <w:proofErr w:type="spellEnd"/>
      <w:r w:rsidRPr="00BD4F96">
        <w:rPr>
          <w:i/>
          <w:iCs/>
        </w:rPr>
        <w:t xml:space="preserve"> peab eelnema erinormile ehk reegel enne selle täpsustust või erandit; materiaalõiguslik säte enne menetlusõiguslikku; volitusnorm regulatsiooni järel, mille rakendamiseks volitusnorm antakse.</w:t>
      </w:r>
      <w:r>
        <w:t>“</w:t>
      </w:r>
    </w:p>
  </w:footnote>
  <w:footnote w:id="8">
    <w:p w:rsidR="00B71766" w:rsidP="00B71766" w:rsidRDefault="00B71766" w14:paraId="2C80DCE0" w14:textId="6185F50F">
      <w:pPr>
        <w:pStyle w:val="Allmrkusetekst"/>
      </w:pPr>
      <w:r>
        <w:rPr>
          <w:rStyle w:val="Allmrkuseviide"/>
        </w:rPr>
        <w:footnoteRef/>
      </w:r>
      <w:r>
        <w:t xml:space="preserve"> </w:t>
      </w:r>
      <w:r w:rsidRPr="006729ED">
        <w:t>2025. aasta Tallinna Tehnikakõrgkooli uuring „EMS autorongide Eesti teedele lubamise liiklusohutusalane analüüs</w:t>
      </w:r>
      <w:r>
        <w:t>,</w:t>
      </w:r>
      <w:r w:rsidRPr="006729ED">
        <w:t xml:space="preserve"> </w:t>
      </w:r>
      <w:r>
        <w:t>lk 13</w:t>
      </w:r>
      <w:r w:rsidR="0020559A">
        <w:t>;</w:t>
      </w:r>
      <w:r>
        <w:t xml:space="preserve"> </w:t>
      </w:r>
      <w:hyperlink w:history="1" r:id="rId7">
        <w:r w:rsidRPr="00125CAF">
          <w:rPr>
            <w:rStyle w:val="Hperlink"/>
          </w:rPr>
          <w:t>https://transpordiamet.ee/sites/default/files/documents/2025-06/EMS_liiklusohutus_aruanne%20-11.06.2025.pdf</w:t>
        </w:r>
      </w:hyperlink>
      <w:r w:rsidR="0020559A">
        <w:t>.</w:t>
      </w:r>
    </w:p>
  </w:footnote>
  <w:footnote w:id="9">
    <w:p w:rsidR="00B71766" w:rsidP="00B71766" w:rsidRDefault="00B71766" w14:paraId="66A6477A" w14:textId="6B171E7B">
      <w:pPr>
        <w:pStyle w:val="Allmrkusetekst"/>
      </w:pPr>
      <w:r>
        <w:rPr>
          <w:rStyle w:val="Allmrkuseviide"/>
        </w:rPr>
        <w:footnoteRef/>
      </w:r>
      <w:r>
        <w:t xml:space="preserve"> </w:t>
      </w:r>
      <w:r w:rsidRPr="00B761E1">
        <w:t>2024. aasta T-</w:t>
      </w:r>
      <w:proofErr w:type="spellStart"/>
      <w:r w:rsidRPr="00B761E1">
        <w:t>Konsult</w:t>
      </w:r>
      <w:r w:rsidR="0020559A">
        <w:t>i</w:t>
      </w:r>
      <w:proofErr w:type="spellEnd"/>
      <w:r w:rsidRPr="00B761E1">
        <w:t xml:space="preserve"> uuring „Raskemate ja pikemate veoste mõju arvutamine riigiteede taristule</w:t>
      </w:r>
      <w:r>
        <w:t xml:space="preserve">, lk 87 </w:t>
      </w:r>
      <w:r w:rsidR="0020559A">
        <w:t>;</w:t>
      </w:r>
      <w:r>
        <w:t xml:space="preserve"> </w:t>
      </w:r>
      <w:hyperlink w:history="1" r:id="rId8">
        <w:r w:rsidRPr="00125CAF">
          <w:rPr>
            <w:rStyle w:val="Hperlink"/>
          </w:rPr>
          <w:t>https://transpordiamet.ee/sites/default/files/documents/2025-05/Raskemate_ja_pikemate_veoste_m%C3%B5ju_arvutamine_riigiteede_taristule_%28T-Konsult_2024%29.pdf</w:t>
        </w:r>
      </w:hyperlink>
      <w:r w:rsidR="0020559A">
        <w:t>.</w:t>
      </w:r>
    </w:p>
  </w:footnote>
  <w:footnote w:id="10">
    <w:p w:rsidR="00E12BE6" w:rsidP="00E12BE6" w:rsidRDefault="00E12BE6" w14:paraId="19C507FA" w14:textId="70F9534F">
      <w:pPr>
        <w:pStyle w:val="Allmrkusetekst"/>
      </w:pPr>
      <w:r>
        <w:rPr>
          <w:rStyle w:val="Allmrkuseviide"/>
        </w:rPr>
        <w:footnoteRef/>
      </w:r>
      <w:r>
        <w:t xml:space="preserve"> </w:t>
      </w:r>
      <w:hyperlink w:history="1" w:anchor="kyoto-protokolli-ala" r:id="rId9">
        <w:r w:rsidRPr="006B139D" w:rsidR="00AB0399">
          <w:rPr>
            <w:rStyle w:val="Hperlink"/>
          </w:rPr>
          <w:t>https://kliimaministeerium.ee/rohereform-kliima/kliimapoliitika/kasvuhoonegaaside-heitkogused#kyoto-protokolli-ala</w:t>
        </w:r>
      </w:hyperlink>
      <w:r w:rsidR="0020559A">
        <w:t>.</w:t>
      </w:r>
    </w:p>
  </w:footnote>
  <w:footnote w:id="11">
    <w:p w:rsidR="00E12BE6" w:rsidP="00E12BE6" w:rsidRDefault="00E12BE6" w14:paraId="36CFBC0A" w14:textId="27FDFD01">
      <w:pPr>
        <w:pStyle w:val="Allmrkusetekst"/>
      </w:pPr>
      <w:r>
        <w:rPr>
          <w:rStyle w:val="Allmrkuseviide"/>
        </w:rPr>
        <w:footnoteRef/>
      </w:r>
      <w:r>
        <w:t xml:space="preserve"> </w:t>
      </w:r>
      <w:hyperlink w:history="1" r:id="rId10">
        <w:r w:rsidRPr="006B139D" w:rsidR="00AB0399">
          <w:rPr>
            <w:rStyle w:val="Hperlink"/>
          </w:rPr>
          <w:t>https://rohetiiger.ee/valjaanne/rohetiigri-transpordi-teekaart-2040/</w:t>
        </w:r>
      </w:hyperlink>
      <w:r w:rsidR="0020559A">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1774"/>
    <w:multiLevelType w:val="hybridMultilevel"/>
    <w:tmpl w:val="921490F8"/>
    <w:lvl w:ilvl="0" w:tplc="514EA4A4">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 w15:restartNumberingAfterBreak="0">
    <w:nsid w:val="0137DAA1"/>
    <w:multiLevelType w:val="hybridMultilevel"/>
    <w:tmpl w:val="08B8B914"/>
    <w:lvl w:ilvl="0" w:tplc="EC6C7B8E">
      <w:start w:val="3"/>
      <w:numFmt w:val="decimal"/>
      <w:lvlText w:val="%1)"/>
      <w:lvlJc w:val="left"/>
      <w:pPr>
        <w:ind w:left="720" w:hanging="360"/>
      </w:pPr>
    </w:lvl>
    <w:lvl w:ilvl="1" w:tplc="6B263364">
      <w:start w:val="1"/>
      <w:numFmt w:val="lowerLetter"/>
      <w:lvlText w:val="%2."/>
      <w:lvlJc w:val="left"/>
      <w:pPr>
        <w:ind w:left="1440" w:hanging="360"/>
      </w:pPr>
    </w:lvl>
    <w:lvl w:ilvl="2" w:tplc="D38056D0">
      <w:start w:val="1"/>
      <w:numFmt w:val="lowerRoman"/>
      <w:lvlText w:val="%3."/>
      <w:lvlJc w:val="right"/>
      <w:pPr>
        <w:ind w:left="2160" w:hanging="180"/>
      </w:pPr>
    </w:lvl>
    <w:lvl w:ilvl="3" w:tplc="C7E66608">
      <w:start w:val="1"/>
      <w:numFmt w:val="decimal"/>
      <w:lvlText w:val="%4."/>
      <w:lvlJc w:val="left"/>
      <w:pPr>
        <w:ind w:left="2880" w:hanging="360"/>
      </w:pPr>
    </w:lvl>
    <w:lvl w:ilvl="4" w:tplc="D8EEACFE">
      <w:start w:val="1"/>
      <w:numFmt w:val="lowerLetter"/>
      <w:lvlText w:val="%5."/>
      <w:lvlJc w:val="left"/>
      <w:pPr>
        <w:ind w:left="3600" w:hanging="360"/>
      </w:pPr>
    </w:lvl>
    <w:lvl w:ilvl="5" w:tplc="02AE39C4">
      <w:start w:val="1"/>
      <w:numFmt w:val="lowerRoman"/>
      <w:lvlText w:val="%6."/>
      <w:lvlJc w:val="right"/>
      <w:pPr>
        <w:ind w:left="4320" w:hanging="180"/>
      </w:pPr>
    </w:lvl>
    <w:lvl w:ilvl="6" w:tplc="A7ECADA6">
      <w:start w:val="1"/>
      <w:numFmt w:val="decimal"/>
      <w:lvlText w:val="%7."/>
      <w:lvlJc w:val="left"/>
      <w:pPr>
        <w:ind w:left="5040" w:hanging="360"/>
      </w:pPr>
    </w:lvl>
    <w:lvl w:ilvl="7" w:tplc="2DC8CB38">
      <w:start w:val="1"/>
      <w:numFmt w:val="lowerLetter"/>
      <w:lvlText w:val="%8."/>
      <w:lvlJc w:val="left"/>
      <w:pPr>
        <w:ind w:left="5760" w:hanging="360"/>
      </w:pPr>
    </w:lvl>
    <w:lvl w:ilvl="8" w:tplc="C2D276DA">
      <w:start w:val="1"/>
      <w:numFmt w:val="lowerRoman"/>
      <w:lvlText w:val="%9."/>
      <w:lvlJc w:val="right"/>
      <w:pPr>
        <w:ind w:left="6480" w:hanging="180"/>
      </w:pPr>
    </w:lvl>
  </w:abstractNum>
  <w:abstractNum w:abstractNumId="2" w15:restartNumberingAfterBreak="0">
    <w:nsid w:val="0143C981"/>
    <w:multiLevelType w:val="hybridMultilevel"/>
    <w:tmpl w:val="6A4C80C2"/>
    <w:lvl w:ilvl="0" w:tplc="155A6600">
      <w:start w:val="1"/>
      <w:numFmt w:val="decimal"/>
      <w:lvlText w:val="%1)"/>
      <w:lvlJc w:val="left"/>
      <w:pPr>
        <w:ind w:left="720" w:hanging="360"/>
      </w:pPr>
    </w:lvl>
    <w:lvl w:ilvl="1" w:tplc="AB7644B0">
      <w:start w:val="1"/>
      <w:numFmt w:val="lowerLetter"/>
      <w:lvlText w:val="%2."/>
      <w:lvlJc w:val="left"/>
      <w:pPr>
        <w:ind w:left="1440" w:hanging="360"/>
      </w:pPr>
    </w:lvl>
    <w:lvl w:ilvl="2" w:tplc="6F8CAA3A">
      <w:start w:val="1"/>
      <w:numFmt w:val="lowerRoman"/>
      <w:lvlText w:val="%3."/>
      <w:lvlJc w:val="right"/>
      <w:pPr>
        <w:ind w:left="2160" w:hanging="180"/>
      </w:pPr>
    </w:lvl>
    <w:lvl w:ilvl="3" w:tplc="08F4BADE">
      <w:start w:val="1"/>
      <w:numFmt w:val="decimal"/>
      <w:lvlText w:val="%4."/>
      <w:lvlJc w:val="left"/>
      <w:pPr>
        <w:ind w:left="2880" w:hanging="360"/>
      </w:pPr>
    </w:lvl>
    <w:lvl w:ilvl="4" w:tplc="7730E3A4">
      <w:start w:val="1"/>
      <w:numFmt w:val="lowerLetter"/>
      <w:lvlText w:val="%5."/>
      <w:lvlJc w:val="left"/>
      <w:pPr>
        <w:ind w:left="3600" w:hanging="360"/>
      </w:pPr>
    </w:lvl>
    <w:lvl w:ilvl="5" w:tplc="C22EE9A0">
      <w:start w:val="1"/>
      <w:numFmt w:val="lowerRoman"/>
      <w:lvlText w:val="%6."/>
      <w:lvlJc w:val="right"/>
      <w:pPr>
        <w:ind w:left="4320" w:hanging="180"/>
      </w:pPr>
    </w:lvl>
    <w:lvl w:ilvl="6" w:tplc="63AC2D60">
      <w:start w:val="1"/>
      <w:numFmt w:val="decimal"/>
      <w:lvlText w:val="%7."/>
      <w:lvlJc w:val="left"/>
      <w:pPr>
        <w:ind w:left="5040" w:hanging="360"/>
      </w:pPr>
    </w:lvl>
    <w:lvl w:ilvl="7" w:tplc="212C0D5A">
      <w:start w:val="1"/>
      <w:numFmt w:val="lowerLetter"/>
      <w:lvlText w:val="%8."/>
      <w:lvlJc w:val="left"/>
      <w:pPr>
        <w:ind w:left="5760" w:hanging="360"/>
      </w:pPr>
    </w:lvl>
    <w:lvl w:ilvl="8" w:tplc="92E02536">
      <w:start w:val="1"/>
      <w:numFmt w:val="lowerRoman"/>
      <w:lvlText w:val="%9."/>
      <w:lvlJc w:val="right"/>
      <w:pPr>
        <w:ind w:left="6480" w:hanging="180"/>
      </w:pPr>
    </w:lvl>
  </w:abstractNum>
  <w:abstractNum w:abstractNumId="3" w15:restartNumberingAfterBreak="0">
    <w:nsid w:val="021AA66B"/>
    <w:multiLevelType w:val="hybridMultilevel"/>
    <w:tmpl w:val="544C7010"/>
    <w:lvl w:ilvl="0" w:tplc="AC9E96CC">
      <w:start w:val="1"/>
      <w:numFmt w:val="bullet"/>
      <w:lvlText w:val="·"/>
      <w:lvlJc w:val="left"/>
      <w:pPr>
        <w:ind w:left="720" w:hanging="360"/>
      </w:pPr>
      <w:rPr>
        <w:rFonts w:hint="default" w:ascii="Symbol" w:hAnsi="Symbol"/>
      </w:rPr>
    </w:lvl>
    <w:lvl w:ilvl="1" w:tplc="7612FBAC">
      <w:start w:val="1"/>
      <w:numFmt w:val="bullet"/>
      <w:lvlText w:val="o"/>
      <w:lvlJc w:val="left"/>
      <w:pPr>
        <w:ind w:left="1440" w:hanging="360"/>
      </w:pPr>
      <w:rPr>
        <w:rFonts w:hint="default" w:ascii="Courier New" w:hAnsi="Courier New"/>
      </w:rPr>
    </w:lvl>
    <w:lvl w:ilvl="2" w:tplc="92F6558E">
      <w:start w:val="1"/>
      <w:numFmt w:val="bullet"/>
      <w:lvlText w:val=""/>
      <w:lvlJc w:val="left"/>
      <w:pPr>
        <w:ind w:left="2160" w:hanging="360"/>
      </w:pPr>
      <w:rPr>
        <w:rFonts w:hint="default" w:ascii="Wingdings" w:hAnsi="Wingdings"/>
      </w:rPr>
    </w:lvl>
    <w:lvl w:ilvl="3" w:tplc="B396F3A0">
      <w:start w:val="1"/>
      <w:numFmt w:val="bullet"/>
      <w:lvlText w:val=""/>
      <w:lvlJc w:val="left"/>
      <w:pPr>
        <w:ind w:left="2880" w:hanging="360"/>
      </w:pPr>
      <w:rPr>
        <w:rFonts w:hint="default" w:ascii="Symbol" w:hAnsi="Symbol"/>
      </w:rPr>
    </w:lvl>
    <w:lvl w:ilvl="4" w:tplc="EA02E364">
      <w:start w:val="1"/>
      <w:numFmt w:val="bullet"/>
      <w:lvlText w:val="o"/>
      <w:lvlJc w:val="left"/>
      <w:pPr>
        <w:ind w:left="3600" w:hanging="360"/>
      </w:pPr>
      <w:rPr>
        <w:rFonts w:hint="default" w:ascii="Courier New" w:hAnsi="Courier New"/>
      </w:rPr>
    </w:lvl>
    <w:lvl w:ilvl="5" w:tplc="1F5EDCF0">
      <w:start w:val="1"/>
      <w:numFmt w:val="bullet"/>
      <w:lvlText w:val=""/>
      <w:lvlJc w:val="left"/>
      <w:pPr>
        <w:ind w:left="4320" w:hanging="360"/>
      </w:pPr>
      <w:rPr>
        <w:rFonts w:hint="default" w:ascii="Wingdings" w:hAnsi="Wingdings"/>
      </w:rPr>
    </w:lvl>
    <w:lvl w:ilvl="6" w:tplc="786E7DDA">
      <w:start w:val="1"/>
      <w:numFmt w:val="bullet"/>
      <w:lvlText w:val=""/>
      <w:lvlJc w:val="left"/>
      <w:pPr>
        <w:ind w:left="5040" w:hanging="360"/>
      </w:pPr>
      <w:rPr>
        <w:rFonts w:hint="default" w:ascii="Symbol" w:hAnsi="Symbol"/>
      </w:rPr>
    </w:lvl>
    <w:lvl w:ilvl="7" w:tplc="B5E000E8">
      <w:start w:val="1"/>
      <w:numFmt w:val="bullet"/>
      <w:lvlText w:val="o"/>
      <w:lvlJc w:val="left"/>
      <w:pPr>
        <w:ind w:left="5760" w:hanging="360"/>
      </w:pPr>
      <w:rPr>
        <w:rFonts w:hint="default" w:ascii="Courier New" w:hAnsi="Courier New"/>
      </w:rPr>
    </w:lvl>
    <w:lvl w:ilvl="8" w:tplc="265CD978">
      <w:start w:val="1"/>
      <w:numFmt w:val="bullet"/>
      <w:lvlText w:val=""/>
      <w:lvlJc w:val="left"/>
      <w:pPr>
        <w:ind w:left="6480" w:hanging="360"/>
      </w:pPr>
      <w:rPr>
        <w:rFonts w:hint="default" w:ascii="Wingdings" w:hAnsi="Wingdings"/>
      </w:rPr>
    </w:lvl>
  </w:abstractNum>
  <w:abstractNum w:abstractNumId="4" w15:restartNumberingAfterBreak="0">
    <w:nsid w:val="072A0C83"/>
    <w:multiLevelType w:val="multilevel"/>
    <w:tmpl w:val="636A71B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512EF4"/>
    <w:multiLevelType w:val="multilevel"/>
    <w:tmpl w:val="0DD2998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08875C88"/>
    <w:multiLevelType w:val="hybridMultilevel"/>
    <w:tmpl w:val="CAE427B0"/>
    <w:lvl w:ilvl="0" w:tplc="BCB02A2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7" w15:restartNumberingAfterBreak="0">
    <w:nsid w:val="093B1C05"/>
    <w:multiLevelType w:val="hybridMultilevel"/>
    <w:tmpl w:val="22966136"/>
    <w:lvl w:ilvl="0" w:tplc="A82AE696">
      <w:start w:val="1"/>
      <w:numFmt w:val="bullet"/>
      <w:lvlText w:val=""/>
      <w:lvlJc w:val="left"/>
      <w:pPr>
        <w:ind w:left="720" w:hanging="360"/>
      </w:pPr>
      <w:rPr>
        <w:rFonts w:hint="default" w:ascii="Symbol" w:hAnsi="Symbol"/>
      </w:rPr>
    </w:lvl>
    <w:lvl w:ilvl="1" w:tplc="C4047196">
      <w:start w:val="1"/>
      <w:numFmt w:val="bullet"/>
      <w:lvlText w:val="·"/>
      <w:lvlJc w:val="left"/>
      <w:pPr>
        <w:ind w:left="1440" w:hanging="360"/>
      </w:pPr>
      <w:rPr>
        <w:rFonts w:hint="default" w:ascii="Symbol" w:hAnsi="Symbol"/>
      </w:rPr>
    </w:lvl>
    <w:lvl w:ilvl="2" w:tplc="FE06AEA4">
      <w:start w:val="1"/>
      <w:numFmt w:val="bullet"/>
      <w:lvlText w:val=""/>
      <w:lvlJc w:val="left"/>
      <w:pPr>
        <w:ind w:left="2160" w:hanging="360"/>
      </w:pPr>
      <w:rPr>
        <w:rFonts w:hint="default" w:ascii="Wingdings" w:hAnsi="Wingdings"/>
      </w:rPr>
    </w:lvl>
    <w:lvl w:ilvl="3" w:tplc="4B6000CC">
      <w:start w:val="1"/>
      <w:numFmt w:val="bullet"/>
      <w:lvlText w:val=""/>
      <w:lvlJc w:val="left"/>
      <w:pPr>
        <w:ind w:left="2880" w:hanging="360"/>
      </w:pPr>
      <w:rPr>
        <w:rFonts w:hint="default" w:ascii="Symbol" w:hAnsi="Symbol"/>
      </w:rPr>
    </w:lvl>
    <w:lvl w:ilvl="4" w:tplc="F08EFAC2">
      <w:start w:val="1"/>
      <w:numFmt w:val="bullet"/>
      <w:lvlText w:val="o"/>
      <w:lvlJc w:val="left"/>
      <w:pPr>
        <w:ind w:left="3600" w:hanging="360"/>
      </w:pPr>
      <w:rPr>
        <w:rFonts w:hint="default" w:ascii="Courier New" w:hAnsi="Courier New"/>
      </w:rPr>
    </w:lvl>
    <w:lvl w:ilvl="5" w:tplc="947E4408">
      <w:start w:val="1"/>
      <w:numFmt w:val="bullet"/>
      <w:lvlText w:val=""/>
      <w:lvlJc w:val="left"/>
      <w:pPr>
        <w:ind w:left="4320" w:hanging="360"/>
      </w:pPr>
      <w:rPr>
        <w:rFonts w:hint="default" w:ascii="Wingdings" w:hAnsi="Wingdings"/>
      </w:rPr>
    </w:lvl>
    <w:lvl w:ilvl="6" w:tplc="4C0CCB58">
      <w:start w:val="1"/>
      <w:numFmt w:val="bullet"/>
      <w:lvlText w:val=""/>
      <w:lvlJc w:val="left"/>
      <w:pPr>
        <w:ind w:left="5040" w:hanging="360"/>
      </w:pPr>
      <w:rPr>
        <w:rFonts w:hint="default" w:ascii="Symbol" w:hAnsi="Symbol"/>
      </w:rPr>
    </w:lvl>
    <w:lvl w:ilvl="7" w:tplc="7294096A">
      <w:start w:val="1"/>
      <w:numFmt w:val="bullet"/>
      <w:lvlText w:val="o"/>
      <w:lvlJc w:val="left"/>
      <w:pPr>
        <w:ind w:left="5760" w:hanging="360"/>
      </w:pPr>
      <w:rPr>
        <w:rFonts w:hint="default" w:ascii="Courier New" w:hAnsi="Courier New"/>
      </w:rPr>
    </w:lvl>
    <w:lvl w:ilvl="8" w:tplc="615A1592">
      <w:start w:val="1"/>
      <w:numFmt w:val="bullet"/>
      <w:lvlText w:val=""/>
      <w:lvlJc w:val="left"/>
      <w:pPr>
        <w:ind w:left="6480" w:hanging="360"/>
      </w:pPr>
      <w:rPr>
        <w:rFonts w:hint="default" w:ascii="Wingdings" w:hAnsi="Wingdings"/>
      </w:rPr>
    </w:lvl>
  </w:abstractNum>
  <w:abstractNum w:abstractNumId="8" w15:restartNumberingAfterBreak="0">
    <w:nsid w:val="0F293850"/>
    <w:multiLevelType w:val="hybridMultilevel"/>
    <w:tmpl w:val="321E0F30"/>
    <w:lvl w:ilvl="0" w:tplc="04250001">
      <w:start w:val="1"/>
      <w:numFmt w:val="bullet"/>
      <w:lvlText w:val=""/>
      <w:lvlJc w:val="left"/>
      <w:pPr>
        <w:ind w:left="720" w:hanging="360"/>
      </w:pPr>
      <w:rPr>
        <w:rFonts w:hint="default" w:ascii="tinymce" w:hAnsi="tinymce"/>
      </w:rPr>
    </w:lvl>
    <w:lvl w:ilvl="1" w:tplc="04250003" w:tentative="1">
      <w:start w:val="1"/>
      <w:numFmt w:val="bullet"/>
      <w:lvlText w:val="o"/>
      <w:lvlJc w:val="left"/>
      <w:pPr>
        <w:ind w:left="1440" w:hanging="360"/>
      </w:pPr>
      <w:rPr>
        <w:rFonts w:hint="default" w:ascii="Arial Unicode MS" w:hAnsi="Arial Unicode MS" w:cs="Arial Unicode MS"/>
      </w:rPr>
    </w:lvl>
    <w:lvl w:ilvl="2" w:tplc="04250005" w:tentative="1">
      <w:start w:val="1"/>
      <w:numFmt w:val="bullet"/>
      <w:lvlText w:val=""/>
      <w:lvlJc w:val="left"/>
      <w:pPr>
        <w:ind w:left="2160" w:hanging="360"/>
      </w:pPr>
      <w:rPr>
        <w:rFonts w:hint="default" w:ascii="Lucida Sans Unicode" w:hAnsi="Lucida Sans Unicode"/>
      </w:rPr>
    </w:lvl>
    <w:lvl w:ilvl="3" w:tplc="04250001" w:tentative="1">
      <w:start w:val="1"/>
      <w:numFmt w:val="bullet"/>
      <w:lvlText w:val=""/>
      <w:lvlJc w:val="left"/>
      <w:pPr>
        <w:ind w:left="2880" w:hanging="360"/>
      </w:pPr>
      <w:rPr>
        <w:rFonts w:hint="default" w:ascii="tinymce" w:hAnsi="tinymce"/>
      </w:rPr>
    </w:lvl>
    <w:lvl w:ilvl="4" w:tplc="04250003" w:tentative="1">
      <w:start w:val="1"/>
      <w:numFmt w:val="bullet"/>
      <w:lvlText w:val="o"/>
      <w:lvlJc w:val="left"/>
      <w:pPr>
        <w:ind w:left="3600" w:hanging="360"/>
      </w:pPr>
      <w:rPr>
        <w:rFonts w:hint="default" w:ascii="Arial Unicode MS" w:hAnsi="Arial Unicode MS" w:cs="Arial Unicode MS"/>
      </w:rPr>
    </w:lvl>
    <w:lvl w:ilvl="5" w:tplc="04250005" w:tentative="1">
      <w:start w:val="1"/>
      <w:numFmt w:val="bullet"/>
      <w:lvlText w:val=""/>
      <w:lvlJc w:val="left"/>
      <w:pPr>
        <w:ind w:left="4320" w:hanging="360"/>
      </w:pPr>
      <w:rPr>
        <w:rFonts w:hint="default" w:ascii="Lucida Sans Unicode" w:hAnsi="Lucida Sans Unicode"/>
      </w:rPr>
    </w:lvl>
    <w:lvl w:ilvl="6" w:tplc="04250001" w:tentative="1">
      <w:start w:val="1"/>
      <w:numFmt w:val="bullet"/>
      <w:lvlText w:val=""/>
      <w:lvlJc w:val="left"/>
      <w:pPr>
        <w:ind w:left="5040" w:hanging="360"/>
      </w:pPr>
      <w:rPr>
        <w:rFonts w:hint="default" w:ascii="tinymce" w:hAnsi="tinymce"/>
      </w:rPr>
    </w:lvl>
    <w:lvl w:ilvl="7" w:tplc="04250003" w:tentative="1">
      <w:start w:val="1"/>
      <w:numFmt w:val="bullet"/>
      <w:lvlText w:val="o"/>
      <w:lvlJc w:val="left"/>
      <w:pPr>
        <w:ind w:left="5760" w:hanging="360"/>
      </w:pPr>
      <w:rPr>
        <w:rFonts w:hint="default" w:ascii="Arial Unicode MS" w:hAnsi="Arial Unicode MS" w:cs="Arial Unicode MS"/>
      </w:rPr>
    </w:lvl>
    <w:lvl w:ilvl="8" w:tplc="04250005" w:tentative="1">
      <w:start w:val="1"/>
      <w:numFmt w:val="bullet"/>
      <w:lvlText w:val=""/>
      <w:lvlJc w:val="left"/>
      <w:pPr>
        <w:ind w:left="6480" w:hanging="360"/>
      </w:pPr>
      <w:rPr>
        <w:rFonts w:hint="default" w:ascii="Lucida Sans Unicode" w:hAnsi="Lucida Sans Unicode"/>
      </w:rPr>
    </w:lvl>
  </w:abstractNum>
  <w:abstractNum w:abstractNumId="9" w15:restartNumberingAfterBreak="0">
    <w:nsid w:val="1E02792B"/>
    <w:multiLevelType w:val="hybridMultilevel"/>
    <w:tmpl w:val="ABDA67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2603B92"/>
    <w:multiLevelType w:val="hybridMultilevel"/>
    <w:tmpl w:val="D2245DE0"/>
    <w:lvl w:ilvl="0" w:tplc="CECE4F5C">
      <w:start w:val="2"/>
      <w:numFmt w:val="decimal"/>
      <w:lvlText w:val="%1)"/>
      <w:lvlJc w:val="left"/>
      <w:pPr>
        <w:ind w:left="720" w:hanging="360"/>
      </w:pPr>
    </w:lvl>
    <w:lvl w:ilvl="1" w:tplc="FE524960">
      <w:start w:val="1"/>
      <w:numFmt w:val="lowerLetter"/>
      <w:lvlText w:val="%2."/>
      <w:lvlJc w:val="left"/>
      <w:pPr>
        <w:ind w:left="1440" w:hanging="360"/>
      </w:pPr>
    </w:lvl>
    <w:lvl w:ilvl="2" w:tplc="3E76AE90">
      <w:start w:val="1"/>
      <w:numFmt w:val="lowerRoman"/>
      <w:lvlText w:val="%3."/>
      <w:lvlJc w:val="right"/>
      <w:pPr>
        <w:ind w:left="2160" w:hanging="180"/>
      </w:pPr>
    </w:lvl>
    <w:lvl w:ilvl="3" w:tplc="6C1A7E32">
      <w:start w:val="1"/>
      <w:numFmt w:val="decimal"/>
      <w:lvlText w:val="%4."/>
      <w:lvlJc w:val="left"/>
      <w:pPr>
        <w:ind w:left="2880" w:hanging="360"/>
      </w:pPr>
    </w:lvl>
    <w:lvl w:ilvl="4" w:tplc="E3AA7CA0">
      <w:start w:val="1"/>
      <w:numFmt w:val="lowerLetter"/>
      <w:lvlText w:val="%5."/>
      <w:lvlJc w:val="left"/>
      <w:pPr>
        <w:ind w:left="3600" w:hanging="360"/>
      </w:pPr>
    </w:lvl>
    <w:lvl w:ilvl="5" w:tplc="781C6CCC">
      <w:start w:val="1"/>
      <w:numFmt w:val="lowerRoman"/>
      <w:lvlText w:val="%6."/>
      <w:lvlJc w:val="right"/>
      <w:pPr>
        <w:ind w:left="4320" w:hanging="180"/>
      </w:pPr>
    </w:lvl>
    <w:lvl w:ilvl="6" w:tplc="70F27606">
      <w:start w:val="1"/>
      <w:numFmt w:val="decimal"/>
      <w:lvlText w:val="%7."/>
      <w:lvlJc w:val="left"/>
      <w:pPr>
        <w:ind w:left="5040" w:hanging="360"/>
      </w:pPr>
    </w:lvl>
    <w:lvl w:ilvl="7" w:tplc="5A304940">
      <w:start w:val="1"/>
      <w:numFmt w:val="lowerLetter"/>
      <w:lvlText w:val="%8."/>
      <w:lvlJc w:val="left"/>
      <w:pPr>
        <w:ind w:left="5760" w:hanging="360"/>
      </w:pPr>
    </w:lvl>
    <w:lvl w:ilvl="8" w:tplc="89AAB54E">
      <w:start w:val="1"/>
      <w:numFmt w:val="lowerRoman"/>
      <w:lvlText w:val="%9."/>
      <w:lvlJc w:val="right"/>
      <w:pPr>
        <w:ind w:left="6480" w:hanging="180"/>
      </w:pPr>
    </w:lvl>
  </w:abstractNum>
  <w:abstractNum w:abstractNumId="11" w15:restartNumberingAfterBreak="0">
    <w:nsid w:val="263A3352"/>
    <w:multiLevelType w:val="hybridMultilevel"/>
    <w:tmpl w:val="C2441D6E"/>
    <w:lvl w:ilvl="0" w:tplc="589CC658">
      <w:start w:val="1"/>
      <w:numFmt w:val="bullet"/>
      <w:lvlText w:val=""/>
      <w:lvlJc w:val="left"/>
      <w:pPr>
        <w:ind w:left="720" w:hanging="360"/>
      </w:pPr>
      <w:rPr>
        <w:rFonts w:hint="default" w:ascii="Symbol" w:hAnsi="Symbol"/>
      </w:rPr>
    </w:lvl>
    <w:lvl w:ilvl="1" w:tplc="DC1CDE30">
      <w:start w:val="1"/>
      <w:numFmt w:val="bullet"/>
      <w:lvlText w:val="·"/>
      <w:lvlJc w:val="left"/>
      <w:pPr>
        <w:ind w:left="1440" w:hanging="360"/>
      </w:pPr>
      <w:rPr>
        <w:rFonts w:hint="default" w:ascii="Symbol" w:hAnsi="Symbol"/>
      </w:rPr>
    </w:lvl>
    <w:lvl w:ilvl="2" w:tplc="8A80C47C">
      <w:start w:val="1"/>
      <w:numFmt w:val="bullet"/>
      <w:lvlText w:val=""/>
      <w:lvlJc w:val="left"/>
      <w:pPr>
        <w:ind w:left="2160" w:hanging="360"/>
      </w:pPr>
      <w:rPr>
        <w:rFonts w:hint="default" w:ascii="Wingdings" w:hAnsi="Wingdings"/>
      </w:rPr>
    </w:lvl>
    <w:lvl w:ilvl="3" w:tplc="6C8A49E6">
      <w:start w:val="1"/>
      <w:numFmt w:val="bullet"/>
      <w:lvlText w:val=""/>
      <w:lvlJc w:val="left"/>
      <w:pPr>
        <w:ind w:left="2880" w:hanging="360"/>
      </w:pPr>
      <w:rPr>
        <w:rFonts w:hint="default" w:ascii="Symbol" w:hAnsi="Symbol"/>
      </w:rPr>
    </w:lvl>
    <w:lvl w:ilvl="4" w:tplc="78C8177C">
      <w:start w:val="1"/>
      <w:numFmt w:val="bullet"/>
      <w:lvlText w:val="o"/>
      <w:lvlJc w:val="left"/>
      <w:pPr>
        <w:ind w:left="3600" w:hanging="360"/>
      </w:pPr>
      <w:rPr>
        <w:rFonts w:hint="default" w:ascii="Courier New" w:hAnsi="Courier New"/>
      </w:rPr>
    </w:lvl>
    <w:lvl w:ilvl="5" w:tplc="5714344A">
      <w:start w:val="1"/>
      <w:numFmt w:val="bullet"/>
      <w:lvlText w:val=""/>
      <w:lvlJc w:val="left"/>
      <w:pPr>
        <w:ind w:left="4320" w:hanging="360"/>
      </w:pPr>
      <w:rPr>
        <w:rFonts w:hint="default" w:ascii="Wingdings" w:hAnsi="Wingdings"/>
      </w:rPr>
    </w:lvl>
    <w:lvl w:ilvl="6" w:tplc="5D9696B2">
      <w:start w:val="1"/>
      <w:numFmt w:val="bullet"/>
      <w:lvlText w:val=""/>
      <w:lvlJc w:val="left"/>
      <w:pPr>
        <w:ind w:left="5040" w:hanging="360"/>
      </w:pPr>
      <w:rPr>
        <w:rFonts w:hint="default" w:ascii="Symbol" w:hAnsi="Symbol"/>
      </w:rPr>
    </w:lvl>
    <w:lvl w:ilvl="7" w:tplc="B722300C">
      <w:start w:val="1"/>
      <w:numFmt w:val="bullet"/>
      <w:lvlText w:val="o"/>
      <w:lvlJc w:val="left"/>
      <w:pPr>
        <w:ind w:left="5760" w:hanging="360"/>
      </w:pPr>
      <w:rPr>
        <w:rFonts w:hint="default" w:ascii="Courier New" w:hAnsi="Courier New"/>
      </w:rPr>
    </w:lvl>
    <w:lvl w:ilvl="8" w:tplc="C324ADD0">
      <w:start w:val="1"/>
      <w:numFmt w:val="bullet"/>
      <w:lvlText w:val=""/>
      <w:lvlJc w:val="left"/>
      <w:pPr>
        <w:ind w:left="6480" w:hanging="360"/>
      </w:pPr>
      <w:rPr>
        <w:rFonts w:hint="default" w:ascii="Wingdings" w:hAnsi="Wingdings"/>
      </w:rPr>
    </w:lvl>
  </w:abstractNum>
  <w:abstractNum w:abstractNumId="12" w15:restartNumberingAfterBreak="0">
    <w:nsid w:val="290141F0"/>
    <w:multiLevelType w:val="hybridMultilevel"/>
    <w:tmpl w:val="92EE496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08F1A7B"/>
    <w:multiLevelType w:val="hybridMultilevel"/>
    <w:tmpl w:val="A85689D6"/>
    <w:lvl w:ilvl="0" w:tplc="228C9FAA">
      <w:start w:val="5"/>
      <w:numFmt w:val="decimal"/>
      <w:lvlText w:val="%1)"/>
      <w:lvlJc w:val="left"/>
      <w:pPr>
        <w:ind w:left="357" w:hanging="360"/>
      </w:pPr>
      <w:rPr>
        <w:rFonts w:hint="default"/>
      </w:rPr>
    </w:lvl>
    <w:lvl w:ilvl="1" w:tplc="04250019" w:tentative="1">
      <w:start w:val="1"/>
      <w:numFmt w:val="lowerLetter"/>
      <w:lvlText w:val="%2."/>
      <w:lvlJc w:val="left"/>
      <w:pPr>
        <w:ind w:left="1077" w:hanging="360"/>
      </w:pPr>
    </w:lvl>
    <w:lvl w:ilvl="2" w:tplc="0425001B" w:tentative="1">
      <w:start w:val="1"/>
      <w:numFmt w:val="lowerRoman"/>
      <w:lvlText w:val="%3."/>
      <w:lvlJc w:val="right"/>
      <w:pPr>
        <w:ind w:left="1797" w:hanging="180"/>
      </w:pPr>
    </w:lvl>
    <w:lvl w:ilvl="3" w:tplc="0425000F" w:tentative="1">
      <w:start w:val="1"/>
      <w:numFmt w:val="decimal"/>
      <w:lvlText w:val="%4."/>
      <w:lvlJc w:val="left"/>
      <w:pPr>
        <w:ind w:left="2517" w:hanging="360"/>
      </w:pPr>
    </w:lvl>
    <w:lvl w:ilvl="4" w:tplc="04250019" w:tentative="1">
      <w:start w:val="1"/>
      <w:numFmt w:val="lowerLetter"/>
      <w:lvlText w:val="%5."/>
      <w:lvlJc w:val="left"/>
      <w:pPr>
        <w:ind w:left="3237" w:hanging="360"/>
      </w:pPr>
    </w:lvl>
    <w:lvl w:ilvl="5" w:tplc="0425001B" w:tentative="1">
      <w:start w:val="1"/>
      <w:numFmt w:val="lowerRoman"/>
      <w:lvlText w:val="%6."/>
      <w:lvlJc w:val="right"/>
      <w:pPr>
        <w:ind w:left="3957" w:hanging="180"/>
      </w:pPr>
    </w:lvl>
    <w:lvl w:ilvl="6" w:tplc="0425000F" w:tentative="1">
      <w:start w:val="1"/>
      <w:numFmt w:val="decimal"/>
      <w:lvlText w:val="%7."/>
      <w:lvlJc w:val="left"/>
      <w:pPr>
        <w:ind w:left="4677" w:hanging="360"/>
      </w:pPr>
    </w:lvl>
    <w:lvl w:ilvl="7" w:tplc="04250019" w:tentative="1">
      <w:start w:val="1"/>
      <w:numFmt w:val="lowerLetter"/>
      <w:lvlText w:val="%8."/>
      <w:lvlJc w:val="left"/>
      <w:pPr>
        <w:ind w:left="5397" w:hanging="360"/>
      </w:pPr>
    </w:lvl>
    <w:lvl w:ilvl="8" w:tplc="0425001B" w:tentative="1">
      <w:start w:val="1"/>
      <w:numFmt w:val="lowerRoman"/>
      <w:lvlText w:val="%9."/>
      <w:lvlJc w:val="right"/>
      <w:pPr>
        <w:ind w:left="6117" w:hanging="180"/>
      </w:pPr>
    </w:lvl>
  </w:abstractNum>
  <w:abstractNum w:abstractNumId="14" w15:restartNumberingAfterBreak="0">
    <w:nsid w:val="30F10B95"/>
    <w:multiLevelType w:val="hybridMultilevel"/>
    <w:tmpl w:val="0BD651EA"/>
    <w:lvl w:ilvl="0" w:tplc="F8F43180">
      <w:start w:val="5"/>
      <w:numFmt w:val="decimal"/>
      <w:lvlText w:val="%1)"/>
      <w:lvlJc w:val="left"/>
      <w:pPr>
        <w:ind w:left="720" w:hanging="360"/>
      </w:pPr>
    </w:lvl>
    <w:lvl w:ilvl="1" w:tplc="63E2329C">
      <w:start w:val="1"/>
      <w:numFmt w:val="lowerLetter"/>
      <w:lvlText w:val="%2."/>
      <w:lvlJc w:val="left"/>
      <w:pPr>
        <w:ind w:left="1440" w:hanging="360"/>
      </w:pPr>
    </w:lvl>
    <w:lvl w:ilvl="2" w:tplc="D1B0CAEA">
      <w:start w:val="1"/>
      <w:numFmt w:val="lowerRoman"/>
      <w:lvlText w:val="%3."/>
      <w:lvlJc w:val="right"/>
      <w:pPr>
        <w:ind w:left="2160" w:hanging="180"/>
      </w:pPr>
    </w:lvl>
    <w:lvl w:ilvl="3" w:tplc="F3383ABA">
      <w:start w:val="1"/>
      <w:numFmt w:val="decimal"/>
      <w:lvlText w:val="%4."/>
      <w:lvlJc w:val="left"/>
      <w:pPr>
        <w:ind w:left="2880" w:hanging="360"/>
      </w:pPr>
    </w:lvl>
    <w:lvl w:ilvl="4" w:tplc="3FAC07CA">
      <w:start w:val="1"/>
      <w:numFmt w:val="lowerLetter"/>
      <w:lvlText w:val="%5."/>
      <w:lvlJc w:val="left"/>
      <w:pPr>
        <w:ind w:left="3600" w:hanging="360"/>
      </w:pPr>
    </w:lvl>
    <w:lvl w:ilvl="5" w:tplc="2912F310">
      <w:start w:val="1"/>
      <w:numFmt w:val="lowerRoman"/>
      <w:lvlText w:val="%6."/>
      <w:lvlJc w:val="right"/>
      <w:pPr>
        <w:ind w:left="4320" w:hanging="180"/>
      </w:pPr>
    </w:lvl>
    <w:lvl w:ilvl="6" w:tplc="5908FC62">
      <w:start w:val="1"/>
      <w:numFmt w:val="decimal"/>
      <w:lvlText w:val="%7."/>
      <w:lvlJc w:val="left"/>
      <w:pPr>
        <w:ind w:left="5040" w:hanging="360"/>
      </w:pPr>
    </w:lvl>
    <w:lvl w:ilvl="7" w:tplc="DC16B112">
      <w:start w:val="1"/>
      <w:numFmt w:val="lowerLetter"/>
      <w:lvlText w:val="%8."/>
      <w:lvlJc w:val="left"/>
      <w:pPr>
        <w:ind w:left="5760" w:hanging="360"/>
      </w:pPr>
    </w:lvl>
    <w:lvl w:ilvl="8" w:tplc="771E2458">
      <w:start w:val="1"/>
      <w:numFmt w:val="lowerRoman"/>
      <w:lvlText w:val="%9."/>
      <w:lvlJc w:val="right"/>
      <w:pPr>
        <w:ind w:left="6480" w:hanging="180"/>
      </w:pPr>
    </w:lvl>
  </w:abstractNum>
  <w:abstractNum w:abstractNumId="15" w15:restartNumberingAfterBreak="0">
    <w:nsid w:val="33A204FE"/>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6F804B9"/>
    <w:multiLevelType w:val="hybridMultilevel"/>
    <w:tmpl w:val="3CCA7BDE"/>
    <w:lvl w:ilvl="0" w:tplc="569E7C04">
      <w:start w:val="1"/>
      <w:numFmt w:val="decimal"/>
      <w:lvlText w:val="%1)"/>
      <w:lvlJc w:val="left"/>
      <w:pPr>
        <w:ind w:left="345" w:hanging="360"/>
      </w:pPr>
      <w:rPr>
        <w:rFonts w:hint="default"/>
        <w:b w:val="0"/>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17" w15:restartNumberingAfterBreak="0">
    <w:nsid w:val="3CAC5656"/>
    <w:multiLevelType w:val="hybridMultilevel"/>
    <w:tmpl w:val="F620B03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D261D71"/>
    <w:multiLevelType w:val="hybridMultilevel"/>
    <w:tmpl w:val="EE2803BC"/>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83A2E70"/>
    <w:multiLevelType w:val="multilevel"/>
    <w:tmpl w:val="669011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C117789"/>
    <w:multiLevelType w:val="hybridMultilevel"/>
    <w:tmpl w:val="47980488"/>
    <w:lvl w:ilvl="0" w:tplc="40D69E44">
      <w:start w:val="4"/>
      <w:numFmt w:val="decimal"/>
      <w:lvlText w:val="%1)"/>
      <w:lvlJc w:val="left"/>
      <w:pPr>
        <w:ind w:left="720" w:hanging="360"/>
      </w:pPr>
    </w:lvl>
    <w:lvl w:ilvl="1" w:tplc="039CE668">
      <w:start w:val="1"/>
      <w:numFmt w:val="lowerLetter"/>
      <w:lvlText w:val="%2."/>
      <w:lvlJc w:val="left"/>
      <w:pPr>
        <w:ind w:left="1440" w:hanging="360"/>
      </w:pPr>
    </w:lvl>
    <w:lvl w:ilvl="2" w:tplc="AEC89B72">
      <w:start w:val="1"/>
      <w:numFmt w:val="lowerRoman"/>
      <w:lvlText w:val="%3."/>
      <w:lvlJc w:val="right"/>
      <w:pPr>
        <w:ind w:left="2160" w:hanging="180"/>
      </w:pPr>
    </w:lvl>
    <w:lvl w:ilvl="3" w:tplc="0A4412EA">
      <w:start w:val="1"/>
      <w:numFmt w:val="decimal"/>
      <w:lvlText w:val="%4."/>
      <w:lvlJc w:val="left"/>
      <w:pPr>
        <w:ind w:left="2880" w:hanging="360"/>
      </w:pPr>
    </w:lvl>
    <w:lvl w:ilvl="4" w:tplc="EDC07716">
      <w:start w:val="1"/>
      <w:numFmt w:val="lowerLetter"/>
      <w:lvlText w:val="%5."/>
      <w:lvlJc w:val="left"/>
      <w:pPr>
        <w:ind w:left="3600" w:hanging="360"/>
      </w:pPr>
    </w:lvl>
    <w:lvl w:ilvl="5" w:tplc="1F3A3C9E">
      <w:start w:val="1"/>
      <w:numFmt w:val="lowerRoman"/>
      <w:lvlText w:val="%6."/>
      <w:lvlJc w:val="right"/>
      <w:pPr>
        <w:ind w:left="4320" w:hanging="180"/>
      </w:pPr>
    </w:lvl>
    <w:lvl w:ilvl="6" w:tplc="F9F6FA9A">
      <w:start w:val="1"/>
      <w:numFmt w:val="decimal"/>
      <w:lvlText w:val="%7."/>
      <w:lvlJc w:val="left"/>
      <w:pPr>
        <w:ind w:left="5040" w:hanging="360"/>
      </w:pPr>
    </w:lvl>
    <w:lvl w:ilvl="7" w:tplc="82624F46">
      <w:start w:val="1"/>
      <w:numFmt w:val="lowerLetter"/>
      <w:lvlText w:val="%8."/>
      <w:lvlJc w:val="left"/>
      <w:pPr>
        <w:ind w:left="5760" w:hanging="360"/>
      </w:pPr>
    </w:lvl>
    <w:lvl w:ilvl="8" w:tplc="C4EAC078">
      <w:start w:val="1"/>
      <w:numFmt w:val="lowerRoman"/>
      <w:lvlText w:val="%9."/>
      <w:lvlJc w:val="right"/>
      <w:pPr>
        <w:ind w:left="6480" w:hanging="180"/>
      </w:pPr>
    </w:lvl>
  </w:abstractNum>
  <w:abstractNum w:abstractNumId="21" w15:restartNumberingAfterBreak="0">
    <w:nsid w:val="51862D63"/>
    <w:multiLevelType w:val="hybridMultilevel"/>
    <w:tmpl w:val="0764CB52"/>
    <w:lvl w:ilvl="0" w:tplc="C4CC5E78">
      <w:start w:val="7"/>
      <w:numFmt w:val="decimal"/>
      <w:lvlText w:val="%1)"/>
      <w:lvlJc w:val="left"/>
      <w:pPr>
        <w:ind w:left="720" w:hanging="360"/>
      </w:pPr>
    </w:lvl>
    <w:lvl w:ilvl="1" w:tplc="A1EEC51A">
      <w:start w:val="1"/>
      <w:numFmt w:val="lowerLetter"/>
      <w:lvlText w:val="%2."/>
      <w:lvlJc w:val="left"/>
      <w:pPr>
        <w:ind w:left="1440" w:hanging="360"/>
      </w:pPr>
    </w:lvl>
    <w:lvl w:ilvl="2" w:tplc="32E288FE">
      <w:start w:val="1"/>
      <w:numFmt w:val="lowerRoman"/>
      <w:lvlText w:val="%3."/>
      <w:lvlJc w:val="right"/>
      <w:pPr>
        <w:ind w:left="2160" w:hanging="180"/>
      </w:pPr>
    </w:lvl>
    <w:lvl w:ilvl="3" w:tplc="002613A4">
      <w:start w:val="1"/>
      <w:numFmt w:val="decimal"/>
      <w:lvlText w:val="%4."/>
      <w:lvlJc w:val="left"/>
      <w:pPr>
        <w:ind w:left="2880" w:hanging="360"/>
      </w:pPr>
    </w:lvl>
    <w:lvl w:ilvl="4" w:tplc="FE3CD982">
      <w:start w:val="1"/>
      <w:numFmt w:val="lowerLetter"/>
      <w:lvlText w:val="%5."/>
      <w:lvlJc w:val="left"/>
      <w:pPr>
        <w:ind w:left="3600" w:hanging="360"/>
      </w:pPr>
    </w:lvl>
    <w:lvl w:ilvl="5" w:tplc="07964A74">
      <w:start w:val="1"/>
      <w:numFmt w:val="lowerRoman"/>
      <w:lvlText w:val="%6."/>
      <w:lvlJc w:val="right"/>
      <w:pPr>
        <w:ind w:left="4320" w:hanging="180"/>
      </w:pPr>
    </w:lvl>
    <w:lvl w:ilvl="6" w:tplc="AEE4EA30">
      <w:start w:val="1"/>
      <w:numFmt w:val="decimal"/>
      <w:lvlText w:val="%7."/>
      <w:lvlJc w:val="left"/>
      <w:pPr>
        <w:ind w:left="5040" w:hanging="360"/>
      </w:pPr>
    </w:lvl>
    <w:lvl w:ilvl="7" w:tplc="D396CE20">
      <w:start w:val="1"/>
      <w:numFmt w:val="lowerLetter"/>
      <w:lvlText w:val="%8."/>
      <w:lvlJc w:val="left"/>
      <w:pPr>
        <w:ind w:left="5760" w:hanging="360"/>
      </w:pPr>
    </w:lvl>
    <w:lvl w:ilvl="8" w:tplc="30CA2980">
      <w:start w:val="1"/>
      <w:numFmt w:val="lowerRoman"/>
      <w:lvlText w:val="%9."/>
      <w:lvlJc w:val="right"/>
      <w:pPr>
        <w:ind w:left="6480" w:hanging="180"/>
      </w:pPr>
    </w:lvl>
  </w:abstractNum>
  <w:abstractNum w:abstractNumId="22" w15:restartNumberingAfterBreak="0">
    <w:nsid w:val="5517A5D7"/>
    <w:multiLevelType w:val="hybridMultilevel"/>
    <w:tmpl w:val="B5029E7E"/>
    <w:lvl w:ilvl="0" w:tplc="B052B708">
      <w:start w:val="1"/>
      <w:numFmt w:val="decimal"/>
      <w:lvlText w:val="%1)"/>
      <w:lvlJc w:val="left"/>
      <w:pPr>
        <w:ind w:left="720" w:hanging="360"/>
      </w:pPr>
    </w:lvl>
    <w:lvl w:ilvl="1" w:tplc="318C174A">
      <w:start w:val="1"/>
      <w:numFmt w:val="lowerLetter"/>
      <w:lvlText w:val="%2."/>
      <w:lvlJc w:val="left"/>
      <w:pPr>
        <w:ind w:left="1440" w:hanging="360"/>
      </w:pPr>
    </w:lvl>
    <w:lvl w:ilvl="2" w:tplc="F7BA31E2">
      <w:start w:val="1"/>
      <w:numFmt w:val="lowerRoman"/>
      <w:lvlText w:val="%3."/>
      <w:lvlJc w:val="right"/>
      <w:pPr>
        <w:ind w:left="2160" w:hanging="180"/>
      </w:pPr>
    </w:lvl>
    <w:lvl w:ilvl="3" w:tplc="031A3F3E">
      <w:start w:val="1"/>
      <w:numFmt w:val="decimal"/>
      <w:lvlText w:val="%4."/>
      <w:lvlJc w:val="left"/>
      <w:pPr>
        <w:ind w:left="2880" w:hanging="360"/>
      </w:pPr>
    </w:lvl>
    <w:lvl w:ilvl="4" w:tplc="C240B034">
      <w:start w:val="1"/>
      <w:numFmt w:val="lowerLetter"/>
      <w:lvlText w:val="%5."/>
      <w:lvlJc w:val="left"/>
      <w:pPr>
        <w:ind w:left="3600" w:hanging="360"/>
      </w:pPr>
    </w:lvl>
    <w:lvl w:ilvl="5" w:tplc="2DE4D48E">
      <w:start w:val="1"/>
      <w:numFmt w:val="lowerRoman"/>
      <w:lvlText w:val="%6."/>
      <w:lvlJc w:val="right"/>
      <w:pPr>
        <w:ind w:left="4320" w:hanging="180"/>
      </w:pPr>
    </w:lvl>
    <w:lvl w:ilvl="6" w:tplc="CED07F74">
      <w:start w:val="1"/>
      <w:numFmt w:val="decimal"/>
      <w:lvlText w:val="%7."/>
      <w:lvlJc w:val="left"/>
      <w:pPr>
        <w:ind w:left="5040" w:hanging="360"/>
      </w:pPr>
    </w:lvl>
    <w:lvl w:ilvl="7" w:tplc="FC38BE58">
      <w:start w:val="1"/>
      <w:numFmt w:val="lowerLetter"/>
      <w:lvlText w:val="%8."/>
      <w:lvlJc w:val="left"/>
      <w:pPr>
        <w:ind w:left="5760" w:hanging="360"/>
      </w:pPr>
    </w:lvl>
    <w:lvl w:ilvl="8" w:tplc="EFD6AA74">
      <w:start w:val="1"/>
      <w:numFmt w:val="lowerRoman"/>
      <w:lvlText w:val="%9."/>
      <w:lvlJc w:val="right"/>
      <w:pPr>
        <w:ind w:left="6480" w:hanging="180"/>
      </w:pPr>
    </w:lvl>
  </w:abstractNum>
  <w:abstractNum w:abstractNumId="23" w15:restartNumberingAfterBreak="0">
    <w:nsid w:val="57407CF1"/>
    <w:multiLevelType w:val="multilevel"/>
    <w:tmpl w:val="E20CAC5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8F91B24"/>
    <w:multiLevelType w:val="hybridMultilevel"/>
    <w:tmpl w:val="97BCA3AC"/>
    <w:lvl w:ilvl="0" w:tplc="D668FB3A">
      <w:start w:val="1"/>
      <w:numFmt w:val="bullet"/>
      <w:lvlText w:val="-"/>
      <w:lvlJc w:val="left"/>
      <w:pPr>
        <w:ind w:left="1068" w:hanging="360"/>
      </w:pPr>
      <w:rPr>
        <w:rFonts w:hint="default" w:ascii="Calibri" w:hAnsi="Calibri" w:cs="Calibri" w:eastAsiaTheme="minorHAnsi"/>
      </w:rPr>
    </w:lvl>
    <w:lvl w:ilvl="1" w:tplc="04250003" w:tentative="1">
      <w:start w:val="1"/>
      <w:numFmt w:val="bullet"/>
      <w:lvlText w:val="o"/>
      <w:lvlJc w:val="left"/>
      <w:pPr>
        <w:ind w:left="1788" w:hanging="360"/>
      </w:pPr>
      <w:rPr>
        <w:rFonts w:hint="default" w:ascii="Courier New" w:hAnsi="Courier New" w:cs="Courier New"/>
      </w:rPr>
    </w:lvl>
    <w:lvl w:ilvl="2" w:tplc="04250005" w:tentative="1">
      <w:start w:val="1"/>
      <w:numFmt w:val="bullet"/>
      <w:lvlText w:val=""/>
      <w:lvlJc w:val="left"/>
      <w:pPr>
        <w:ind w:left="2508" w:hanging="360"/>
      </w:pPr>
      <w:rPr>
        <w:rFonts w:hint="default" w:ascii="Wingdings" w:hAnsi="Wingdings"/>
      </w:rPr>
    </w:lvl>
    <w:lvl w:ilvl="3" w:tplc="04250001" w:tentative="1">
      <w:start w:val="1"/>
      <w:numFmt w:val="bullet"/>
      <w:lvlText w:val=""/>
      <w:lvlJc w:val="left"/>
      <w:pPr>
        <w:ind w:left="3228" w:hanging="360"/>
      </w:pPr>
      <w:rPr>
        <w:rFonts w:hint="default" w:ascii="Symbol" w:hAnsi="Symbol"/>
      </w:rPr>
    </w:lvl>
    <w:lvl w:ilvl="4" w:tplc="04250003" w:tentative="1">
      <w:start w:val="1"/>
      <w:numFmt w:val="bullet"/>
      <w:lvlText w:val="o"/>
      <w:lvlJc w:val="left"/>
      <w:pPr>
        <w:ind w:left="3948" w:hanging="360"/>
      </w:pPr>
      <w:rPr>
        <w:rFonts w:hint="default" w:ascii="Courier New" w:hAnsi="Courier New" w:cs="Courier New"/>
      </w:rPr>
    </w:lvl>
    <w:lvl w:ilvl="5" w:tplc="04250005" w:tentative="1">
      <w:start w:val="1"/>
      <w:numFmt w:val="bullet"/>
      <w:lvlText w:val=""/>
      <w:lvlJc w:val="left"/>
      <w:pPr>
        <w:ind w:left="4668" w:hanging="360"/>
      </w:pPr>
      <w:rPr>
        <w:rFonts w:hint="default" w:ascii="Wingdings" w:hAnsi="Wingdings"/>
      </w:rPr>
    </w:lvl>
    <w:lvl w:ilvl="6" w:tplc="04250001" w:tentative="1">
      <w:start w:val="1"/>
      <w:numFmt w:val="bullet"/>
      <w:lvlText w:val=""/>
      <w:lvlJc w:val="left"/>
      <w:pPr>
        <w:ind w:left="5388" w:hanging="360"/>
      </w:pPr>
      <w:rPr>
        <w:rFonts w:hint="default" w:ascii="Symbol" w:hAnsi="Symbol"/>
      </w:rPr>
    </w:lvl>
    <w:lvl w:ilvl="7" w:tplc="04250003" w:tentative="1">
      <w:start w:val="1"/>
      <w:numFmt w:val="bullet"/>
      <w:lvlText w:val="o"/>
      <w:lvlJc w:val="left"/>
      <w:pPr>
        <w:ind w:left="6108" w:hanging="360"/>
      </w:pPr>
      <w:rPr>
        <w:rFonts w:hint="default" w:ascii="Courier New" w:hAnsi="Courier New" w:cs="Courier New"/>
      </w:rPr>
    </w:lvl>
    <w:lvl w:ilvl="8" w:tplc="04250005" w:tentative="1">
      <w:start w:val="1"/>
      <w:numFmt w:val="bullet"/>
      <w:lvlText w:val=""/>
      <w:lvlJc w:val="left"/>
      <w:pPr>
        <w:ind w:left="6828" w:hanging="360"/>
      </w:pPr>
      <w:rPr>
        <w:rFonts w:hint="default" w:ascii="Wingdings" w:hAnsi="Wingdings"/>
      </w:rPr>
    </w:lvl>
  </w:abstractNum>
  <w:abstractNum w:abstractNumId="25" w15:restartNumberingAfterBreak="0">
    <w:nsid w:val="5F713953"/>
    <w:multiLevelType w:val="hybridMultilevel"/>
    <w:tmpl w:val="6DE2D90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030CFE"/>
    <w:multiLevelType w:val="hybridMultilevel"/>
    <w:tmpl w:val="5E4AAA48"/>
    <w:lvl w:ilvl="0" w:tplc="30080CAE">
      <w:start w:val="1"/>
      <w:numFmt w:val="decimal"/>
      <w:lvlText w:val="%1."/>
      <w:lvlJc w:val="left"/>
      <w:pPr>
        <w:ind w:left="720" w:hanging="360"/>
      </w:pPr>
      <w:rPr>
        <w:rFonts w:cs="Segoe UI"/>
        <w:b w:val="0"/>
      </w:rPr>
    </w:lvl>
    <w:lvl w:ilvl="1" w:tplc="04250019" w:tentative="1">
      <w:start w:val="1"/>
      <w:numFmt w:val="lowerLetter"/>
      <w:lvlText w:val="%2."/>
      <w:lvlJc w:val="left"/>
      <w:pPr>
        <w:ind w:left="1440" w:hanging="360"/>
      </w:pPr>
      <w:rPr>
        <w:rFonts w:cs="Segoe UI"/>
      </w:rPr>
    </w:lvl>
    <w:lvl w:ilvl="2" w:tplc="0425001B" w:tentative="1">
      <w:start w:val="1"/>
      <w:numFmt w:val="lowerRoman"/>
      <w:lvlText w:val="%3."/>
      <w:lvlJc w:val="right"/>
      <w:pPr>
        <w:ind w:left="2160" w:hanging="180"/>
      </w:pPr>
      <w:rPr>
        <w:rFonts w:cs="Segoe UI"/>
      </w:rPr>
    </w:lvl>
    <w:lvl w:ilvl="3" w:tplc="0425000F" w:tentative="1">
      <w:start w:val="1"/>
      <w:numFmt w:val="decimal"/>
      <w:lvlText w:val="%4."/>
      <w:lvlJc w:val="left"/>
      <w:pPr>
        <w:ind w:left="2880" w:hanging="360"/>
      </w:pPr>
      <w:rPr>
        <w:rFonts w:cs="Segoe UI"/>
      </w:rPr>
    </w:lvl>
    <w:lvl w:ilvl="4" w:tplc="04250019" w:tentative="1">
      <w:start w:val="1"/>
      <w:numFmt w:val="lowerLetter"/>
      <w:lvlText w:val="%5."/>
      <w:lvlJc w:val="left"/>
      <w:pPr>
        <w:ind w:left="3600" w:hanging="360"/>
      </w:pPr>
      <w:rPr>
        <w:rFonts w:cs="Segoe UI"/>
      </w:rPr>
    </w:lvl>
    <w:lvl w:ilvl="5" w:tplc="0425001B" w:tentative="1">
      <w:start w:val="1"/>
      <w:numFmt w:val="lowerRoman"/>
      <w:lvlText w:val="%6."/>
      <w:lvlJc w:val="right"/>
      <w:pPr>
        <w:ind w:left="4320" w:hanging="180"/>
      </w:pPr>
      <w:rPr>
        <w:rFonts w:cs="Segoe UI"/>
      </w:rPr>
    </w:lvl>
    <w:lvl w:ilvl="6" w:tplc="0425000F" w:tentative="1">
      <w:start w:val="1"/>
      <w:numFmt w:val="decimal"/>
      <w:lvlText w:val="%7."/>
      <w:lvlJc w:val="left"/>
      <w:pPr>
        <w:ind w:left="5040" w:hanging="360"/>
      </w:pPr>
      <w:rPr>
        <w:rFonts w:cs="Segoe UI"/>
      </w:rPr>
    </w:lvl>
    <w:lvl w:ilvl="7" w:tplc="04250019" w:tentative="1">
      <w:start w:val="1"/>
      <w:numFmt w:val="lowerLetter"/>
      <w:lvlText w:val="%8."/>
      <w:lvlJc w:val="left"/>
      <w:pPr>
        <w:ind w:left="5760" w:hanging="360"/>
      </w:pPr>
      <w:rPr>
        <w:rFonts w:cs="Segoe UI"/>
      </w:rPr>
    </w:lvl>
    <w:lvl w:ilvl="8" w:tplc="0425001B" w:tentative="1">
      <w:start w:val="1"/>
      <w:numFmt w:val="lowerRoman"/>
      <w:lvlText w:val="%9."/>
      <w:lvlJc w:val="right"/>
      <w:pPr>
        <w:ind w:left="6480" w:hanging="180"/>
      </w:pPr>
      <w:rPr>
        <w:rFonts w:cs="Segoe UI"/>
      </w:rPr>
    </w:lvl>
  </w:abstractNum>
  <w:abstractNum w:abstractNumId="27" w15:restartNumberingAfterBreak="0">
    <w:nsid w:val="6BD511B9"/>
    <w:multiLevelType w:val="hybridMultilevel"/>
    <w:tmpl w:val="970071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EA2CD12"/>
    <w:multiLevelType w:val="hybridMultilevel"/>
    <w:tmpl w:val="BC049B5C"/>
    <w:lvl w:ilvl="0" w:tplc="ADA2AF64">
      <w:start w:val="6"/>
      <w:numFmt w:val="decimal"/>
      <w:lvlText w:val="%1)"/>
      <w:lvlJc w:val="left"/>
      <w:pPr>
        <w:ind w:left="720" w:hanging="360"/>
      </w:pPr>
    </w:lvl>
    <w:lvl w:ilvl="1" w:tplc="222C4192">
      <w:start w:val="1"/>
      <w:numFmt w:val="lowerLetter"/>
      <w:lvlText w:val="%2."/>
      <w:lvlJc w:val="left"/>
      <w:pPr>
        <w:ind w:left="1440" w:hanging="360"/>
      </w:pPr>
    </w:lvl>
    <w:lvl w:ilvl="2" w:tplc="D0D64C7E">
      <w:start w:val="1"/>
      <w:numFmt w:val="lowerRoman"/>
      <w:lvlText w:val="%3."/>
      <w:lvlJc w:val="right"/>
      <w:pPr>
        <w:ind w:left="2160" w:hanging="180"/>
      </w:pPr>
    </w:lvl>
    <w:lvl w:ilvl="3" w:tplc="EFEE474C">
      <w:start w:val="1"/>
      <w:numFmt w:val="decimal"/>
      <w:lvlText w:val="%4."/>
      <w:lvlJc w:val="left"/>
      <w:pPr>
        <w:ind w:left="2880" w:hanging="360"/>
      </w:pPr>
    </w:lvl>
    <w:lvl w:ilvl="4" w:tplc="99863472">
      <w:start w:val="1"/>
      <w:numFmt w:val="lowerLetter"/>
      <w:lvlText w:val="%5."/>
      <w:lvlJc w:val="left"/>
      <w:pPr>
        <w:ind w:left="3600" w:hanging="360"/>
      </w:pPr>
    </w:lvl>
    <w:lvl w:ilvl="5" w:tplc="67827204">
      <w:start w:val="1"/>
      <w:numFmt w:val="lowerRoman"/>
      <w:lvlText w:val="%6."/>
      <w:lvlJc w:val="right"/>
      <w:pPr>
        <w:ind w:left="4320" w:hanging="180"/>
      </w:pPr>
    </w:lvl>
    <w:lvl w:ilvl="6" w:tplc="847C259C">
      <w:start w:val="1"/>
      <w:numFmt w:val="decimal"/>
      <w:lvlText w:val="%7."/>
      <w:lvlJc w:val="left"/>
      <w:pPr>
        <w:ind w:left="5040" w:hanging="360"/>
      </w:pPr>
    </w:lvl>
    <w:lvl w:ilvl="7" w:tplc="30F48DA6">
      <w:start w:val="1"/>
      <w:numFmt w:val="lowerLetter"/>
      <w:lvlText w:val="%8."/>
      <w:lvlJc w:val="left"/>
      <w:pPr>
        <w:ind w:left="5760" w:hanging="360"/>
      </w:pPr>
    </w:lvl>
    <w:lvl w:ilvl="8" w:tplc="9740DA32">
      <w:start w:val="1"/>
      <w:numFmt w:val="lowerRoman"/>
      <w:lvlText w:val="%9."/>
      <w:lvlJc w:val="right"/>
      <w:pPr>
        <w:ind w:left="6480" w:hanging="180"/>
      </w:pPr>
    </w:lvl>
  </w:abstractNum>
  <w:abstractNum w:abstractNumId="29" w15:restartNumberingAfterBreak="0">
    <w:nsid w:val="729A56F3"/>
    <w:multiLevelType w:val="hybridMultilevel"/>
    <w:tmpl w:val="D3A4EFD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4DA1CE2"/>
    <w:multiLevelType w:val="hybridMultilevel"/>
    <w:tmpl w:val="5E5C682A"/>
    <w:lvl w:ilvl="0" w:tplc="E5348832">
      <w:start w:val="1"/>
      <w:numFmt w:val="decimal"/>
      <w:lvlText w:val="(%1)"/>
      <w:lvlJc w:val="left"/>
      <w:pPr>
        <w:ind w:left="345" w:hanging="360"/>
      </w:pPr>
      <w:rPr>
        <w:rFonts w:hint="default"/>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31" w15:restartNumberingAfterBreak="0">
    <w:nsid w:val="7DA31A2F"/>
    <w:multiLevelType w:val="hybridMultilevel"/>
    <w:tmpl w:val="C478E0D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ECA5456"/>
    <w:multiLevelType w:val="hybridMultilevel"/>
    <w:tmpl w:val="3B5810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96548661">
    <w:abstractNumId w:val="22"/>
  </w:num>
  <w:num w:numId="2" w16cid:durableId="1678457942">
    <w:abstractNumId w:val="7"/>
  </w:num>
  <w:num w:numId="3" w16cid:durableId="1995327611">
    <w:abstractNumId w:val="11"/>
  </w:num>
  <w:num w:numId="4" w16cid:durableId="1135217460">
    <w:abstractNumId w:val="3"/>
  </w:num>
  <w:num w:numId="5" w16cid:durableId="1992711920">
    <w:abstractNumId w:val="21"/>
  </w:num>
  <w:num w:numId="6" w16cid:durableId="587229602">
    <w:abstractNumId w:val="28"/>
  </w:num>
  <w:num w:numId="7" w16cid:durableId="1076585527">
    <w:abstractNumId w:val="14"/>
  </w:num>
  <w:num w:numId="8" w16cid:durableId="1626352644">
    <w:abstractNumId w:val="20"/>
  </w:num>
  <w:num w:numId="9" w16cid:durableId="491872951">
    <w:abstractNumId w:val="1"/>
  </w:num>
  <w:num w:numId="10" w16cid:durableId="1690065023">
    <w:abstractNumId w:val="10"/>
  </w:num>
  <w:num w:numId="11" w16cid:durableId="578178491">
    <w:abstractNumId w:val="2"/>
  </w:num>
  <w:num w:numId="12" w16cid:durableId="1682584416">
    <w:abstractNumId w:val="8"/>
  </w:num>
  <w:num w:numId="13" w16cid:durableId="857154855">
    <w:abstractNumId w:val="0"/>
  </w:num>
  <w:num w:numId="14" w16cid:durableId="1648821413">
    <w:abstractNumId w:val="31"/>
  </w:num>
  <w:num w:numId="15" w16cid:durableId="20670087">
    <w:abstractNumId w:val="26"/>
  </w:num>
  <w:num w:numId="16" w16cid:durableId="450787749">
    <w:abstractNumId w:val="13"/>
  </w:num>
  <w:num w:numId="17" w16cid:durableId="861161510">
    <w:abstractNumId w:val="12"/>
  </w:num>
  <w:num w:numId="18" w16cid:durableId="1106273080">
    <w:abstractNumId w:val="16"/>
  </w:num>
  <w:num w:numId="19" w16cid:durableId="1142429348">
    <w:abstractNumId w:val="6"/>
  </w:num>
  <w:num w:numId="20" w16cid:durableId="1256942115">
    <w:abstractNumId w:val="32"/>
  </w:num>
  <w:num w:numId="21" w16cid:durableId="1219055109">
    <w:abstractNumId w:val="30"/>
  </w:num>
  <w:num w:numId="22" w16cid:durableId="1475756319">
    <w:abstractNumId w:val="9"/>
  </w:num>
  <w:num w:numId="23" w16cid:durableId="2025469668">
    <w:abstractNumId w:val="17"/>
  </w:num>
  <w:num w:numId="24" w16cid:durableId="387190823">
    <w:abstractNumId w:val="15"/>
  </w:num>
  <w:num w:numId="25" w16cid:durableId="1454860842">
    <w:abstractNumId w:val="29"/>
  </w:num>
  <w:num w:numId="26" w16cid:durableId="665938598">
    <w:abstractNumId w:val="18"/>
  </w:num>
  <w:num w:numId="27" w16cid:durableId="1625841957">
    <w:abstractNumId w:val="27"/>
  </w:num>
  <w:num w:numId="28" w16cid:durableId="1414474734">
    <w:abstractNumId w:val="25"/>
  </w:num>
  <w:num w:numId="29" w16cid:durableId="920212466">
    <w:abstractNumId w:val="23"/>
  </w:num>
  <w:num w:numId="30" w16cid:durableId="2021463994">
    <w:abstractNumId w:val="24"/>
  </w:num>
  <w:num w:numId="31" w16cid:durableId="544828848">
    <w:abstractNumId w:val="5"/>
  </w:num>
  <w:num w:numId="32" w16cid:durableId="1731803434">
    <w:abstractNumId w:val="19"/>
  </w:num>
  <w:num w:numId="33" w16cid:durableId="793327233">
    <w:abstractNumId w:val="4"/>
  </w:num>
</w:numbering>
</file>

<file path=word/people.xml><?xml version="1.0" encoding="utf-8"?>
<w15:people xmlns:mc="http://schemas.openxmlformats.org/markup-compatibility/2006" xmlns:w15="http://schemas.microsoft.com/office/word/2012/wordml" mc:Ignorable="w15">
  <w15:person w15:author="Pilleriin Lindsalu - JUSTDIGI">
    <w15:presenceInfo w15:providerId="AD" w15:userId="S::pilleriin.lindsalu@justdigi.ee::f663d0d4-d477-45c8-b210-8f2e364095aa"/>
  </w15:person>
  <w15:person w15:author="Markus Ühtigi - JUSTDIGI">
    <w15:presenceInfo w15:providerId="AD" w15:userId="S::markus.yhtigi@justdigi.ee::e1f19cc9-ee5a-433d-8ca6-434617a5ebbf"/>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D6"/>
    <w:rsid w:val="0000268B"/>
    <w:rsid w:val="000029A8"/>
    <w:rsid w:val="000054EE"/>
    <w:rsid w:val="00007123"/>
    <w:rsid w:val="000113D4"/>
    <w:rsid w:val="00016D6E"/>
    <w:rsid w:val="000276B4"/>
    <w:rsid w:val="000313F5"/>
    <w:rsid w:val="00031562"/>
    <w:rsid w:val="00034424"/>
    <w:rsid w:val="0003457A"/>
    <w:rsid w:val="00040ABA"/>
    <w:rsid w:val="0004152A"/>
    <w:rsid w:val="00041E50"/>
    <w:rsid w:val="00042407"/>
    <w:rsid w:val="000507FF"/>
    <w:rsid w:val="00050B9D"/>
    <w:rsid w:val="00052BBD"/>
    <w:rsid w:val="000616CC"/>
    <w:rsid w:val="00062739"/>
    <w:rsid w:val="00065B12"/>
    <w:rsid w:val="00070BA3"/>
    <w:rsid w:val="00080004"/>
    <w:rsid w:val="0008136A"/>
    <w:rsid w:val="000819EB"/>
    <w:rsid w:val="00081C8B"/>
    <w:rsid w:val="00084995"/>
    <w:rsid w:val="00090A03"/>
    <w:rsid w:val="000A6B60"/>
    <w:rsid w:val="000B411D"/>
    <w:rsid w:val="000B7C34"/>
    <w:rsid w:val="000C1D47"/>
    <w:rsid w:val="000C4B07"/>
    <w:rsid w:val="000D00E2"/>
    <w:rsid w:val="000D1B1D"/>
    <w:rsid w:val="000D7A93"/>
    <w:rsid w:val="000D7B41"/>
    <w:rsid w:val="000E0EA7"/>
    <w:rsid w:val="000E45BA"/>
    <w:rsid w:val="000E5F0E"/>
    <w:rsid w:val="000E6C58"/>
    <w:rsid w:val="000F1C35"/>
    <w:rsid w:val="00104605"/>
    <w:rsid w:val="00105774"/>
    <w:rsid w:val="00112A0D"/>
    <w:rsid w:val="00114AE9"/>
    <w:rsid w:val="001208D4"/>
    <w:rsid w:val="0012348F"/>
    <w:rsid w:val="001310A5"/>
    <w:rsid w:val="00132603"/>
    <w:rsid w:val="0013496F"/>
    <w:rsid w:val="00134CFF"/>
    <w:rsid w:val="00135DAC"/>
    <w:rsid w:val="00141058"/>
    <w:rsid w:val="001472C2"/>
    <w:rsid w:val="00152667"/>
    <w:rsid w:val="001537BF"/>
    <w:rsid w:val="00160498"/>
    <w:rsid w:val="00161A58"/>
    <w:rsid w:val="00162216"/>
    <w:rsid w:val="0016321C"/>
    <w:rsid w:val="001678D6"/>
    <w:rsid w:val="001719C4"/>
    <w:rsid w:val="00171F09"/>
    <w:rsid w:val="00174FB1"/>
    <w:rsid w:val="001764B7"/>
    <w:rsid w:val="00180EB9"/>
    <w:rsid w:val="001827B8"/>
    <w:rsid w:val="0018409C"/>
    <w:rsid w:val="00185603"/>
    <w:rsid w:val="00187104"/>
    <w:rsid w:val="001918C6"/>
    <w:rsid w:val="001922A3"/>
    <w:rsid w:val="001A4F45"/>
    <w:rsid w:val="001A6293"/>
    <w:rsid w:val="001B3E3F"/>
    <w:rsid w:val="001B403F"/>
    <w:rsid w:val="001B5B77"/>
    <w:rsid w:val="001B60D7"/>
    <w:rsid w:val="001C05F4"/>
    <w:rsid w:val="001C2E1A"/>
    <w:rsid w:val="001C3B3E"/>
    <w:rsid w:val="001D17B4"/>
    <w:rsid w:val="001D6364"/>
    <w:rsid w:val="001D78D0"/>
    <w:rsid w:val="001D7F3D"/>
    <w:rsid w:val="001E39F3"/>
    <w:rsid w:val="001E51BC"/>
    <w:rsid w:val="001E6FF5"/>
    <w:rsid w:val="001F3113"/>
    <w:rsid w:val="001F5B13"/>
    <w:rsid w:val="0020559A"/>
    <w:rsid w:val="00205939"/>
    <w:rsid w:val="00206C99"/>
    <w:rsid w:val="002128D9"/>
    <w:rsid w:val="0021608D"/>
    <w:rsid w:val="002172CB"/>
    <w:rsid w:val="00223639"/>
    <w:rsid w:val="00223701"/>
    <w:rsid w:val="00223C1F"/>
    <w:rsid w:val="0022596B"/>
    <w:rsid w:val="002270A2"/>
    <w:rsid w:val="00227697"/>
    <w:rsid w:val="002334C0"/>
    <w:rsid w:val="00233A2A"/>
    <w:rsid w:val="002371F0"/>
    <w:rsid w:val="00240050"/>
    <w:rsid w:val="00243F0F"/>
    <w:rsid w:val="00246BB1"/>
    <w:rsid w:val="00264404"/>
    <w:rsid w:val="00266E51"/>
    <w:rsid w:val="002703F6"/>
    <w:rsid w:val="00270699"/>
    <w:rsid w:val="002738E5"/>
    <w:rsid w:val="00273D8E"/>
    <w:rsid w:val="00283D5F"/>
    <w:rsid w:val="002846DE"/>
    <w:rsid w:val="00284B78"/>
    <w:rsid w:val="00286A99"/>
    <w:rsid w:val="00286C57"/>
    <w:rsid w:val="00293F99"/>
    <w:rsid w:val="0029516E"/>
    <w:rsid w:val="002A02F9"/>
    <w:rsid w:val="002A1FAE"/>
    <w:rsid w:val="002A59FA"/>
    <w:rsid w:val="002B0F80"/>
    <w:rsid w:val="002B41C2"/>
    <w:rsid w:val="002B4BEA"/>
    <w:rsid w:val="002B4F25"/>
    <w:rsid w:val="002C5C6C"/>
    <w:rsid w:val="002D1CF5"/>
    <w:rsid w:val="002D21D9"/>
    <w:rsid w:val="002D2561"/>
    <w:rsid w:val="002D2D02"/>
    <w:rsid w:val="002D58AF"/>
    <w:rsid w:val="002D775E"/>
    <w:rsid w:val="002D7794"/>
    <w:rsid w:val="002E6215"/>
    <w:rsid w:val="002E7450"/>
    <w:rsid w:val="002E74BB"/>
    <w:rsid w:val="002E7AC6"/>
    <w:rsid w:val="002F3234"/>
    <w:rsid w:val="002F62FD"/>
    <w:rsid w:val="00300D90"/>
    <w:rsid w:val="003107B9"/>
    <w:rsid w:val="003108FB"/>
    <w:rsid w:val="00312782"/>
    <w:rsid w:val="00313008"/>
    <w:rsid w:val="003207E3"/>
    <w:rsid w:val="00322022"/>
    <w:rsid w:val="00322434"/>
    <w:rsid w:val="0032696A"/>
    <w:rsid w:val="0033169C"/>
    <w:rsid w:val="003320BA"/>
    <w:rsid w:val="00332973"/>
    <w:rsid w:val="00337EC0"/>
    <w:rsid w:val="0034113F"/>
    <w:rsid w:val="00344ECA"/>
    <w:rsid w:val="003668DB"/>
    <w:rsid w:val="003675A3"/>
    <w:rsid w:val="00380EB3"/>
    <w:rsid w:val="003869AF"/>
    <w:rsid w:val="003932E7"/>
    <w:rsid w:val="00393764"/>
    <w:rsid w:val="00394AEC"/>
    <w:rsid w:val="003A34A7"/>
    <w:rsid w:val="003A43BD"/>
    <w:rsid w:val="003A4C90"/>
    <w:rsid w:val="003A7B33"/>
    <w:rsid w:val="003B2B15"/>
    <w:rsid w:val="003B37C0"/>
    <w:rsid w:val="003B4D21"/>
    <w:rsid w:val="003B4E43"/>
    <w:rsid w:val="003B7471"/>
    <w:rsid w:val="003C041C"/>
    <w:rsid w:val="003C04A8"/>
    <w:rsid w:val="003C48FF"/>
    <w:rsid w:val="003C4B8F"/>
    <w:rsid w:val="003C5E8D"/>
    <w:rsid w:val="003D1901"/>
    <w:rsid w:val="003E145C"/>
    <w:rsid w:val="003E2DC0"/>
    <w:rsid w:val="003F226D"/>
    <w:rsid w:val="003F3630"/>
    <w:rsid w:val="00406A78"/>
    <w:rsid w:val="00415D89"/>
    <w:rsid w:val="00416CFF"/>
    <w:rsid w:val="00417C8D"/>
    <w:rsid w:val="00425D7C"/>
    <w:rsid w:val="0042630D"/>
    <w:rsid w:val="004409D0"/>
    <w:rsid w:val="004457E8"/>
    <w:rsid w:val="00450C07"/>
    <w:rsid w:val="00452C3C"/>
    <w:rsid w:val="00454831"/>
    <w:rsid w:val="00457E63"/>
    <w:rsid w:val="00463CD1"/>
    <w:rsid w:val="00464FC0"/>
    <w:rsid w:val="00465659"/>
    <w:rsid w:val="0046736B"/>
    <w:rsid w:val="0047068B"/>
    <w:rsid w:val="0047543B"/>
    <w:rsid w:val="004777B9"/>
    <w:rsid w:val="00480C9A"/>
    <w:rsid w:val="00490994"/>
    <w:rsid w:val="00493F3B"/>
    <w:rsid w:val="004A12BC"/>
    <w:rsid w:val="004A68BA"/>
    <w:rsid w:val="004A7E99"/>
    <w:rsid w:val="004C19B4"/>
    <w:rsid w:val="004C2FFD"/>
    <w:rsid w:val="004D59C4"/>
    <w:rsid w:val="004D606F"/>
    <w:rsid w:val="004F1510"/>
    <w:rsid w:val="005014AC"/>
    <w:rsid w:val="00503A0F"/>
    <w:rsid w:val="005043B5"/>
    <w:rsid w:val="00513832"/>
    <w:rsid w:val="00522721"/>
    <w:rsid w:val="00534A15"/>
    <w:rsid w:val="005372E8"/>
    <w:rsid w:val="00545E9F"/>
    <w:rsid w:val="00546DBF"/>
    <w:rsid w:val="005517C7"/>
    <w:rsid w:val="00554B50"/>
    <w:rsid w:val="00560673"/>
    <w:rsid w:val="00561B52"/>
    <w:rsid w:val="005653C6"/>
    <w:rsid w:val="00572757"/>
    <w:rsid w:val="0057475B"/>
    <w:rsid w:val="00577692"/>
    <w:rsid w:val="00577854"/>
    <w:rsid w:val="0058306E"/>
    <w:rsid w:val="0058437C"/>
    <w:rsid w:val="0058539D"/>
    <w:rsid w:val="005874AE"/>
    <w:rsid w:val="00591046"/>
    <w:rsid w:val="0059240D"/>
    <w:rsid w:val="00593F22"/>
    <w:rsid w:val="005A10DF"/>
    <w:rsid w:val="005A579F"/>
    <w:rsid w:val="005B1AF4"/>
    <w:rsid w:val="005B1ED7"/>
    <w:rsid w:val="005B7726"/>
    <w:rsid w:val="005B7D23"/>
    <w:rsid w:val="005C1414"/>
    <w:rsid w:val="005D48C8"/>
    <w:rsid w:val="005D58B8"/>
    <w:rsid w:val="005D6551"/>
    <w:rsid w:val="005E1EE3"/>
    <w:rsid w:val="005F0F7C"/>
    <w:rsid w:val="005F2CCD"/>
    <w:rsid w:val="005F3290"/>
    <w:rsid w:val="005F4E94"/>
    <w:rsid w:val="00601BBA"/>
    <w:rsid w:val="006024AE"/>
    <w:rsid w:val="00603C5F"/>
    <w:rsid w:val="00604D7E"/>
    <w:rsid w:val="00610A26"/>
    <w:rsid w:val="00620208"/>
    <w:rsid w:val="006262F9"/>
    <w:rsid w:val="00631DAB"/>
    <w:rsid w:val="00632E6D"/>
    <w:rsid w:val="00633BE4"/>
    <w:rsid w:val="006351A7"/>
    <w:rsid w:val="00636FFE"/>
    <w:rsid w:val="006412C7"/>
    <w:rsid w:val="006415A1"/>
    <w:rsid w:val="0064222C"/>
    <w:rsid w:val="0064718D"/>
    <w:rsid w:val="00651205"/>
    <w:rsid w:val="00652922"/>
    <w:rsid w:val="00657B43"/>
    <w:rsid w:val="00662A6A"/>
    <w:rsid w:val="006641C9"/>
    <w:rsid w:val="006669A1"/>
    <w:rsid w:val="00671FDC"/>
    <w:rsid w:val="006724A0"/>
    <w:rsid w:val="00694425"/>
    <w:rsid w:val="006946A3"/>
    <w:rsid w:val="00695214"/>
    <w:rsid w:val="006959CC"/>
    <w:rsid w:val="00695C82"/>
    <w:rsid w:val="00696524"/>
    <w:rsid w:val="006966CA"/>
    <w:rsid w:val="006A00A7"/>
    <w:rsid w:val="006A09A8"/>
    <w:rsid w:val="006A4E58"/>
    <w:rsid w:val="006B2102"/>
    <w:rsid w:val="006B3FA1"/>
    <w:rsid w:val="006D57F7"/>
    <w:rsid w:val="006E1D1A"/>
    <w:rsid w:val="006F019E"/>
    <w:rsid w:val="006F77C6"/>
    <w:rsid w:val="006FCD8C"/>
    <w:rsid w:val="00710345"/>
    <w:rsid w:val="00711F41"/>
    <w:rsid w:val="007158F8"/>
    <w:rsid w:val="00717053"/>
    <w:rsid w:val="00720BC0"/>
    <w:rsid w:val="00722093"/>
    <w:rsid w:val="00727090"/>
    <w:rsid w:val="00727BBD"/>
    <w:rsid w:val="007304B2"/>
    <w:rsid w:val="00733181"/>
    <w:rsid w:val="007337A3"/>
    <w:rsid w:val="0073660C"/>
    <w:rsid w:val="007370AD"/>
    <w:rsid w:val="00742B34"/>
    <w:rsid w:val="007438B8"/>
    <w:rsid w:val="00745455"/>
    <w:rsid w:val="00746AC8"/>
    <w:rsid w:val="00747829"/>
    <w:rsid w:val="00757D8D"/>
    <w:rsid w:val="00765772"/>
    <w:rsid w:val="00776013"/>
    <w:rsid w:val="00776640"/>
    <w:rsid w:val="0078267A"/>
    <w:rsid w:val="007925E7"/>
    <w:rsid w:val="00792A62"/>
    <w:rsid w:val="00792C0D"/>
    <w:rsid w:val="007A010B"/>
    <w:rsid w:val="007A286B"/>
    <w:rsid w:val="007A43AC"/>
    <w:rsid w:val="007B134D"/>
    <w:rsid w:val="007B7C5F"/>
    <w:rsid w:val="007B9B06"/>
    <w:rsid w:val="007C0CF3"/>
    <w:rsid w:val="007C2DFD"/>
    <w:rsid w:val="007C595E"/>
    <w:rsid w:val="007C6A9D"/>
    <w:rsid w:val="007C71EF"/>
    <w:rsid w:val="007C71FB"/>
    <w:rsid w:val="007D32BE"/>
    <w:rsid w:val="007D3B42"/>
    <w:rsid w:val="007E406B"/>
    <w:rsid w:val="007E6C30"/>
    <w:rsid w:val="007F37A0"/>
    <w:rsid w:val="007F3B32"/>
    <w:rsid w:val="008002FD"/>
    <w:rsid w:val="00810819"/>
    <w:rsid w:val="008109CD"/>
    <w:rsid w:val="0081217B"/>
    <w:rsid w:val="008129A1"/>
    <w:rsid w:val="00832817"/>
    <w:rsid w:val="008346EF"/>
    <w:rsid w:val="00837E0A"/>
    <w:rsid w:val="00841B97"/>
    <w:rsid w:val="008472D7"/>
    <w:rsid w:val="00850AEE"/>
    <w:rsid w:val="008510DE"/>
    <w:rsid w:val="0085608A"/>
    <w:rsid w:val="00856350"/>
    <w:rsid w:val="00856886"/>
    <w:rsid w:val="00857445"/>
    <w:rsid w:val="00873B9E"/>
    <w:rsid w:val="00873C8C"/>
    <w:rsid w:val="00874F52"/>
    <w:rsid w:val="00876907"/>
    <w:rsid w:val="00880536"/>
    <w:rsid w:val="00880FF5"/>
    <w:rsid w:val="00882EF2"/>
    <w:rsid w:val="0088565B"/>
    <w:rsid w:val="008A2DE1"/>
    <w:rsid w:val="008A2FF4"/>
    <w:rsid w:val="008A534A"/>
    <w:rsid w:val="008A6CED"/>
    <w:rsid w:val="008B783E"/>
    <w:rsid w:val="008C0E91"/>
    <w:rsid w:val="008C47C5"/>
    <w:rsid w:val="008C7BDE"/>
    <w:rsid w:val="008D520F"/>
    <w:rsid w:val="008D5E51"/>
    <w:rsid w:val="008D717C"/>
    <w:rsid w:val="008E26EA"/>
    <w:rsid w:val="008E3703"/>
    <w:rsid w:val="008E6099"/>
    <w:rsid w:val="008E671B"/>
    <w:rsid w:val="008E6CF9"/>
    <w:rsid w:val="008F041A"/>
    <w:rsid w:val="00902C4E"/>
    <w:rsid w:val="0091481B"/>
    <w:rsid w:val="00917897"/>
    <w:rsid w:val="009204E0"/>
    <w:rsid w:val="0092103B"/>
    <w:rsid w:val="00921C2E"/>
    <w:rsid w:val="00930AF1"/>
    <w:rsid w:val="00942434"/>
    <w:rsid w:val="009506B4"/>
    <w:rsid w:val="009559D8"/>
    <w:rsid w:val="00955B67"/>
    <w:rsid w:val="009608BD"/>
    <w:rsid w:val="00962015"/>
    <w:rsid w:val="00962733"/>
    <w:rsid w:val="009635A3"/>
    <w:rsid w:val="00963F5E"/>
    <w:rsid w:val="00966C5C"/>
    <w:rsid w:val="00972459"/>
    <w:rsid w:val="00973F54"/>
    <w:rsid w:val="009832A3"/>
    <w:rsid w:val="009838FD"/>
    <w:rsid w:val="009863A5"/>
    <w:rsid w:val="00990165"/>
    <w:rsid w:val="00990B2D"/>
    <w:rsid w:val="009916CD"/>
    <w:rsid w:val="00996919"/>
    <w:rsid w:val="009A02D9"/>
    <w:rsid w:val="009A0407"/>
    <w:rsid w:val="009A0835"/>
    <w:rsid w:val="009A120D"/>
    <w:rsid w:val="009A28FC"/>
    <w:rsid w:val="009B0C02"/>
    <w:rsid w:val="009B25E7"/>
    <w:rsid w:val="009B3CA1"/>
    <w:rsid w:val="009B5509"/>
    <w:rsid w:val="009B63EA"/>
    <w:rsid w:val="009B6BDD"/>
    <w:rsid w:val="009B6CDA"/>
    <w:rsid w:val="009C11D6"/>
    <w:rsid w:val="009D26D3"/>
    <w:rsid w:val="009D4F62"/>
    <w:rsid w:val="009E04A3"/>
    <w:rsid w:val="009E27B0"/>
    <w:rsid w:val="009E357F"/>
    <w:rsid w:val="009F5D46"/>
    <w:rsid w:val="009F62D4"/>
    <w:rsid w:val="00A047DC"/>
    <w:rsid w:val="00A048DB"/>
    <w:rsid w:val="00A074C0"/>
    <w:rsid w:val="00A10805"/>
    <w:rsid w:val="00A1080C"/>
    <w:rsid w:val="00A12E95"/>
    <w:rsid w:val="00A1743F"/>
    <w:rsid w:val="00A213C7"/>
    <w:rsid w:val="00A22325"/>
    <w:rsid w:val="00A227DE"/>
    <w:rsid w:val="00A24664"/>
    <w:rsid w:val="00A25830"/>
    <w:rsid w:val="00A27442"/>
    <w:rsid w:val="00A30E60"/>
    <w:rsid w:val="00A31427"/>
    <w:rsid w:val="00A321E3"/>
    <w:rsid w:val="00A32201"/>
    <w:rsid w:val="00A34B63"/>
    <w:rsid w:val="00A367FA"/>
    <w:rsid w:val="00A45156"/>
    <w:rsid w:val="00A46142"/>
    <w:rsid w:val="00A46148"/>
    <w:rsid w:val="00A4696D"/>
    <w:rsid w:val="00A47C11"/>
    <w:rsid w:val="00A53104"/>
    <w:rsid w:val="00A53A02"/>
    <w:rsid w:val="00A57327"/>
    <w:rsid w:val="00A57718"/>
    <w:rsid w:val="00A6191F"/>
    <w:rsid w:val="00A641BC"/>
    <w:rsid w:val="00A642BF"/>
    <w:rsid w:val="00A64392"/>
    <w:rsid w:val="00A66336"/>
    <w:rsid w:val="00A66441"/>
    <w:rsid w:val="00A66B2B"/>
    <w:rsid w:val="00A7199A"/>
    <w:rsid w:val="00A71A59"/>
    <w:rsid w:val="00A82301"/>
    <w:rsid w:val="00A8513D"/>
    <w:rsid w:val="00A86EB1"/>
    <w:rsid w:val="00A87F53"/>
    <w:rsid w:val="00A90633"/>
    <w:rsid w:val="00AA2731"/>
    <w:rsid w:val="00AA6A3F"/>
    <w:rsid w:val="00AB0399"/>
    <w:rsid w:val="00AC33D5"/>
    <w:rsid w:val="00AC358D"/>
    <w:rsid w:val="00AD12EF"/>
    <w:rsid w:val="00AD4324"/>
    <w:rsid w:val="00AE1A82"/>
    <w:rsid w:val="00AE3B1D"/>
    <w:rsid w:val="00AE3EAE"/>
    <w:rsid w:val="00AE6792"/>
    <w:rsid w:val="00AF1C19"/>
    <w:rsid w:val="00AF6F4E"/>
    <w:rsid w:val="00B02594"/>
    <w:rsid w:val="00B070B2"/>
    <w:rsid w:val="00B13F94"/>
    <w:rsid w:val="00B1707E"/>
    <w:rsid w:val="00B248C3"/>
    <w:rsid w:val="00B27690"/>
    <w:rsid w:val="00B310FD"/>
    <w:rsid w:val="00B362F6"/>
    <w:rsid w:val="00B372FE"/>
    <w:rsid w:val="00B37E5F"/>
    <w:rsid w:val="00B55EA5"/>
    <w:rsid w:val="00B568A5"/>
    <w:rsid w:val="00B5695E"/>
    <w:rsid w:val="00B622D6"/>
    <w:rsid w:val="00B64C03"/>
    <w:rsid w:val="00B65817"/>
    <w:rsid w:val="00B71766"/>
    <w:rsid w:val="00B720EF"/>
    <w:rsid w:val="00B81181"/>
    <w:rsid w:val="00B855E7"/>
    <w:rsid w:val="00B97BDC"/>
    <w:rsid w:val="00B9B131"/>
    <w:rsid w:val="00BA2997"/>
    <w:rsid w:val="00BA549D"/>
    <w:rsid w:val="00BA5B4C"/>
    <w:rsid w:val="00BB0098"/>
    <w:rsid w:val="00BB555F"/>
    <w:rsid w:val="00BB56D4"/>
    <w:rsid w:val="00BB5709"/>
    <w:rsid w:val="00BC13EC"/>
    <w:rsid w:val="00BC5B9B"/>
    <w:rsid w:val="00BC6358"/>
    <w:rsid w:val="00BC63A0"/>
    <w:rsid w:val="00BC6FD8"/>
    <w:rsid w:val="00BD04E1"/>
    <w:rsid w:val="00BD4F96"/>
    <w:rsid w:val="00BE1B44"/>
    <w:rsid w:val="00BE7301"/>
    <w:rsid w:val="00BF1593"/>
    <w:rsid w:val="00BF1D0B"/>
    <w:rsid w:val="00BF2CEE"/>
    <w:rsid w:val="00C03197"/>
    <w:rsid w:val="00C07271"/>
    <w:rsid w:val="00C10E3D"/>
    <w:rsid w:val="00C160AD"/>
    <w:rsid w:val="00C23D44"/>
    <w:rsid w:val="00C33E41"/>
    <w:rsid w:val="00C34325"/>
    <w:rsid w:val="00C4172B"/>
    <w:rsid w:val="00C4336E"/>
    <w:rsid w:val="00C45CCE"/>
    <w:rsid w:val="00C53028"/>
    <w:rsid w:val="00C534F7"/>
    <w:rsid w:val="00C53D07"/>
    <w:rsid w:val="00C568C3"/>
    <w:rsid w:val="00C57B79"/>
    <w:rsid w:val="00C61723"/>
    <w:rsid w:val="00C72D11"/>
    <w:rsid w:val="00C73606"/>
    <w:rsid w:val="00C81F09"/>
    <w:rsid w:val="00C82986"/>
    <w:rsid w:val="00C835E8"/>
    <w:rsid w:val="00C85939"/>
    <w:rsid w:val="00C86610"/>
    <w:rsid w:val="00C91C4B"/>
    <w:rsid w:val="00C9460A"/>
    <w:rsid w:val="00C95D27"/>
    <w:rsid w:val="00C95DC4"/>
    <w:rsid w:val="00C97495"/>
    <w:rsid w:val="00C97964"/>
    <w:rsid w:val="00CA4572"/>
    <w:rsid w:val="00CA7AB5"/>
    <w:rsid w:val="00CB2C4B"/>
    <w:rsid w:val="00CB533F"/>
    <w:rsid w:val="00CB5E1C"/>
    <w:rsid w:val="00CB72BD"/>
    <w:rsid w:val="00CC25A9"/>
    <w:rsid w:val="00CD11DC"/>
    <w:rsid w:val="00CD3794"/>
    <w:rsid w:val="00CDA39B"/>
    <w:rsid w:val="00CE445E"/>
    <w:rsid w:val="00CF0F81"/>
    <w:rsid w:val="00CF56C2"/>
    <w:rsid w:val="00CF69A0"/>
    <w:rsid w:val="00D009F0"/>
    <w:rsid w:val="00D032F5"/>
    <w:rsid w:val="00D055E4"/>
    <w:rsid w:val="00D1013F"/>
    <w:rsid w:val="00D1103F"/>
    <w:rsid w:val="00D11D05"/>
    <w:rsid w:val="00D16CC6"/>
    <w:rsid w:val="00D216EC"/>
    <w:rsid w:val="00D2251F"/>
    <w:rsid w:val="00D23C68"/>
    <w:rsid w:val="00D246A9"/>
    <w:rsid w:val="00D30C45"/>
    <w:rsid w:val="00D33D1E"/>
    <w:rsid w:val="00D34758"/>
    <w:rsid w:val="00D35518"/>
    <w:rsid w:val="00D37B85"/>
    <w:rsid w:val="00D41B3F"/>
    <w:rsid w:val="00D472C8"/>
    <w:rsid w:val="00D51779"/>
    <w:rsid w:val="00D544A1"/>
    <w:rsid w:val="00D571A1"/>
    <w:rsid w:val="00D62AB8"/>
    <w:rsid w:val="00D64252"/>
    <w:rsid w:val="00D6699A"/>
    <w:rsid w:val="00D70A41"/>
    <w:rsid w:val="00D70E8D"/>
    <w:rsid w:val="00D740E9"/>
    <w:rsid w:val="00D75177"/>
    <w:rsid w:val="00D76A78"/>
    <w:rsid w:val="00D77DE4"/>
    <w:rsid w:val="00D83B39"/>
    <w:rsid w:val="00D84BDE"/>
    <w:rsid w:val="00D91EE2"/>
    <w:rsid w:val="00DA0873"/>
    <w:rsid w:val="00DA1417"/>
    <w:rsid w:val="00DA4928"/>
    <w:rsid w:val="00DA54D2"/>
    <w:rsid w:val="00DB4821"/>
    <w:rsid w:val="00DB4F3B"/>
    <w:rsid w:val="00DB53F4"/>
    <w:rsid w:val="00DC05B5"/>
    <w:rsid w:val="00DC2956"/>
    <w:rsid w:val="00DC2FC5"/>
    <w:rsid w:val="00DE37F4"/>
    <w:rsid w:val="00DE38F3"/>
    <w:rsid w:val="00DE4DEC"/>
    <w:rsid w:val="00DF14AC"/>
    <w:rsid w:val="00DF176F"/>
    <w:rsid w:val="00DF2AEC"/>
    <w:rsid w:val="00E04B19"/>
    <w:rsid w:val="00E12598"/>
    <w:rsid w:val="00E12BE6"/>
    <w:rsid w:val="00E1310B"/>
    <w:rsid w:val="00E14629"/>
    <w:rsid w:val="00E15B3D"/>
    <w:rsid w:val="00E22DE9"/>
    <w:rsid w:val="00E23DBA"/>
    <w:rsid w:val="00E27298"/>
    <w:rsid w:val="00E322E6"/>
    <w:rsid w:val="00E35602"/>
    <w:rsid w:val="00E42228"/>
    <w:rsid w:val="00E519D4"/>
    <w:rsid w:val="00E5243B"/>
    <w:rsid w:val="00E54B72"/>
    <w:rsid w:val="00E56CEE"/>
    <w:rsid w:val="00E6000C"/>
    <w:rsid w:val="00E62740"/>
    <w:rsid w:val="00E6471E"/>
    <w:rsid w:val="00E739A5"/>
    <w:rsid w:val="00E90E3E"/>
    <w:rsid w:val="00E92C66"/>
    <w:rsid w:val="00E946C2"/>
    <w:rsid w:val="00E947C5"/>
    <w:rsid w:val="00E97781"/>
    <w:rsid w:val="00EB12CA"/>
    <w:rsid w:val="00EB72F4"/>
    <w:rsid w:val="00EB7BF5"/>
    <w:rsid w:val="00EC1858"/>
    <w:rsid w:val="00EC2119"/>
    <w:rsid w:val="00EC712D"/>
    <w:rsid w:val="00ED210C"/>
    <w:rsid w:val="00ED3ABD"/>
    <w:rsid w:val="00EE3EE3"/>
    <w:rsid w:val="00EF4988"/>
    <w:rsid w:val="00EF502F"/>
    <w:rsid w:val="00EF7D86"/>
    <w:rsid w:val="00F013A4"/>
    <w:rsid w:val="00F031EF"/>
    <w:rsid w:val="00F04CBE"/>
    <w:rsid w:val="00F07CAD"/>
    <w:rsid w:val="00F110F2"/>
    <w:rsid w:val="00F12039"/>
    <w:rsid w:val="00F1573D"/>
    <w:rsid w:val="00F20037"/>
    <w:rsid w:val="00F26634"/>
    <w:rsid w:val="00F26F51"/>
    <w:rsid w:val="00F30B70"/>
    <w:rsid w:val="00F35873"/>
    <w:rsid w:val="00F4068C"/>
    <w:rsid w:val="00F44310"/>
    <w:rsid w:val="00F455E6"/>
    <w:rsid w:val="00F528FD"/>
    <w:rsid w:val="00F54D4F"/>
    <w:rsid w:val="00F60C17"/>
    <w:rsid w:val="00F66BD5"/>
    <w:rsid w:val="00F73C34"/>
    <w:rsid w:val="00F76730"/>
    <w:rsid w:val="00F830CC"/>
    <w:rsid w:val="00F83808"/>
    <w:rsid w:val="00F85EB4"/>
    <w:rsid w:val="00F90DE2"/>
    <w:rsid w:val="00F9123D"/>
    <w:rsid w:val="00F938D0"/>
    <w:rsid w:val="00F93C25"/>
    <w:rsid w:val="00F9627A"/>
    <w:rsid w:val="00F967C4"/>
    <w:rsid w:val="00FA5B9B"/>
    <w:rsid w:val="00FA688D"/>
    <w:rsid w:val="00FA7134"/>
    <w:rsid w:val="00FB2467"/>
    <w:rsid w:val="00FB2743"/>
    <w:rsid w:val="00FC401C"/>
    <w:rsid w:val="00FC4518"/>
    <w:rsid w:val="00FC613F"/>
    <w:rsid w:val="00FD104C"/>
    <w:rsid w:val="00FD20F6"/>
    <w:rsid w:val="00FD25AF"/>
    <w:rsid w:val="00FD2C9A"/>
    <w:rsid w:val="00FD3185"/>
    <w:rsid w:val="00FD3B7E"/>
    <w:rsid w:val="00FD42DF"/>
    <w:rsid w:val="00FD50B6"/>
    <w:rsid w:val="00FD7401"/>
    <w:rsid w:val="00FD77B5"/>
    <w:rsid w:val="00FE17AC"/>
    <w:rsid w:val="00FE2921"/>
    <w:rsid w:val="00FE3FB7"/>
    <w:rsid w:val="00FE469E"/>
    <w:rsid w:val="00FE58ED"/>
    <w:rsid w:val="00FE6A8E"/>
    <w:rsid w:val="00FE706D"/>
    <w:rsid w:val="011E4BF6"/>
    <w:rsid w:val="011ED3A7"/>
    <w:rsid w:val="01273961"/>
    <w:rsid w:val="01416940"/>
    <w:rsid w:val="015915F4"/>
    <w:rsid w:val="01977D95"/>
    <w:rsid w:val="01B67992"/>
    <w:rsid w:val="0215259A"/>
    <w:rsid w:val="02158AF7"/>
    <w:rsid w:val="0227DEF2"/>
    <w:rsid w:val="02751701"/>
    <w:rsid w:val="0287FDEB"/>
    <w:rsid w:val="0299F3DD"/>
    <w:rsid w:val="02BAA408"/>
    <w:rsid w:val="02BF82FD"/>
    <w:rsid w:val="02D83A25"/>
    <w:rsid w:val="02E34EC5"/>
    <w:rsid w:val="030ACCE9"/>
    <w:rsid w:val="0324C93B"/>
    <w:rsid w:val="034BB11A"/>
    <w:rsid w:val="0360C915"/>
    <w:rsid w:val="039F26D4"/>
    <w:rsid w:val="03B15B58"/>
    <w:rsid w:val="03B33BC8"/>
    <w:rsid w:val="03B70F2E"/>
    <w:rsid w:val="03BEA5EE"/>
    <w:rsid w:val="03F977F8"/>
    <w:rsid w:val="040FE328"/>
    <w:rsid w:val="04142955"/>
    <w:rsid w:val="043AB430"/>
    <w:rsid w:val="043DE6F1"/>
    <w:rsid w:val="043F1CAD"/>
    <w:rsid w:val="044431BB"/>
    <w:rsid w:val="044E86E3"/>
    <w:rsid w:val="04A1C445"/>
    <w:rsid w:val="04D3BED4"/>
    <w:rsid w:val="04EC6DCF"/>
    <w:rsid w:val="0509E8AE"/>
    <w:rsid w:val="052E792A"/>
    <w:rsid w:val="053320D5"/>
    <w:rsid w:val="0534035C"/>
    <w:rsid w:val="0549AA3C"/>
    <w:rsid w:val="0564CBBE"/>
    <w:rsid w:val="059A6699"/>
    <w:rsid w:val="05EFACEE"/>
    <w:rsid w:val="05FAAA84"/>
    <w:rsid w:val="05FFAD4A"/>
    <w:rsid w:val="060FDAE7"/>
    <w:rsid w:val="06290344"/>
    <w:rsid w:val="0673846A"/>
    <w:rsid w:val="06ACA685"/>
    <w:rsid w:val="06BEC4C5"/>
    <w:rsid w:val="06C4861E"/>
    <w:rsid w:val="06D1E11A"/>
    <w:rsid w:val="06F7B540"/>
    <w:rsid w:val="0701A37A"/>
    <w:rsid w:val="07063C90"/>
    <w:rsid w:val="071096A8"/>
    <w:rsid w:val="07291452"/>
    <w:rsid w:val="0740200E"/>
    <w:rsid w:val="07457C31"/>
    <w:rsid w:val="0747CCE6"/>
    <w:rsid w:val="0750ED15"/>
    <w:rsid w:val="076931A0"/>
    <w:rsid w:val="07A032E8"/>
    <w:rsid w:val="07DA04B8"/>
    <w:rsid w:val="07DF1201"/>
    <w:rsid w:val="080F54CB"/>
    <w:rsid w:val="08136591"/>
    <w:rsid w:val="0857151B"/>
    <w:rsid w:val="085BA63C"/>
    <w:rsid w:val="0861F2D1"/>
    <w:rsid w:val="087E5BB9"/>
    <w:rsid w:val="08AC3197"/>
    <w:rsid w:val="08AC6709"/>
    <w:rsid w:val="08B5E9BF"/>
    <w:rsid w:val="090E2553"/>
    <w:rsid w:val="09274DB0"/>
    <w:rsid w:val="09324B46"/>
    <w:rsid w:val="0959DCDF"/>
    <w:rsid w:val="09860654"/>
    <w:rsid w:val="09B4A384"/>
    <w:rsid w:val="09BBD87E"/>
    <w:rsid w:val="09DF3BBE"/>
    <w:rsid w:val="0A07747F"/>
    <w:rsid w:val="0A0E6858"/>
    <w:rsid w:val="0A88FEE5"/>
    <w:rsid w:val="0AC343E2"/>
    <w:rsid w:val="0AE34C0A"/>
    <w:rsid w:val="0B1820E7"/>
    <w:rsid w:val="0B4A7B46"/>
    <w:rsid w:val="0B7D5AF5"/>
    <w:rsid w:val="0B7E358B"/>
    <w:rsid w:val="0BA04604"/>
    <w:rsid w:val="0BB20396"/>
    <w:rsid w:val="0BC9BF50"/>
    <w:rsid w:val="0C029DB4"/>
    <w:rsid w:val="0C3E2106"/>
    <w:rsid w:val="0C5262D5"/>
    <w:rsid w:val="0C53D60D"/>
    <w:rsid w:val="0C7A7E4C"/>
    <w:rsid w:val="0CA69161"/>
    <w:rsid w:val="0CCCA021"/>
    <w:rsid w:val="0CD0242D"/>
    <w:rsid w:val="0CDB236D"/>
    <w:rsid w:val="0CDE823D"/>
    <w:rsid w:val="0CDED0B9"/>
    <w:rsid w:val="0CE64BA7"/>
    <w:rsid w:val="0D09EEF3"/>
    <w:rsid w:val="0D268056"/>
    <w:rsid w:val="0D651F49"/>
    <w:rsid w:val="0D7052A9"/>
    <w:rsid w:val="0D73E710"/>
    <w:rsid w:val="0D8FDBAB"/>
    <w:rsid w:val="0E4B5833"/>
    <w:rsid w:val="0E4FF259"/>
    <w:rsid w:val="0E7A529E"/>
    <w:rsid w:val="0E8EF453"/>
    <w:rsid w:val="0E9BC44D"/>
    <w:rsid w:val="0EE9C701"/>
    <w:rsid w:val="0F3A19AA"/>
    <w:rsid w:val="0F6DC553"/>
    <w:rsid w:val="0FCAA1E5"/>
    <w:rsid w:val="0FCE072C"/>
    <w:rsid w:val="0FF057E3"/>
    <w:rsid w:val="1007C4EF"/>
    <w:rsid w:val="100DF10B"/>
    <w:rsid w:val="101363E0"/>
    <w:rsid w:val="101DEC69"/>
    <w:rsid w:val="10219E58"/>
    <w:rsid w:val="1035FBF9"/>
    <w:rsid w:val="1051A6AE"/>
    <w:rsid w:val="107DFEDB"/>
    <w:rsid w:val="107E2B31"/>
    <w:rsid w:val="107F7F69"/>
    <w:rsid w:val="10B4F3D0"/>
    <w:rsid w:val="1118EEBA"/>
    <w:rsid w:val="115E67B8"/>
    <w:rsid w:val="11691EFD"/>
    <w:rsid w:val="117CE7B2"/>
    <w:rsid w:val="118A6CF3"/>
    <w:rsid w:val="11A28F26"/>
    <w:rsid w:val="11A39550"/>
    <w:rsid w:val="11C01D57"/>
    <w:rsid w:val="11C5DDA0"/>
    <w:rsid w:val="11F3FD4A"/>
    <w:rsid w:val="11F5CD0C"/>
    <w:rsid w:val="1212E22B"/>
    <w:rsid w:val="1250C431"/>
    <w:rsid w:val="1271BA6C"/>
    <w:rsid w:val="1278923C"/>
    <w:rsid w:val="127ED65E"/>
    <w:rsid w:val="12AE4383"/>
    <w:rsid w:val="12FBA51A"/>
    <w:rsid w:val="134E123D"/>
    <w:rsid w:val="1384BF31"/>
    <w:rsid w:val="13B5CBF3"/>
    <w:rsid w:val="13C4761E"/>
    <w:rsid w:val="13E4C32F"/>
    <w:rsid w:val="147FCCEA"/>
    <w:rsid w:val="14857A0E"/>
    <w:rsid w:val="14F4ED20"/>
    <w:rsid w:val="14FAD409"/>
    <w:rsid w:val="1500D2EE"/>
    <w:rsid w:val="15262C6F"/>
    <w:rsid w:val="152BB25F"/>
    <w:rsid w:val="158DDF35"/>
    <w:rsid w:val="15AAF235"/>
    <w:rsid w:val="15CD8119"/>
    <w:rsid w:val="15EA2438"/>
    <w:rsid w:val="15F495E1"/>
    <w:rsid w:val="160B70A0"/>
    <w:rsid w:val="1676EF55"/>
    <w:rsid w:val="168966AA"/>
    <w:rsid w:val="168D2DED"/>
    <w:rsid w:val="16988450"/>
    <w:rsid w:val="16B556EA"/>
    <w:rsid w:val="16EF5F6B"/>
    <w:rsid w:val="16EFC57D"/>
    <w:rsid w:val="1708EDDA"/>
    <w:rsid w:val="171A833A"/>
    <w:rsid w:val="171C2080"/>
    <w:rsid w:val="1735D414"/>
    <w:rsid w:val="1736ACB0"/>
    <w:rsid w:val="17604D95"/>
    <w:rsid w:val="1769517A"/>
    <w:rsid w:val="176E306C"/>
    <w:rsid w:val="177DF1E2"/>
    <w:rsid w:val="177F851E"/>
    <w:rsid w:val="17906642"/>
    <w:rsid w:val="17AF11BF"/>
    <w:rsid w:val="17EC0E75"/>
    <w:rsid w:val="18010AFA"/>
    <w:rsid w:val="1860D220"/>
    <w:rsid w:val="188B95DE"/>
    <w:rsid w:val="1898D7A3"/>
    <w:rsid w:val="18A00793"/>
    <w:rsid w:val="18D27D11"/>
    <w:rsid w:val="18E098B4"/>
    <w:rsid w:val="18EF0B7C"/>
    <w:rsid w:val="190DD565"/>
    <w:rsid w:val="19513113"/>
    <w:rsid w:val="19658CF9"/>
    <w:rsid w:val="198F9A3B"/>
    <w:rsid w:val="19CA9663"/>
    <w:rsid w:val="19FC8F25"/>
    <w:rsid w:val="1A1F82E1"/>
    <w:rsid w:val="1A588132"/>
    <w:rsid w:val="1A668C95"/>
    <w:rsid w:val="1A6C5CB1"/>
    <w:rsid w:val="1AA0F23C"/>
    <w:rsid w:val="1AA69F27"/>
    <w:rsid w:val="1AD72F84"/>
    <w:rsid w:val="1AF75058"/>
    <w:rsid w:val="1B0A31A1"/>
    <w:rsid w:val="1B480317"/>
    <w:rsid w:val="1B719CE8"/>
    <w:rsid w:val="1B902D3B"/>
    <w:rsid w:val="1BA36180"/>
    <w:rsid w:val="1BABE659"/>
    <w:rsid w:val="1BE08050"/>
    <w:rsid w:val="1BE47A28"/>
    <w:rsid w:val="1C06FE9F"/>
    <w:rsid w:val="1C7272F2"/>
    <w:rsid w:val="1C8282E2"/>
    <w:rsid w:val="1CB53E59"/>
    <w:rsid w:val="1CC958EA"/>
    <w:rsid w:val="1CEE281F"/>
    <w:rsid w:val="1D009ADC"/>
    <w:rsid w:val="1D2BFD9C"/>
    <w:rsid w:val="1D2CE37C"/>
    <w:rsid w:val="1D3E8C19"/>
    <w:rsid w:val="1D52DF93"/>
    <w:rsid w:val="1D622B9E"/>
    <w:rsid w:val="1D63FAEF"/>
    <w:rsid w:val="1D6661C3"/>
    <w:rsid w:val="1DB0CB13"/>
    <w:rsid w:val="1DCD72E2"/>
    <w:rsid w:val="1DF284A9"/>
    <w:rsid w:val="1DFA2C96"/>
    <w:rsid w:val="1E4ADC6E"/>
    <w:rsid w:val="1E514ED2"/>
    <w:rsid w:val="1E549BA6"/>
    <w:rsid w:val="1E6DD2F9"/>
    <w:rsid w:val="1EA93CDB"/>
    <w:rsid w:val="1EC7CDFD"/>
    <w:rsid w:val="1EF67AC9"/>
    <w:rsid w:val="1EFAD762"/>
    <w:rsid w:val="1F318D86"/>
    <w:rsid w:val="1F408009"/>
    <w:rsid w:val="1F694343"/>
    <w:rsid w:val="1F8E550A"/>
    <w:rsid w:val="1FB626BD"/>
    <w:rsid w:val="1FCB1938"/>
    <w:rsid w:val="2019A4A9"/>
    <w:rsid w:val="2020A3ED"/>
    <w:rsid w:val="203F557D"/>
    <w:rsid w:val="207157F8"/>
    <w:rsid w:val="208A8055"/>
    <w:rsid w:val="2094C753"/>
    <w:rsid w:val="209D1A27"/>
    <w:rsid w:val="20B9DCC3"/>
    <w:rsid w:val="2111B860"/>
    <w:rsid w:val="211AEC9A"/>
    <w:rsid w:val="212152EC"/>
    <w:rsid w:val="21A16181"/>
    <w:rsid w:val="21B5750A"/>
    <w:rsid w:val="21C0935B"/>
    <w:rsid w:val="21CDAAE5"/>
    <w:rsid w:val="220B885F"/>
    <w:rsid w:val="22229956"/>
    <w:rsid w:val="222E1B8B"/>
    <w:rsid w:val="224743E8"/>
    <w:rsid w:val="2259178C"/>
    <w:rsid w:val="226ED581"/>
    <w:rsid w:val="22A3003C"/>
    <w:rsid w:val="22B90590"/>
    <w:rsid w:val="22E85988"/>
    <w:rsid w:val="230C6F3F"/>
    <w:rsid w:val="232B2647"/>
    <w:rsid w:val="23444EA4"/>
    <w:rsid w:val="235D7AF1"/>
    <w:rsid w:val="2360AA18"/>
    <w:rsid w:val="237184A2"/>
    <w:rsid w:val="23A8F8BA"/>
    <w:rsid w:val="23E734A5"/>
    <w:rsid w:val="2428EFC1"/>
    <w:rsid w:val="243E8221"/>
    <w:rsid w:val="2446BE23"/>
    <w:rsid w:val="249014C2"/>
    <w:rsid w:val="24B5062C"/>
    <w:rsid w:val="24C6F6A8"/>
    <w:rsid w:val="253A432D"/>
    <w:rsid w:val="255756D5"/>
    <w:rsid w:val="255BE036"/>
    <w:rsid w:val="25641A15"/>
    <w:rsid w:val="2565BC4D"/>
    <w:rsid w:val="258D4DE6"/>
    <w:rsid w:val="25AFC18D"/>
    <w:rsid w:val="25C95000"/>
    <w:rsid w:val="25E28E84"/>
    <w:rsid w:val="26309E88"/>
    <w:rsid w:val="2637CD58"/>
    <w:rsid w:val="26654A05"/>
    <w:rsid w:val="266BD7EC"/>
    <w:rsid w:val="26EAB0AF"/>
    <w:rsid w:val="26FA02AF"/>
    <w:rsid w:val="27018CAE"/>
    <w:rsid w:val="270959ED"/>
    <w:rsid w:val="270F57EE"/>
    <w:rsid w:val="2760960B"/>
    <w:rsid w:val="27628A6D"/>
    <w:rsid w:val="278C9C01"/>
    <w:rsid w:val="2792F1C8"/>
    <w:rsid w:val="279CC9B8"/>
    <w:rsid w:val="27B1A692"/>
    <w:rsid w:val="27CC6EE9"/>
    <w:rsid w:val="280A5DA7"/>
    <w:rsid w:val="280B87B6"/>
    <w:rsid w:val="2819FC88"/>
    <w:rsid w:val="2831C639"/>
    <w:rsid w:val="284EBC01"/>
    <w:rsid w:val="286E836D"/>
    <w:rsid w:val="2876401A"/>
    <w:rsid w:val="28873595"/>
    <w:rsid w:val="288C47F7"/>
    <w:rsid w:val="289D5D0F"/>
    <w:rsid w:val="28EC8F55"/>
    <w:rsid w:val="28F11D53"/>
    <w:rsid w:val="28F17AE4"/>
    <w:rsid w:val="290106E9"/>
    <w:rsid w:val="2902AF40"/>
    <w:rsid w:val="2905294D"/>
    <w:rsid w:val="29062704"/>
    <w:rsid w:val="29306B5D"/>
    <w:rsid w:val="294CFDF4"/>
    <w:rsid w:val="29683F4A"/>
    <w:rsid w:val="296F6E1A"/>
    <w:rsid w:val="2979D265"/>
    <w:rsid w:val="29887F59"/>
    <w:rsid w:val="29B5CCE9"/>
    <w:rsid w:val="2A2305F6"/>
    <w:rsid w:val="2A232317"/>
    <w:rsid w:val="2A31A371"/>
    <w:rsid w:val="2A43FC6D"/>
    <w:rsid w:val="2A80710D"/>
    <w:rsid w:val="2A8879F9"/>
    <w:rsid w:val="2A8D4B45"/>
    <w:rsid w:val="2A8D97AE"/>
    <w:rsid w:val="2A9E7FA1"/>
    <w:rsid w:val="2B040FAB"/>
    <w:rsid w:val="2B13690E"/>
    <w:rsid w:val="2B16442F"/>
    <w:rsid w:val="2B2C7C0C"/>
    <w:rsid w:val="2B2E105E"/>
    <w:rsid w:val="2B368C4C"/>
    <w:rsid w:val="2B5278E6"/>
    <w:rsid w:val="2B67AA73"/>
    <w:rsid w:val="2B77A4CA"/>
    <w:rsid w:val="2B94C29A"/>
    <w:rsid w:val="2BA8A352"/>
    <w:rsid w:val="2BACEA8A"/>
    <w:rsid w:val="2BB01600"/>
    <w:rsid w:val="2BCAA88B"/>
    <w:rsid w:val="2C049D17"/>
    <w:rsid w:val="2C2235D2"/>
    <w:rsid w:val="2C37D41B"/>
    <w:rsid w:val="2C54CE49"/>
    <w:rsid w:val="2C5E3374"/>
    <w:rsid w:val="2C9FE00C"/>
    <w:rsid w:val="2CB17327"/>
    <w:rsid w:val="2D279120"/>
    <w:rsid w:val="2D27DC27"/>
    <w:rsid w:val="2D2B05A7"/>
    <w:rsid w:val="2D443A53"/>
    <w:rsid w:val="2D45E429"/>
    <w:rsid w:val="2D68DB24"/>
    <w:rsid w:val="2D694433"/>
    <w:rsid w:val="2D7B7075"/>
    <w:rsid w:val="2DD4780C"/>
    <w:rsid w:val="2DED2DD1"/>
    <w:rsid w:val="2E247895"/>
    <w:rsid w:val="2E28E98C"/>
    <w:rsid w:val="2E3BB06D"/>
    <w:rsid w:val="2E51221F"/>
    <w:rsid w:val="2E54D8CA"/>
    <w:rsid w:val="2E664B9D"/>
    <w:rsid w:val="2E70F40B"/>
    <w:rsid w:val="2E8A77CA"/>
    <w:rsid w:val="2EC3C7D4"/>
    <w:rsid w:val="2ECC635C"/>
    <w:rsid w:val="2F312ED4"/>
    <w:rsid w:val="2F42A99E"/>
    <w:rsid w:val="2F42DCD0"/>
    <w:rsid w:val="2F518467"/>
    <w:rsid w:val="2F6AACC4"/>
    <w:rsid w:val="2F6B4CBE"/>
    <w:rsid w:val="2F6BA7F0"/>
    <w:rsid w:val="2F76D0FC"/>
    <w:rsid w:val="2F9FDA3A"/>
    <w:rsid w:val="2FBD89B0"/>
    <w:rsid w:val="2FD780CE"/>
    <w:rsid w:val="30021FA0"/>
    <w:rsid w:val="3005954A"/>
    <w:rsid w:val="3022C44E"/>
    <w:rsid w:val="30230153"/>
    <w:rsid w:val="306A1D1F"/>
    <w:rsid w:val="3092969C"/>
    <w:rsid w:val="30B05C7A"/>
    <w:rsid w:val="30B927A6"/>
    <w:rsid w:val="30DCC31B"/>
    <w:rsid w:val="30F8F396"/>
    <w:rsid w:val="31067D25"/>
    <w:rsid w:val="31077851"/>
    <w:rsid w:val="3108F7E9"/>
    <w:rsid w:val="312729A8"/>
    <w:rsid w:val="3147954C"/>
    <w:rsid w:val="314CD4DA"/>
    <w:rsid w:val="3173512F"/>
    <w:rsid w:val="31771050"/>
    <w:rsid w:val="317D0D88"/>
    <w:rsid w:val="3180ECCF"/>
    <w:rsid w:val="31C9B84C"/>
    <w:rsid w:val="31F489C1"/>
    <w:rsid w:val="321DF08D"/>
    <w:rsid w:val="321EFAA0"/>
    <w:rsid w:val="322F94F0"/>
    <w:rsid w:val="3233047E"/>
    <w:rsid w:val="324C2CDB"/>
    <w:rsid w:val="3254F807"/>
    <w:rsid w:val="326A7111"/>
    <w:rsid w:val="3278937C"/>
    <w:rsid w:val="3294C3F7"/>
    <w:rsid w:val="32A348B2"/>
    <w:rsid w:val="32D83A7E"/>
    <w:rsid w:val="3315A6DA"/>
    <w:rsid w:val="33233684"/>
    <w:rsid w:val="332DD7C8"/>
    <w:rsid w:val="338DEDB0"/>
    <w:rsid w:val="33C3D749"/>
    <w:rsid w:val="33CED4DF"/>
    <w:rsid w:val="33E02981"/>
    <w:rsid w:val="3428978A"/>
    <w:rsid w:val="3429336A"/>
    <w:rsid w:val="342F5C3F"/>
    <w:rsid w:val="343F1913"/>
    <w:rsid w:val="3454A57A"/>
    <w:rsid w:val="346813F3"/>
    <w:rsid w:val="349A4E69"/>
    <w:rsid w:val="34A2920E"/>
    <w:rsid w:val="34A91F7C"/>
    <w:rsid w:val="34C2DEFB"/>
    <w:rsid w:val="34D82F42"/>
    <w:rsid w:val="34FAF137"/>
    <w:rsid w:val="3516456D"/>
    <w:rsid w:val="35227C83"/>
    <w:rsid w:val="355FA7AA"/>
    <w:rsid w:val="3572744D"/>
    <w:rsid w:val="3583CD9D"/>
    <w:rsid w:val="358C98C9"/>
    <w:rsid w:val="359377E3"/>
    <w:rsid w:val="35ABDB6E"/>
    <w:rsid w:val="35B0343E"/>
    <w:rsid w:val="35B1EA00"/>
    <w:rsid w:val="35C503CB"/>
    <w:rsid w:val="35CDD2DD"/>
    <w:rsid w:val="361EC87D"/>
    <w:rsid w:val="3646C252"/>
    <w:rsid w:val="366FA30A"/>
    <w:rsid w:val="36DAAC1F"/>
    <w:rsid w:val="36EEBA34"/>
    <w:rsid w:val="370E44AE"/>
    <w:rsid w:val="371B7EC6"/>
    <w:rsid w:val="3728692A"/>
    <w:rsid w:val="3728DE56"/>
    <w:rsid w:val="3760D42C"/>
    <w:rsid w:val="3779A48D"/>
    <w:rsid w:val="378937F4"/>
    <w:rsid w:val="37898FE8"/>
    <w:rsid w:val="37BA98DE"/>
    <w:rsid w:val="37EA8039"/>
    <w:rsid w:val="380FD004"/>
    <w:rsid w:val="382F0E56"/>
    <w:rsid w:val="38358A22"/>
    <w:rsid w:val="386A7CC8"/>
    <w:rsid w:val="38767C80"/>
    <w:rsid w:val="3891D893"/>
    <w:rsid w:val="38A4C22B"/>
    <w:rsid w:val="38A93351"/>
    <w:rsid w:val="38B070C9"/>
    <w:rsid w:val="38D58A8D"/>
    <w:rsid w:val="38E37C30"/>
    <w:rsid w:val="390442E4"/>
    <w:rsid w:val="394662BF"/>
    <w:rsid w:val="39492990"/>
    <w:rsid w:val="395DA3C7"/>
    <w:rsid w:val="398D5062"/>
    <w:rsid w:val="39E5BC29"/>
    <w:rsid w:val="39F52458"/>
    <w:rsid w:val="3A268D30"/>
    <w:rsid w:val="3A3318CD"/>
    <w:rsid w:val="3A416C1E"/>
    <w:rsid w:val="3A50A158"/>
    <w:rsid w:val="3A6C6F23"/>
    <w:rsid w:val="3A9775D2"/>
    <w:rsid w:val="3A9FD5DC"/>
    <w:rsid w:val="3AA4AF9F"/>
    <w:rsid w:val="3AD956CC"/>
    <w:rsid w:val="3B096249"/>
    <w:rsid w:val="3B218616"/>
    <w:rsid w:val="3B2261D1"/>
    <w:rsid w:val="3B33B416"/>
    <w:rsid w:val="3B54497C"/>
    <w:rsid w:val="3B6F2206"/>
    <w:rsid w:val="3BC361A2"/>
    <w:rsid w:val="3BC99384"/>
    <w:rsid w:val="3BF9225E"/>
    <w:rsid w:val="3C0D2B4F"/>
    <w:rsid w:val="3C190D21"/>
    <w:rsid w:val="3C1B1CF2"/>
    <w:rsid w:val="3C6F6EC0"/>
    <w:rsid w:val="3C877E50"/>
    <w:rsid w:val="3CA02048"/>
    <w:rsid w:val="3CC5BC31"/>
    <w:rsid w:val="3CF019DD"/>
    <w:rsid w:val="3CFBD00D"/>
    <w:rsid w:val="3D19CE7B"/>
    <w:rsid w:val="3D2CC51A"/>
    <w:rsid w:val="3D79DB34"/>
    <w:rsid w:val="3DDBEF4A"/>
    <w:rsid w:val="3DEDE8DF"/>
    <w:rsid w:val="3E409960"/>
    <w:rsid w:val="3E54AD13"/>
    <w:rsid w:val="3E5A0293"/>
    <w:rsid w:val="3E5FA70A"/>
    <w:rsid w:val="3E618C92"/>
    <w:rsid w:val="3EB0A745"/>
    <w:rsid w:val="3EC33CC3"/>
    <w:rsid w:val="3ED2CEC4"/>
    <w:rsid w:val="3F570276"/>
    <w:rsid w:val="3F762B1E"/>
    <w:rsid w:val="3F8E59BD"/>
    <w:rsid w:val="3FA70F82"/>
    <w:rsid w:val="3FD19371"/>
    <w:rsid w:val="40131FFC"/>
    <w:rsid w:val="406465DC"/>
    <w:rsid w:val="4080B7B9"/>
    <w:rsid w:val="40819315"/>
    <w:rsid w:val="40A25A51"/>
    <w:rsid w:val="40AC89C1"/>
    <w:rsid w:val="40B9C418"/>
    <w:rsid w:val="40DD4054"/>
    <w:rsid w:val="40DFEECF"/>
    <w:rsid w:val="410E5D2F"/>
    <w:rsid w:val="41312A5E"/>
    <w:rsid w:val="416D63D2"/>
    <w:rsid w:val="41A57773"/>
    <w:rsid w:val="41B255B1"/>
    <w:rsid w:val="41C0BEED"/>
    <w:rsid w:val="41CD6A7C"/>
    <w:rsid w:val="41DF9133"/>
    <w:rsid w:val="41F56B8B"/>
    <w:rsid w:val="41FB8C4A"/>
    <w:rsid w:val="420741F6"/>
    <w:rsid w:val="42284596"/>
    <w:rsid w:val="42CADE5E"/>
    <w:rsid w:val="42DB2374"/>
    <w:rsid w:val="42DD9777"/>
    <w:rsid w:val="4308A336"/>
    <w:rsid w:val="431F9387"/>
    <w:rsid w:val="432C97FB"/>
    <w:rsid w:val="43300A80"/>
    <w:rsid w:val="4332D3D5"/>
    <w:rsid w:val="4334FDB5"/>
    <w:rsid w:val="43544B87"/>
    <w:rsid w:val="437E1EDE"/>
    <w:rsid w:val="4382DA36"/>
    <w:rsid w:val="43B0DA1F"/>
    <w:rsid w:val="44201FFF"/>
    <w:rsid w:val="4429C58D"/>
    <w:rsid w:val="4465D5A4"/>
    <w:rsid w:val="448DFA50"/>
    <w:rsid w:val="44B4D578"/>
    <w:rsid w:val="44BBFA9A"/>
    <w:rsid w:val="44C94417"/>
    <w:rsid w:val="44D0CE16"/>
    <w:rsid w:val="44D734D2"/>
    <w:rsid w:val="4524EBEB"/>
    <w:rsid w:val="457958CB"/>
    <w:rsid w:val="4595E58D"/>
    <w:rsid w:val="45BEC713"/>
    <w:rsid w:val="45C64F23"/>
    <w:rsid w:val="45E6F3D1"/>
    <w:rsid w:val="461D982D"/>
    <w:rsid w:val="468ACA8D"/>
    <w:rsid w:val="46CBA7D4"/>
    <w:rsid w:val="46D3A760"/>
    <w:rsid w:val="46ECB051"/>
    <w:rsid w:val="472C42C8"/>
    <w:rsid w:val="473834D8"/>
    <w:rsid w:val="47617F3F"/>
    <w:rsid w:val="47621F84"/>
    <w:rsid w:val="476BE5F4"/>
    <w:rsid w:val="477AA79C"/>
    <w:rsid w:val="4782C432"/>
    <w:rsid w:val="4787752D"/>
    <w:rsid w:val="479BE2CF"/>
    <w:rsid w:val="47B22167"/>
    <w:rsid w:val="47DD84CF"/>
    <w:rsid w:val="480F250A"/>
    <w:rsid w:val="485498AC"/>
    <w:rsid w:val="48574B8B"/>
    <w:rsid w:val="4894E377"/>
    <w:rsid w:val="48CAB615"/>
    <w:rsid w:val="48D40539"/>
    <w:rsid w:val="48DA7FE3"/>
    <w:rsid w:val="48FA1247"/>
    <w:rsid w:val="48FD4FA0"/>
    <w:rsid w:val="490AA1B4"/>
    <w:rsid w:val="4937B330"/>
    <w:rsid w:val="49569D09"/>
    <w:rsid w:val="49640402"/>
    <w:rsid w:val="49930462"/>
    <w:rsid w:val="49AC4BAF"/>
    <w:rsid w:val="49B08958"/>
    <w:rsid w:val="49B7080B"/>
    <w:rsid w:val="49C5E348"/>
    <w:rsid w:val="49E82723"/>
    <w:rsid w:val="4A0B4822"/>
    <w:rsid w:val="4A0E71A2"/>
    <w:rsid w:val="4A30B3D8"/>
    <w:rsid w:val="4A7B5226"/>
    <w:rsid w:val="4AAEED80"/>
    <w:rsid w:val="4AB58722"/>
    <w:rsid w:val="4AD38391"/>
    <w:rsid w:val="4AFFD463"/>
    <w:rsid w:val="4B264B38"/>
    <w:rsid w:val="4B3F9766"/>
    <w:rsid w:val="4B47FD20"/>
    <w:rsid w:val="4B7B71DF"/>
    <w:rsid w:val="4BB34DBD"/>
    <w:rsid w:val="4BDF056C"/>
    <w:rsid w:val="4BE50EEC"/>
    <w:rsid w:val="4BE7766F"/>
    <w:rsid w:val="4BF8F848"/>
    <w:rsid w:val="4C0D2877"/>
    <w:rsid w:val="4C241A32"/>
    <w:rsid w:val="4C4507DC"/>
    <w:rsid w:val="4C4730E2"/>
    <w:rsid w:val="4C764551"/>
    <w:rsid w:val="4C8E0019"/>
    <w:rsid w:val="4C9EDBA2"/>
    <w:rsid w:val="4CC060C5"/>
    <w:rsid w:val="4CC2DA4F"/>
    <w:rsid w:val="4CCF0461"/>
    <w:rsid w:val="4CD41526"/>
    <w:rsid w:val="4D103422"/>
    <w:rsid w:val="4D1F2E3F"/>
    <w:rsid w:val="4D20C5CF"/>
    <w:rsid w:val="4D2FE592"/>
    <w:rsid w:val="4D3F89D5"/>
    <w:rsid w:val="4D5329E2"/>
    <w:rsid w:val="4D68549A"/>
    <w:rsid w:val="4DE32A8A"/>
    <w:rsid w:val="4E0B2453"/>
    <w:rsid w:val="4E9007F4"/>
    <w:rsid w:val="4EA674DD"/>
    <w:rsid w:val="4EB214EC"/>
    <w:rsid w:val="4ED6B9B9"/>
    <w:rsid w:val="4EDAA949"/>
    <w:rsid w:val="4EE1E2C5"/>
    <w:rsid w:val="4F0DC2D6"/>
    <w:rsid w:val="4F54C71B"/>
    <w:rsid w:val="4F5BBAF4"/>
    <w:rsid w:val="4F5BFF77"/>
    <w:rsid w:val="4F736994"/>
    <w:rsid w:val="4F8DD617"/>
    <w:rsid w:val="4FB9221C"/>
    <w:rsid w:val="4FCB39C8"/>
    <w:rsid w:val="4FFA7B11"/>
    <w:rsid w:val="500CA4A9"/>
    <w:rsid w:val="5051EB5B"/>
    <w:rsid w:val="50907A32"/>
    <w:rsid w:val="50A4E296"/>
    <w:rsid w:val="50B34884"/>
    <w:rsid w:val="50EFE6CB"/>
    <w:rsid w:val="50F62E98"/>
    <w:rsid w:val="511D524C"/>
    <w:rsid w:val="5149B674"/>
    <w:rsid w:val="5191F554"/>
    <w:rsid w:val="519E1647"/>
    <w:rsid w:val="51A5E554"/>
    <w:rsid w:val="51A8750A"/>
    <w:rsid w:val="51AC5AA6"/>
    <w:rsid w:val="51AD1424"/>
    <w:rsid w:val="51B73EA4"/>
    <w:rsid w:val="51DED03D"/>
    <w:rsid w:val="5212FAF8"/>
    <w:rsid w:val="528BC52D"/>
    <w:rsid w:val="529B2103"/>
    <w:rsid w:val="52E586D5"/>
    <w:rsid w:val="530D8135"/>
    <w:rsid w:val="5344456B"/>
    <w:rsid w:val="534AA94B"/>
    <w:rsid w:val="5367AF67"/>
    <w:rsid w:val="53AB42B9"/>
    <w:rsid w:val="53AECB59"/>
    <w:rsid w:val="53EB0916"/>
    <w:rsid w:val="53F0118D"/>
    <w:rsid w:val="542F2C17"/>
    <w:rsid w:val="5431B7C0"/>
    <w:rsid w:val="543471F1"/>
    <w:rsid w:val="54590DFE"/>
    <w:rsid w:val="546E83B8"/>
    <w:rsid w:val="54AE5D85"/>
    <w:rsid w:val="54B3EC15"/>
    <w:rsid w:val="54CDEC34"/>
    <w:rsid w:val="54D5B709"/>
    <w:rsid w:val="54D83332"/>
    <w:rsid w:val="54E679AC"/>
    <w:rsid w:val="54F50C78"/>
    <w:rsid w:val="55528940"/>
    <w:rsid w:val="55812110"/>
    <w:rsid w:val="55947EB5"/>
    <w:rsid w:val="559E804B"/>
    <w:rsid w:val="55A6A72B"/>
    <w:rsid w:val="55B04990"/>
    <w:rsid w:val="55CB54BC"/>
    <w:rsid w:val="55D04252"/>
    <w:rsid w:val="55DAB4D3"/>
    <w:rsid w:val="55EA12A7"/>
    <w:rsid w:val="563D42E5"/>
    <w:rsid w:val="568325C8"/>
    <w:rsid w:val="568A8AE9"/>
    <w:rsid w:val="5718C1A5"/>
    <w:rsid w:val="57319805"/>
    <w:rsid w:val="5737C0EE"/>
    <w:rsid w:val="57CE179C"/>
    <w:rsid w:val="57DAE829"/>
    <w:rsid w:val="57F2E4D3"/>
    <w:rsid w:val="582BE57E"/>
    <w:rsid w:val="584E11C1"/>
    <w:rsid w:val="58566DCA"/>
    <w:rsid w:val="58823C7C"/>
    <w:rsid w:val="589B64D9"/>
    <w:rsid w:val="58C2438A"/>
    <w:rsid w:val="58DA9FEC"/>
    <w:rsid w:val="5902F57E"/>
    <w:rsid w:val="59160F84"/>
    <w:rsid w:val="591C0135"/>
    <w:rsid w:val="591CE932"/>
    <w:rsid w:val="59342925"/>
    <w:rsid w:val="593CA5E3"/>
    <w:rsid w:val="5940CC1C"/>
    <w:rsid w:val="59479284"/>
    <w:rsid w:val="5957142E"/>
    <w:rsid w:val="595E1BFA"/>
    <w:rsid w:val="59653194"/>
    <w:rsid w:val="59D780EC"/>
    <w:rsid w:val="5A2159E6"/>
    <w:rsid w:val="5A25FA63"/>
    <w:rsid w:val="5A682DA3"/>
    <w:rsid w:val="5A6D2279"/>
    <w:rsid w:val="5AADFC62"/>
    <w:rsid w:val="5AC19806"/>
    <w:rsid w:val="5AFC0682"/>
    <w:rsid w:val="5B1DE5B3"/>
    <w:rsid w:val="5B4ADE23"/>
    <w:rsid w:val="5B4FC78A"/>
    <w:rsid w:val="5B876C0C"/>
    <w:rsid w:val="5BAB30B2"/>
    <w:rsid w:val="5C0F7098"/>
    <w:rsid w:val="5C2196F4"/>
    <w:rsid w:val="5C3A9640"/>
    <w:rsid w:val="5C45653E"/>
    <w:rsid w:val="5C4CD419"/>
    <w:rsid w:val="5C4FC459"/>
    <w:rsid w:val="5C83620C"/>
    <w:rsid w:val="5C927E2B"/>
    <w:rsid w:val="5C973AAD"/>
    <w:rsid w:val="5CE8B674"/>
    <w:rsid w:val="5CEB97EB"/>
    <w:rsid w:val="5D3DD935"/>
    <w:rsid w:val="5D470113"/>
    <w:rsid w:val="5D4E8883"/>
    <w:rsid w:val="5D55AD9F"/>
    <w:rsid w:val="5D6B5D37"/>
    <w:rsid w:val="5D74CC4B"/>
    <w:rsid w:val="5D75381D"/>
    <w:rsid w:val="5D8510D7"/>
    <w:rsid w:val="5DD48BE1"/>
    <w:rsid w:val="5DE435B8"/>
    <w:rsid w:val="5DF938C8"/>
    <w:rsid w:val="5DFE9F9E"/>
    <w:rsid w:val="5E33A744"/>
    <w:rsid w:val="5E48017A"/>
    <w:rsid w:val="5EA49EA8"/>
    <w:rsid w:val="5EA9B51A"/>
    <w:rsid w:val="5ED9C7AB"/>
    <w:rsid w:val="5EDAA780"/>
    <w:rsid w:val="5EFBE2B3"/>
    <w:rsid w:val="5F11087E"/>
    <w:rsid w:val="5F12A9B2"/>
    <w:rsid w:val="5F4074A8"/>
    <w:rsid w:val="5F63C49D"/>
    <w:rsid w:val="5F81D273"/>
    <w:rsid w:val="5F9A6FFF"/>
    <w:rsid w:val="5FB74B6F"/>
    <w:rsid w:val="5FC7732E"/>
    <w:rsid w:val="5FF2EDEA"/>
    <w:rsid w:val="602338AD"/>
    <w:rsid w:val="6042D2D4"/>
    <w:rsid w:val="6044A2F4"/>
    <w:rsid w:val="606C33A3"/>
    <w:rsid w:val="607EA1D5"/>
    <w:rsid w:val="6080DE96"/>
    <w:rsid w:val="60C23628"/>
    <w:rsid w:val="60F50817"/>
    <w:rsid w:val="610D2E71"/>
    <w:rsid w:val="610F0E1A"/>
    <w:rsid w:val="61364060"/>
    <w:rsid w:val="61387206"/>
    <w:rsid w:val="618BE4CF"/>
    <w:rsid w:val="61933F9B"/>
    <w:rsid w:val="61A53C3F"/>
    <w:rsid w:val="61BF090E"/>
    <w:rsid w:val="621DE710"/>
    <w:rsid w:val="62219864"/>
    <w:rsid w:val="62291EC2"/>
    <w:rsid w:val="62365BF3"/>
    <w:rsid w:val="62386EFD"/>
    <w:rsid w:val="623A102D"/>
    <w:rsid w:val="628E0F24"/>
    <w:rsid w:val="629844A9"/>
    <w:rsid w:val="62D1B7A5"/>
    <w:rsid w:val="63089579"/>
    <w:rsid w:val="631CE1B5"/>
    <w:rsid w:val="632D4B1E"/>
    <w:rsid w:val="6337DFB2"/>
    <w:rsid w:val="634708B8"/>
    <w:rsid w:val="636256BB"/>
    <w:rsid w:val="637C43B6"/>
    <w:rsid w:val="63845B4B"/>
    <w:rsid w:val="63856901"/>
    <w:rsid w:val="63A10A69"/>
    <w:rsid w:val="63AC03E8"/>
    <w:rsid w:val="63B7135B"/>
    <w:rsid w:val="63CCDCA9"/>
    <w:rsid w:val="63DABA4B"/>
    <w:rsid w:val="6417FB5A"/>
    <w:rsid w:val="644829FE"/>
    <w:rsid w:val="64896BB1"/>
    <w:rsid w:val="648F4D3B"/>
    <w:rsid w:val="649A41A4"/>
    <w:rsid w:val="64A25B18"/>
    <w:rsid w:val="64A2E8C8"/>
    <w:rsid w:val="64A9BE95"/>
    <w:rsid w:val="64C762E6"/>
    <w:rsid w:val="64F6A9D0"/>
    <w:rsid w:val="64FDF44B"/>
    <w:rsid w:val="65222119"/>
    <w:rsid w:val="6529B1E9"/>
    <w:rsid w:val="6530C0A7"/>
    <w:rsid w:val="6534FE87"/>
    <w:rsid w:val="653B0D19"/>
    <w:rsid w:val="6549E904"/>
    <w:rsid w:val="654D27C8"/>
    <w:rsid w:val="65640C8D"/>
    <w:rsid w:val="6585CA9C"/>
    <w:rsid w:val="659FBB5E"/>
    <w:rsid w:val="6600545E"/>
    <w:rsid w:val="66131811"/>
    <w:rsid w:val="66175BF1"/>
    <w:rsid w:val="6622108A"/>
    <w:rsid w:val="662D5406"/>
    <w:rsid w:val="664B5A06"/>
    <w:rsid w:val="66633347"/>
    <w:rsid w:val="66849B24"/>
    <w:rsid w:val="66A4C91D"/>
    <w:rsid w:val="66AF42D8"/>
    <w:rsid w:val="66AF71C8"/>
    <w:rsid w:val="66B3E478"/>
    <w:rsid w:val="66CB7333"/>
    <w:rsid w:val="66D4F71C"/>
    <w:rsid w:val="66F15833"/>
    <w:rsid w:val="674FEF29"/>
    <w:rsid w:val="6759BC3F"/>
    <w:rsid w:val="6773086D"/>
    <w:rsid w:val="6791F2ED"/>
    <w:rsid w:val="67B52924"/>
    <w:rsid w:val="67C6CAAA"/>
    <w:rsid w:val="67C92467"/>
    <w:rsid w:val="67D4B563"/>
    <w:rsid w:val="68333828"/>
    <w:rsid w:val="684B4AF6"/>
    <w:rsid w:val="684D919E"/>
    <w:rsid w:val="68512E59"/>
    <w:rsid w:val="686BA02D"/>
    <w:rsid w:val="686C9F49"/>
    <w:rsid w:val="68B2697E"/>
    <w:rsid w:val="68B41073"/>
    <w:rsid w:val="68D02D32"/>
    <w:rsid w:val="68F5D1BE"/>
    <w:rsid w:val="6907862D"/>
    <w:rsid w:val="692ADA3D"/>
    <w:rsid w:val="6959B14C"/>
    <w:rsid w:val="695FD5A4"/>
    <w:rsid w:val="69657875"/>
    <w:rsid w:val="697E4771"/>
    <w:rsid w:val="698415BC"/>
    <w:rsid w:val="69A725F9"/>
    <w:rsid w:val="69CF0889"/>
    <w:rsid w:val="69DB717D"/>
    <w:rsid w:val="6A0BA83F"/>
    <w:rsid w:val="6A377DB0"/>
    <w:rsid w:val="6A554CF1"/>
    <w:rsid w:val="6AAAA92F"/>
    <w:rsid w:val="6ABC7EEB"/>
    <w:rsid w:val="6ABC83B2"/>
    <w:rsid w:val="6ABF78D0"/>
    <w:rsid w:val="6AC44438"/>
    <w:rsid w:val="6AEA5F59"/>
    <w:rsid w:val="6AF581AD"/>
    <w:rsid w:val="6B06A9BC"/>
    <w:rsid w:val="6B10CAE3"/>
    <w:rsid w:val="6B369928"/>
    <w:rsid w:val="6B3C9C21"/>
    <w:rsid w:val="6B5177F4"/>
    <w:rsid w:val="6B62AFCE"/>
    <w:rsid w:val="6B878771"/>
    <w:rsid w:val="6B8F2BFB"/>
    <w:rsid w:val="6B91629D"/>
    <w:rsid w:val="6BA2C4C0"/>
    <w:rsid w:val="6BA4400B"/>
    <w:rsid w:val="6C29A179"/>
    <w:rsid w:val="6C6951F3"/>
    <w:rsid w:val="6C8601F9"/>
    <w:rsid w:val="6CB5E833"/>
    <w:rsid w:val="6CC83E21"/>
    <w:rsid w:val="6CD91F7F"/>
    <w:rsid w:val="6D10FF0C"/>
    <w:rsid w:val="6D3944CF"/>
    <w:rsid w:val="6D3B8D80"/>
    <w:rsid w:val="6D49C611"/>
    <w:rsid w:val="6D740DCF"/>
    <w:rsid w:val="6DA44DEF"/>
    <w:rsid w:val="6DB0941C"/>
    <w:rsid w:val="6DDAF750"/>
    <w:rsid w:val="6E39CA5E"/>
    <w:rsid w:val="6E844869"/>
    <w:rsid w:val="6F00E2C4"/>
    <w:rsid w:val="6F2B4190"/>
    <w:rsid w:val="6F93730D"/>
    <w:rsid w:val="6F97B55B"/>
    <w:rsid w:val="6FA86A6C"/>
    <w:rsid w:val="6FE7CD01"/>
    <w:rsid w:val="7014ECE9"/>
    <w:rsid w:val="70344041"/>
    <w:rsid w:val="703B6F47"/>
    <w:rsid w:val="705CD10A"/>
    <w:rsid w:val="706A1371"/>
    <w:rsid w:val="707C592C"/>
    <w:rsid w:val="70838AC8"/>
    <w:rsid w:val="709CA5C7"/>
    <w:rsid w:val="70A5F9FB"/>
    <w:rsid w:val="70D718AD"/>
    <w:rsid w:val="70F0BF51"/>
    <w:rsid w:val="710B1638"/>
    <w:rsid w:val="7130B9A9"/>
    <w:rsid w:val="7149EC9F"/>
    <w:rsid w:val="715D34D2"/>
    <w:rsid w:val="717030F9"/>
    <w:rsid w:val="71ABC3C2"/>
    <w:rsid w:val="71BFBA86"/>
    <w:rsid w:val="71EC76FE"/>
    <w:rsid w:val="72185EDB"/>
    <w:rsid w:val="721F5B29"/>
    <w:rsid w:val="72556C48"/>
    <w:rsid w:val="7260D1FC"/>
    <w:rsid w:val="726587E9"/>
    <w:rsid w:val="726A6E21"/>
    <w:rsid w:val="72A8AD1B"/>
    <w:rsid w:val="72AB857C"/>
    <w:rsid w:val="72AEE9C8"/>
    <w:rsid w:val="72AF68F0"/>
    <w:rsid w:val="72B7009B"/>
    <w:rsid w:val="72DB45D1"/>
    <w:rsid w:val="72E00B2E"/>
    <w:rsid w:val="733A806D"/>
    <w:rsid w:val="7371C732"/>
    <w:rsid w:val="739031D9"/>
    <w:rsid w:val="73A19081"/>
    <w:rsid w:val="73A9BB4F"/>
    <w:rsid w:val="73B76E65"/>
    <w:rsid w:val="73BB2B8A"/>
    <w:rsid w:val="73CE894E"/>
    <w:rsid w:val="742D5101"/>
    <w:rsid w:val="743233B2"/>
    <w:rsid w:val="7447B871"/>
    <w:rsid w:val="744ABA29"/>
    <w:rsid w:val="74E326D2"/>
    <w:rsid w:val="74FAFB18"/>
    <w:rsid w:val="753707EE"/>
    <w:rsid w:val="757ED0D4"/>
    <w:rsid w:val="7583FB31"/>
    <w:rsid w:val="75D58F9C"/>
    <w:rsid w:val="75ED5BD6"/>
    <w:rsid w:val="75F0AC41"/>
    <w:rsid w:val="761D5329"/>
    <w:rsid w:val="764232CC"/>
    <w:rsid w:val="764506B4"/>
    <w:rsid w:val="767C5494"/>
    <w:rsid w:val="76908D96"/>
    <w:rsid w:val="769BCE72"/>
    <w:rsid w:val="76BAB5E8"/>
    <w:rsid w:val="76BDFC1F"/>
    <w:rsid w:val="76D0206F"/>
    <w:rsid w:val="76D2D84F"/>
    <w:rsid w:val="7745C417"/>
    <w:rsid w:val="77478F05"/>
    <w:rsid w:val="779191F1"/>
    <w:rsid w:val="77B51518"/>
    <w:rsid w:val="77DDBBC5"/>
    <w:rsid w:val="77E06EA4"/>
    <w:rsid w:val="77E0DE7A"/>
    <w:rsid w:val="781BEE59"/>
    <w:rsid w:val="781FFECE"/>
    <w:rsid w:val="78280A79"/>
    <w:rsid w:val="784B9019"/>
    <w:rsid w:val="785EAACE"/>
    <w:rsid w:val="788672B9"/>
    <w:rsid w:val="78A7B7AC"/>
    <w:rsid w:val="78BB2A53"/>
    <w:rsid w:val="78DFC022"/>
    <w:rsid w:val="792D6252"/>
    <w:rsid w:val="793658B1"/>
    <w:rsid w:val="793BCB8E"/>
    <w:rsid w:val="793DB8E4"/>
    <w:rsid w:val="79798C26"/>
    <w:rsid w:val="79910C2C"/>
    <w:rsid w:val="799A1011"/>
    <w:rsid w:val="79D1C838"/>
    <w:rsid w:val="79EDD967"/>
    <w:rsid w:val="7A2D9D09"/>
    <w:rsid w:val="7A43880D"/>
    <w:rsid w:val="7A5753EC"/>
    <w:rsid w:val="7A6FCF1F"/>
    <w:rsid w:val="7AD9EB65"/>
    <w:rsid w:val="7B024D2D"/>
    <w:rsid w:val="7B047494"/>
    <w:rsid w:val="7BBA055E"/>
    <w:rsid w:val="7BBE137B"/>
    <w:rsid w:val="7BDF586E"/>
    <w:rsid w:val="7C0F2EA2"/>
    <w:rsid w:val="7C1C82AD"/>
    <w:rsid w:val="7C31CCF5"/>
    <w:rsid w:val="7C4B6283"/>
    <w:rsid w:val="7C53C83D"/>
    <w:rsid w:val="7C5F85FD"/>
    <w:rsid w:val="7C6A6F1F"/>
    <w:rsid w:val="7CA9E8E8"/>
    <w:rsid w:val="7CC7BF8C"/>
    <w:rsid w:val="7CE1D54B"/>
    <w:rsid w:val="7D04CADB"/>
    <w:rsid w:val="7D644A91"/>
    <w:rsid w:val="7D72B5A7"/>
    <w:rsid w:val="7D81EA9F"/>
    <w:rsid w:val="7D82106E"/>
    <w:rsid w:val="7DAAFF03"/>
    <w:rsid w:val="7DC26D47"/>
    <w:rsid w:val="7E0DD699"/>
    <w:rsid w:val="7E1C0ED4"/>
    <w:rsid w:val="7E427BF8"/>
    <w:rsid w:val="7E4DE33D"/>
    <w:rsid w:val="7EB7CA04"/>
    <w:rsid w:val="7EBF4BB5"/>
    <w:rsid w:val="7ED73775"/>
    <w:rsid w:val="7EF406FF"/>
    <w:rsid w:val="7EFDAA9C"/>
    <w:rsid w:val="7F4C26FA"/>
    <w:rsid w:val="7F6B0B7A"/>
    <w:rsid w:val="7F6BE593"/>
    <w:rsid w:val="7FA271D8"/>
    <w:rsid w:val="7FE189AA"/>
    <w:rsid w:val="7FFBAD3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F6769"/>
  <w15:chartTrackingRefBased/>
  <w15:docId w15:val="{AEB7E4C6-7637-4A87-9199-D2EA3D0D3F6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9C11D6"/>
    <w:rPr>
      <w:kern w:val="0"/>
      <w14:ligatures w14:val="none"/>
    </w:rPr>
  </w:style>
  <w:style w:type="paragraph" w:styleId="Pealkiri1">
    <w:name w:val="heading 1"/>
    <w:basedOn w:val="Normaallaad"/>
    <w:next w:val="Normaallaad"/>
    <w:link w:val="Pealkiri1Mrk"/>
    <w:uiPriority w:val="9"/>
    <w:qFormat/>
    <w:rsid w:val="009C11D6"/>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Pealkiri3">
    <w:name w:val="heading 3"/>
    <w:basedOn w:val="Normaallaad"/>
    <w:link w:val="Pealkiri3Mrk"/>
    <w:uiPriority w:val="9"/>
    <w:qFormat/>
    <w:rsid w:val="009C11D6"/>
    <w:pPr>
      <w:spacing w:before="100" w:beforeAutospacing="1" w:after="100" w:afterAutospacing="1" w:line="240" w:lineRule="auto"/>
      <w:outlineLvl w:val="2"/>
    </w:pPr>
    <w:rPr>
      <w:rFonts w:ascii="Segoe UI" w:hAnsi="Segoe UI" w:eastAsia="Segoe UI" w:cs="Segoe UI"/>
      <w:b/>
      <w:bCs/>
      <w:sz w:val="27"/>
      <w:szCs w:val="27"/>
      <w:lang w:eastAsia="et-EE"/>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9C11D6"/>
    <w:rPr>
      <w:rFonts w:asciiTheme="majorHAnsi" w:hAnsiTheme="majorHAnsi" w:eastAsiaTheme="majorEastAsia" w:cstheme="majorBidi"/>
      <w:color w:val="2F5496" w:themeColor="accent1" w:themeShade="BF"/>
      <w:kern w:val="0"/>
      <w:sz w:val="32"/>
      <w:szCs w:val="32"/>
      <w14:ligatures w14:val="none"/>
    </w:rPr>
  </w:style>
  <w:style w:type="character" w:styleId="Pealkiri3Mrk" w:customStyle="1">
    <w:name w:val="Pealkiri 3 Märk"/>
    <w:basedOn w:val="Liguvaikefont"/>
    <w:link w:val="Pealkiri3"/>
    <w:uiPriority w:val="9"/>
    <w:rsid w:val="009C11D6"/>
    <w:rPr>
      <w:rFonts w:ascii="Segoe UI" w:hAnsi="Segoe UI" w:eastAsia="Segoe UI" w:cs="Segoe UI"/>
      <w:b/>
      <w:bCs/>
      <w:kern w:val="0"/>
      <w:sz w:val="27"/>
      <w:szCs w:val="27"/>
      <w:lang w:eastAsia="et-EE"/>
      <w14:ligatures w14:val="none"/>
    </w:rPr>
  </w:style>
  <w:style w:type="paragraph" w:styleId="Default" w:customStyle="1">
    <w:name w:val="Default"/>
    <w:rsid w:val="009C11D6"/>
    <w:pPr>
      <w:autoSpaceDE w:val="0"/>
      <w:autoSpaceDN w:val="0"/>
      <w:adjustRightInd w:val="0"/>
      <w:spacing w:after="0" w:line="240" w:lineRule="auto"/>
    </w:pPr>
    <w:rPr>
      <w:rFonts w:ascii="Segoe UI" w:hAnsi="Segoe UI" w:cs="Segoe UI"/>
      <w:color w:val="000000"/>
      <w:kern w:val="0"/>
      <w:sz w:val="24"/>
      <w:szCs w:val="24"/>
      <w14:ligatures w14:val="none"/>
    </w:rPr>
  </w:style>
  <w:style w:type="character" w:styleId="Hperlink">
    <w:name w:val="Hyperlink"/>
    <w:basedOn w:val="Liguvaikefont"/>
    <w:uiPriority w:val="99"/>
    <w:unhideWhenUsed/>
    <w:rsid w:val="009C11D6"/>
    <w:rPr>
      <w:color w:val="0563C1" w:themeColor="hyperlink"/>
      <w:u w:val="single"/>
    </w:rPr>
  </w:style>
  <w:style w:type="paragraph" w:styleId="Normaallaadveeb">
    <w:name w:val="Normal (Web)"/>
    <w:basedOn w:val="Normaallaad"/>
    <w:uiPriority w:val="99"/>
    <w:unhideWhenUsed/>
    <w:rsid w:val="009C11D6"/>
    <w:pPr>
      <w:suppressAutoHyphens/>
      <w:autoSpaceDN w:val="0"/>
      <w:spacing w:before="280" w:after="119" w:line="240" w:lineRule="auto"/>
    </w:pPr>
    <w:rPr>
      <w:rFonts w:ascii="Symbol" w:hAnsi="Symbol" w:eastAsia="Symbol" w:cs="Symbol"/>
      <w:kern w:val="3"/>
      <w:sz w:val="24"/>
      <w:szCs w:val="24"/>
      <w:lang w:val="en-GB" w:eastAsia="zh-CN"/>
    </w:rPr>
  </w:style>
  <w:style w:type="paragraph" w:styleId="Standard" w:customStyle="1">
    <w:name w:val="Standard"/>
    <w:rsid w:val="009C11D6"/>
    <w:pPr>
      <w:widowControl w:val="0"/>
      <w:suppressAutoHyphens/>
      <w:autoSpaceDN w:val="0"/>
      <w:spacing w:after="0" w:line="240" w:lineRule="auto"/>
      <w:textAlignment w:val="baseline"/>
    </w:pPr>
    <w:rPr>
      <w:rFonts w:ascii="Segoe UI" w:hAnsi="Segoe UI" w:eastAsia="Courier New" w:cs="Wingdings"/>
      <w:kern w:val="3"/>
      <w:sz w:val="24"/>
      <w:szCs w:val="24"/>
      <w:lang w:eastAsia="et-EE"/>
      <w14:ligatures w14:val="none"/>
    </w:rPr>
  </w:style>
  <w:style w:type="paragraph" w:styleId="Pealkiri">
    <w:name w:val="Title"/>
    <w:basedOn w:val="Normaallaad"/>
    <w:next w:val="Normaallaad"/>
    <w:link w:val="PealkiriMrk"/>
    <w:uiPriority w:val="10"/>
    <w:qFormat/>
    <w:rsid w:val="009C11D6"/>
    <w:pPr>
      <w:pBdr>
        <w:bottom w:val="single" w:color="4F81BD" w:sz="8" w:space="4"/>
      </w:pBdr>
      <w:spacing w:after="240" w:line="240" w:lineRule="auto"/>
      <w:ind w:left="567" w:right="567"/>
      <w:contextualSpacing/>
      <w:jc w:val="center"/>
    </w:pPr>
    <w:rPr>
      <w:rFonts w:ascii="Segoe UI" w:hAnsi="Segoe UI" w:eastAsia="Segoe UI" w:cs="Segoe UI"/>
      <w:spacing w:val="5"/>
      <w:kern w:val="28"/>
      <w:sz w:val="48"/>
      <w:szCs w:val="52"/>
    </w:rPr>
  </w:style>
  <w:style w:type="character" w:styleId="PealkiriMrk" w:customStyle="1">
    <w:name w:val="Pealkiri Märk"/>
    <w:basedOn w:val="Liguvaikefont"/>
    <w:link w:val="Pealkiri"/>
    <w:uiPriority w:val="10"/>
    <w:rsid w:val="009C11D6"/>
    <w:rPr>
      <w:rFonts w:ascii="Segoe UI" w:hAnsi="Segoe UI" w:eastAsia="Segoe UI" w:cs="Segoe UI"/>
      <w:spacing w:val="5"/>
      <w:kern w:val="28"/>
      <w:sz w:val="48"/>
      <w:szCs w:val="52"/>
      <w14:ligatures w14:val="none"/>
    </w:rPr>
  </w:style>
  <w:style w:type="paragraph" w:styleId="Loendilik">
    <w:name w:val="List Paragraph"/>
    <w:basedOn w:val="Normaallaad"/>
    <w:uiPriority w:val="34"/>
    <w:qFormat/>
    <w:rsid w:val="009C11D6"/>
    <w:pPr>
      <w:ind w:left="720"/>
      <w:contextualSpacing/>
    </w:pPr>
  </w:style>
  <w:style w:type="character" w:styleId="Kommentaariviide">
    <w:name w:val="annotation reference"/>
    <w:basedOn w:val="Liguvaikefont"/>
    <w:uiPriority w:val="99"/>
    <w:semiHidden/>
    <w:unhideWhenUsed/>
    <w:rsid w:val="009C11D6"/>
    <w:rPr>
      <w:sz w:val="16"/>
      <w:szCs w:val="16"/>
    </w:rPr>
  </w:style>
  <w:style w:type="paragraph" w:styleId="Kommentaaritekst">
    <w:name w:val="annotation text"/>
    <w:basedOn w:val="Normaallaad"/>
    <w:link w:val="KommentaaritekstMrk"/>
    <w:uiPriority w:val="99"/>
    <w:unhideWhenUsed/>
    <w:rsid w:val="009C11D6"/>
    <w:pPr>
      <w:spacing w:line="240" w:lineRule="auto"/>
    </w:pPr>
    <w:rPr>
      <w:sz w:val="20"/>
      <w:szCs w:val="20"/>
    </w:rPr>
  </w:style>
  <w:style w:type="character" w:styleId="KommentaaritekstMrk" w:customStyle="1">
    <w:name w:val="Kommentaari tekst Märk"/>
    <w:basedOn w:val="Liguvaikefont"/>
    <w:link w:val="Kommentaaritekst"/>
    <w:uiPriority w:val="99"/>
    <w:rsid w:val="009C11D6"/>
    <w:rPr>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9C11D6"/>
    <w:rPr>
      <w:b/>
      <w:bCs/>
    </w:rPr>
  </w:style>
  <w:style w:type="character" w:styleId="KommentaariteemaMrk" w:customStyle="1">
    <w:name w:val="Kommentaari teema Märk"/>
    <w:basedOn w:val="KommentaaritekstMrk"/>
    <w:link w:val="Kommentaariteema"/>
    <w:uiPriority w:val="99"/>
    <w:semiHidden/>
    <w:rsid w:val="009C11D6"/>
    <w:rPr>
      <w:b/>
      <w:bCs/>
      <w:kern w:val="0"/>
      <w:sz w:val="20"/>
      <w:szCs w:val="20"/>
      <w14:ligatures w14:val="none"/>
    </w:rPr>
  </w:style>
  <w:style w:type="paragraph" w:styleId="Jutumullitekst">
    <w:name w:val="Balloon Text"/>
    <w:basedOn w:val="Normaallaad"/>
    <w:link w:val="JutumullitekstMrk"/>
    <w:uiPriority w:val="99"/>
    <w:semiHidden/>
    <w:unhideWhenUsed/>
    <w:rsid w:val="009C11D6"/>
    <w:pPr>
      <w:spacing w:after="0" w:line="240" w:lineRule="auto"/>
    </w:pPr>
    <w:rPr>
      <w:rFonts w:ascii="Cambria Math" w:hAnsi="Cambria Math" w:cs="Cambria Math"/>
      <w:sz w:val="18"/>
      <w:szCs w:val="18"/>
    </w:rPr>
  </w:style>
  <w:style w:type="character" w:styleId="JutumullitekstMrk" w:customStyle="1">
    <w:name w:val="Jutumullitekst Märk"/>
    <w:basedOn w:val="Liguvaikefont"/>
    <w:link w:val="Jutumullitekst"/>
    <w:uiPriority w:val="99"/>
    <w:semiHidden/>
    <w:rsid w:val="009C11D6"/>
    <w:rPr>
      <w:rFonts w:ascii="Cambria Math" w:hAnsi="Cambria Math" w:cs="Cambria Math"/>
      <w:kern w:val="0"/>
      <w:sz w:val="18"/>
      <w:szCs w:val="18"/>
      <w14:ligatures w14:val="none"/>
    </w:rPr>
  </w:style>
  <w:style w:type="paragraph" w:styleId="Vaikimisi" w:customStyle="1">
    <w:name w:val="Vaikimisi"/>
    <w:rsid w:val="009C11D6"/>
    <w:pPr>
      <w:widowControl w:val="0"/>
      <w:autoSpaceDE w:val="0"/>
      <w:autoSpaceDN w:val="0"/>
      <w:adjustRightInd w:val="0"/>
      <w:spacing w:after="0" w:line="240" w:lineRule="auto"/>
    </w:pPr>
    <w:rPr>
      <w:rFonts w:ascii="Segoe UI" w:hAnsi="Segoe UI" w:cs="Segoe UI" w:eastAsiaTheme="minorEastAsia"/>
      <w:kern w:val="1"/>
      <w:sz w:val="24"/>
      <w:szCs w:val="24"/>
      <w:lang w:eastAsia="et-EE"/>
      <w14:ligatures w14:val="none"/>
    </w:rPr>
  </w:style>
  <w:style w:type="character" w:styleId="Allmrkuseviide">
    <w:name w:val="footnote reference"/>
    <w:aliases w:val="Footnote symbol,Знак сноски 1,Знак сноски-FN,Ciae niinee-FN,Footnote reference number,Times 10 Point,Exposant 3 Point,EN Footnote Reference,note TESI,Ref,de nota al pie,-E Fußnotenzeichen,fr,Footnote Reference Superscript,footnote ref"/>
    <w:basedOn w:val="Liguvaikefont"/>
    <w:uiPriority w:val="99"/>
    <w:unhideWhenUsed/>
    <w:rsid w:val="009C11D6"/>
    <w:rPr>
      <w:rFonts w:cs="Segoe UI"/>
      <w:vertAlign w:val="superscript"/>
    </w:r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 Char1,Schriftart:,fn,single space"/>
    <w:basedOn w:val="Normaallaad"/>
    <w:link w:val="AllmrkusetekstMrk"/>
    <w:uiPriority w:val="99"/>
    <w:unhideWhenUsed/>
    <w:qFormat/>
    <w:rsid w:val="009C11D6"/>
    <w:pPr>
      <w:spacing w:after="0" w:line="240" w:lineRule="auto"/>
    </w:pPr>
    <w:rPr>
      <w:rFonts w:eastAsia="Segoe UI" w:cs="Segoe UI"/>
      <w:sz w:val="20"/>
      <w:szCs w:val="20"/>
    </w:rPr>
  </w:style>
  <w:style w:type="character" w:styleId="AllmrkusetekstMrk" w:customStyle="1">
    <w:name w:val="Allmärkuse tekst Märk"/>
    <w:aliases w:val="Footnote Text Char Char Char Char Märk,Footnote Text Char Char Märk,Footnote Text Char Char Char Char Char Märk,Footnote Text Char Char Char Char Char Char Char Char Märk,Footnote Text Char Char Char Märk,Schriftart: Märk,fn Märk"/>
    <w:basedOn w:val="Liguvaikefont"/>
    <w:link w:val="Allmrkusetekst"/>
    <w:uiPriority w:val="99"/>
    <w:rsid w:val="009C11D6"/>
    <w:rPr>
      <w:rFonts w:eastAsia="Segoe UI" w:cs="Segoe UI"/>
      <w:kern w:val="0"/>
      <w:sz w:val="20"/>
      <w:szCs w:val="20"/>
      <w14:ligatures w14:val="none"/>
    </w:rPr>
  </w:style>
  <w:style w:type="character" w:styleId="Tugev">
    <w:name w:val="Strong"/>
    <w:basedOn w:val="Liguvaikefont"/>
    <w:uiPriority w:val="22"/>
    <w:qFormat/>
    <w:rsid w:val="009C11D6"/>
    <w:rPr>
      <w:b/>
      <w:bCs/>
    </w:rPr>
  </w:style>
  <w:style w:type="character" w:styleId="bold" w:customStyle="1">
    <w:name w:val="bold"/>
    <w:basedOn w:val="Liguvaikefont"/>
    <w:rsid w:val="009C11D6"/>
  </w:style>
  <w:style w:type="character" w:styleId="super" w:customStyle="1">
    <w:name w:val="super"/>
    <w:basedOn w:val="Liguvaikefont"/>
    <w:rsid w:val="009C11D6"/>
  </w:style>
  <w:style w:type="paragraph" w:styleId="Normaallaad1" w:customStyle="1">
    <w:name w:val="Normaallaad1"/>
    <w:basedOn w:val="Normaallaad"/>
    <w:rsid w:val="009C11D6"/>
    <w:pPr>
      <w:spacing w:before="100" w:beforeAutospacing="1" w:after="100" w:afterAutospacing="1" w:line="240" w:lineRule="auto"/>
    </w:pPr>
    <w:rPr>
      <w:rFonts w:ascii="Segoe UI" w:hAnsi="Segoe UI" w:eastAsia="Segoe UI" w:cs="Segoe UI"/>
      <w:sz w:val="24"/>
      <w:szCs w:val="24"/>
      <w:lang w:eastAsia="et-EE"/>
    </w:rPr>
  </w:style>
  <w:style w:type="character" w:styleId="mm" w:customStyle="1">
    <w:name w:val="mm"/>
    <w:basedOn w:val="Liguvaikefont"/>
    <w:rsid w:val="009C11D6"/>
  </w:style>
  <w:style w:type="paragraph" w:styleId="Redaktsioon">
    <w:name w:val="Revision"/>
    <w:hidden/>
    <w:uiPriority w:val="99"/>
    <w:semiHidden/>
    <w:rsid w:val="009C11D6"/>
    <w:pPr>
      <w:spacing w:after="0" w:line="240" w:lineRule="auto"/>
    </w:pPr>
    <w:rPr>
      <w:kern w:val="0"/>
      <w14:ligatures w14:val="none"/>
    </w:rPr>
  </w:style>
  <w:style w:type="paragraph" w:styleId="Normaallaad2" w:customStyle="1">
    <w:name w:val="Normaallaad2"/>
    <w:basedOn w:val="Normaallaad"/>
    <w:rsid w:val="009C11D6"/>
    <w:pPr>
      <w:spacing w:before="100" w:beforeAutospacing="1" w:after="100" w:afterAutospacing="1" w:line="240" w:lineRule="auto"/>
    </w:pPr>
    <w:rPr>
      <w:rFonts w:ascii="Segoe UI" w:hAnsi="Segoe UI" w:eastAsia="Segoe UI" w:cs="Segoe UI"/>
      <w:sz w:val="24"/>
      <w:szCs w:val="24"/>
      <w:lang w:eastAsia="et-EE"/>
    </w:rPr>
  </w:style>
  <w:style w:type="paragraph" w:styleId="Normaallaad3" w:customStyle="1">
    <w:name w:val="Normaallaad3"/>
    <w:basedOn w:val="Normaallaad"/>
    <w:rsid w:val="009C11D6"/>
    <w:pPr>
      <w:spacing w:before="100" w:beforeAutospacing="1" w:after="100" w:afterAutospacing="1" w:line="240" w:lineRule="auto"/>
    </w:pPr>
    <w:rPr>
      <w:rFonts w:ascii="Segoe UI" w:hAnsi="Segoe UI" w:eastAsia="Segoe UI" w:cs="Segoe UI"/>
      <w:sz w:val="24"/>
      <w:szCs w:val="24"/>
      <w:lang w:eastAsia="et-EE"/>
    </w:rPr>
  </w:style>
  <w:style w:type="character" w:styleId="tyhik" w:customStyle="1">
    <w:name w:val="tyhik"/>
    <w:basedOn w:val="Liguvaikefont"/>
    <w:rsid w:val="009C11D6"/>
  </w:style>
  <w:style w:type="character" w:styleId="Rhutus">
    <w:name w:val="Emphasis"/>
    <w:basedOn w:val="Liguvaikefont"/>
    <w:uiPriority w:val="20"/>
    <w:qFormat/>
    <w:rsid w:val="009C11D6"/>
    <w:rPr>
      <w:i/>
      <w:iCs/>
    </w:rPr>
  </w:style>
  <w:style w:type="paragraph" w:styleId="Pis">
    <w:name w:val="header"/>
    <w:basedOn w:val="Normaallaad"/>
    <w:link w:val="PisMrk"/>
    <w:uiPriority w:val="99"/>
    <w:unhideWhenUsed/>
    <w:rsid w:val="009C11D6"/>
    <w:pPr>
      <w:tabs>
        <w:tab w:val="center" w:pos="4536"/>
        <w:tab w:val="right" w:pos="9072"/>
      </w:tabs>
      <w:spacing w:after="0" w:line="240" w:lineRule="auto"/>
    </w:pPr>
  </w:style>
  <w:style w:type="character" w:styleId="PisMrk" w:customStyle="1">
    <w:name w:val="Päis Märk"/>
    <w:basedOn w:val="Liguvaikefont"/>
    <w:link w:val="Pis"/>
    <w:uiPriority w:val="99"/>
    <w:rsid w:val="009C11D6"/>
    <w:rPr>
      <w:kern w:val="0"/>
      <w14:ligatures w14:val="none"/>
    </w:rPr>
  </w:style>
  <w:style w:type="paragraph" w:styleId="Jalus">
    <w:name w:val="footer"/>
    <w:basedOn w:val="Normaallaad"/>
    <w:link w:val="JalusMrk"/>
    <w:uiPriority w:val="99"/>
    <w:unhideWhenUsed/>
    <w:rsid w:val="009C11D6"/>
    <w:pPr>
      <w:tabs>
        <w:tab w:val="center" w:pos="4536"/>
        <w:tab w:val="right" w:pos="9072"/>
      </w:tabs>
      <w:spacing w:after="0" w:line="240" w:lineRule="auto"/>
    </w:pPr>
  </w:style>
  <w:style w:type="character" w:styleId="JalusMrk" w:customStyle="1">
    <w:name w:val="Jalus Märk"/>
    <w:basedOn w:val="Liguvaikefont"/>
    <w:link w:val="Jalus"/>
    <w:uiPriority w:val="99"/>
    <w:rsid w:val="009C11D6"/>
    <w:rPr>
      <w:kern w:val="0"/>
      <w14:ligatures w14:val="none"/>
    </w:rPr>
  </w:style>
  <w:style w:type="paragraph" w:styleId="Normaallaad4" w:customStyle="1">
    <w:name w:val="Normaallaad4"/>
    <w:basedOn w:val="Normaallaad"/>
    <w:rsid w:val="009C11D6"/>
    <w:pPr>
      <w:spacing w:before="100" w:beforeAutospacing="1" w:after="100" w:afterAutospacing="1" w:line="240" w:lineRule="auto"/>
    </w:pPr>
    <w:rPr>
      <w:rFonts w:ascii="Times New Roman" w:hAnsi="Times New Roman" w:eastAsia="Times New Roman" w:cs="Times New Roman"/>
      <w:sz w:val="24"/>
      <w:szCs w:val="24"/>
      <w:lang w:eastAsia="et-EE"/>
    </w:rPr>
  </w:style>
  <w:style w:type="paragraph" w:styleId="CM1" w:customStyle="1">
    <w:name w:val="CM1"/>
    <w:basedOn w:val="Default"/>
    <w:next w:val="Default"/>
    <w:uiPriority w:val="99"/>
    <w:rsid w:val="009C11D6"/>
    <w:rPr>
      <w:rFonts w:ascii="EU Albertina" w:hAnsi="EU Albertina" w:cstheme="minorBidi"/>
      <w:color w:val="auto"/>
    </w:rPr>
  </w:style>
  <w:style w:type="paragraph" w:styleId="CM3" w:customStyle="1">
    <w:name w:val="CM3"/>
    <w:basedOn w:val="Default"/>
    <w:next w:val="Default"/>
    <w:uiPriority w:val="99"/>
    <w:rsid w:val="009C11D6"/>
    <w:rPr>
      <w:rFonts w:ascii="EU Albertina" w:hAnsi="EU Albertina" w:cstheme="minorBidi"/>
      <w:color w:val="auto"/>
    </w:rPr>
  </w:style>
  <w:style w:type="character" w:styleId="Lahendamatamainimine">
    <w:name w:val="Unresolved Mention"/>
    <w:basedOn w:val="Liguvaikefont"/>
    <w:uiPriority w:val="99"/>
    <w:semiHidden/>
    <w:unhideWhenUsed/>
    <w:rsid w:val="009C11D6"/>
    <w:rPr>
      <w:color w:val="605E5C"/>
      <w:shd w:val="clear" w:color="auto" w:fill="E1DFDD"/>
    </w:rPr>
  </w:style>
  <w:style w:type="character" w:styleId="normaltextrun" w:customStyle="1">
    <w:name w:val="normaltextrun"/>
    <w:basedOn w:val="Liguvaikefont"/>
    <w:rsid w:val="5D74CC4B"/>
  </w:style>
  <w:style w:type="character" w:styleId="Klastatudhperlink">
    <w:name w:val="FollowedHyperlink"/>
    <w:basedOn w:val="Liguvaikefont"/>
    <w:uiPriority w:val="99"/>
    <w:semiHidden/>
    <w:unhideWhenUsed/>
    <w:rsid w:val="009916CD"/>
    <w:rPr>
      <w:color w:val="954F72" w:themeColor="followedHyperlink"/>
      <w:u w:val="single"/>
    </w:rPr>
  </w:style>
  <w:style w:type="character" w:styleId="cf01" w:customStyle="1">
    <w:name w:val="cf01"/>
    <w:basedOn w:val="Liguvaikefont"/>
    <w:rsid w:val="0004152A"/>
    <w:rPr>
      <w:rFonts w:hint="default" w:ascii="Segoe UI" w:hAnsi="Segoe UI" w:cs="Segoe UI"/>
      <w:sz w:val="18"/>
      <w:szCs w:val="18"/>
    </w:rPr>
  </w:style>
  <w:style w:type="paragraph" w:styleId="li" w:customStyle="1">
    <w:name w:val="li"/>
    <w:basedOn w:val="Normaallaad"/>
    <w:rsid w:val="000E5F0E"/>
    <w:pPr>
      <w:spacing w:before="100" w:beforeAutospacing="1" w:after="100" w:afterAutospacing="1" w:line="240" w:lineRule="auto"/>
    </w:pPr>
    <w:rPr>
      <w:rFonts w:ascii="Times New Roman" w:hAnsi="Times New Roman" w:eastAsia="Times New Roman" w:cs="Times New Roman"/>
      <w:sz w:val="24"/>
      <w:szCs w:val="24"/>
      <w:lang w:eastAsia="et-EE"/>
    </w:rPr>
  </w:style>
  <w:style w:type="character" w:styleId="num" w:customStyle="1">
    <w:name w:val="num"/>
    <w:basedOn w:val="Liguvaikefont"/>
    <w:rsid w:val="000E5F0E"/>
  </w:style>
  <w:style w:type="character" w:styleId="cf21" w:customStyle="1">
    <w:name w:val="cf21"/>
    <w:basedOn w:val="Liguvaikefont"/>
    <w:rsid w:val="00E97781"/>
    <w:rPr>
      <w:rFonts w:hint="default" w:ascii="Segoe UI" w:hAnsi="Segoe UI" w:cs="Segoe UI"/>
      <w:color w:val="333333"/>
      <w:sz w:val="18"/>
      <w:szCs w:val="18"/>
    </w:rPr>
  </w:style>
  <w:style w:type="character" w:styleId="cf31" w:customStyle="1">
    <w:name w:val="cf31"/>
    <w:basedOn w:val="Liguvaikefont"/>
    <w:rsid w:val="00E97781"/>
    <w:rPr>
      <w:rFonts w:hint="default" w:ascii="Segoe UI" w:hAnsi="Segoe UI" w:cs="Segoe UI"/>
      <w:sz w:val="18"/>
      <w:szCs w:val="18"/>
    </w:rPr>
  </w:style>
  <w:style w:type="character" w:styleId="ui-provider" w:customStyle="1">
    <w:name w:val="ui-provider"/>
    <w:basedOn w:val="Liguvaikefont"/>
    <w:rsid w:val="00E97781"/>
  </w:style>
  <w:style w:type="character" w:styleId="cf11" w:customStyle="1">
    <w:name w:val="cf11"/>
    <w:basedOn w:val="Liguvaikefont"/>
    <w:rsid w:val="001C05F4"/>
    <w:rPr>
      <w:rFonts w:hint="default" w:ascii="Segoe UI" w:hAnsi="Segoe UI" w:cs="Segoe UI"/>
      <w:sz w:val="18"/>
      <w:szCs w:val="18"/>
    </w:rPr>
  </w:style>
  <w:style w:type="character" w:styleId="apple-converted-space" w:customStyle="1">
    <w:name w:val="apple-converted-space"/>
    <w:basedOn w:val="Liguvaikefont"/>
    <w:rsid w:val="00B71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00575">
      <w:bodyDiv w:val="1"/>
      <w:marLeft w:val="0"/>
      <w:marRight w:val="0"/>
      <w:marTop w:val="0"/>
      <w:marBottom w:val="0"/>
      <w:divBdr>
        <w:top w:val="none" w:sz="0" w:space="0" w:color="auto"/>
        <w:left w:val="none" w:sz="0" w:space="0" w:color="auto"/>
        <w:bottom w:val="none" w:sz="0" w:space="0" w:color="auto"/>
        <w:right w:val="none" w:sz="0" w:space="0" w:color="auto"/>
      </w:divBdr>
    </w:div>
    <w:div w:id="119232767">
      <w:bodyDiv w:val="1"/>
      <w:marLeft w:val="0"/>
      <w:marRight w:val="0"/>
      <w:marTop w:val="0"/>
      <w:marBottom w:val="0"/>
      <w:divBdr>
        <w:top w:val="none" w:sz="0" w:space="0" w:color="auto"/>
        <w:left w:val="none" w:sz="0" w:space="0" w:color="auto"/>
        <w:bottom w:val="none" w:sz="0" w:space="0" w:color="auto"/>
        <w:right w:val="none" w:sz="0" w:space="0" w:color="auto"/>
      </w:divBdr>
    </w:div>
    <w:div w:id="277611470">
      <w:bodyDiv w:val="1"/>
      <w:marLeft w:val="0"/>
      <w:marRight w:val="0"/>
      <w:marTop w:val="0"/>
      <w:marBottom w:val="0"/>
      <w:divBdr>
        <w:top w:val="none" w:sz="0" w:space="0" w:color="auto"/>
        <w:left w:val="none" w:sz="0" w:space="0" w:color="auto"/>
        <w:bottom w:val="none" w:sz="0" w:space="0" w:color="auto"/>
        <w:right w:val="none" w:sz="0" w:space="0" w:color="auto"/>
      </w:divBdr>
    </w:div>
    <w:div w:id="338384670">
      <w:bodyDiv w:val="1"/>
      <w:marLeft w:val="0"/>
      <w:marRight w:val="0"/>
      <w:marTop w:val="0"/>
      <w:marBottom w:val="0"/>
      <w:divBdr>
        <w:top w:val="none" w:sz="0" w:space="0" w:color="auto"/>
        <w:left w:val="none" w:sz="0" w:space="0" w:color="auto"/>
        <w:bottom w:val="none" w:sz="0" w:space="0" w:color="auto"/>
        <w:right w:val="none" w:sz="0" w:space="0" w:color="auto"/>
      </w:divBdr>
    </w:div>
    <w:div w:id="416899093">
      <w:bodyDiv w:val="1"/>
      <w:marLeft w:val="0"/>
      <w:marRight w:val="0"/>
      <w:marTop w:val="0"/>
      <w:marBottom w:val="0"/>
      <w:divBdr>
        <w:top w:val="none" w:sz="0" w:space="0" w:color="auto"/>
        <w:left w:val="none" w:sz="0" w:space="0" w:color="auto"/>
        <w:bottom w:val="none" w:sz="0" w:space="0" w:color="auto"/>
        <w:right w:val="none" w:sz="0" w:space="0" w:color="auto"/>
      </w:divBdr>
      <w:divsChild>
        <w:div w:id="51852175">
          <w:marLeft w:val="0"/>
          <w:marRight w:val="0"/>
          <w:marTop w:val="0"/>
          <w:marBottom w:val="0"/>
          <w:divBdr>
            <w:top w:val="none" w:sz="0" w:space="0" w:color="auto"/>
            <w:left w:val="none" w:sz="0" w:space="0" w:color="auto"/>
            <w:bottom w:val="none" w:sz="0" w:space="0" w:color="auto"/>
            <w:right w:val="none" w:sz="0" w:space="0" w:color="auto"/>
          </w:divBdr>
        </w:div>
        <w:div w:id="479351972">
          <w:marLeft w:val="0"/>
          <w:marRight w:val="0"/>
          <w:marTop w:val="0"/>
          <w:marBottom w:val="0"/>
          <w:divBdr>
            <w:top w:val="none" w:sz="0" w:space="0" w:color="auto"/>
            <w:left w:val="none" w:sz="0" w:space="0" w:color="auto"/>
            <w:bottom w:val="none" w:sz="0" w:space="0" w:color="auto"/>
            <w:right w:val="none" w:sz="0" w:space="0" w:color="auto"/>
          </w:divBdr>
        </w:div>
        <w:div w:id="1055617944">
          <w:marLeft w:val="0"/>
          <w:marRight w:val="0"/>
          <w:marTop w:val="0"/>
          <w:marBottom w:val="0"/>
          <w:divBdr>
            <w:top w:val="none" w:sz="0" w:space="0" w:color="auto"/>
            <w:left w:val="none" w:sz="0" w:space="0" w:color="auto"/>
            <w:bottom w:val="none" w:sz="0" w:space="0" w:color="auto"/>
            <w:right w:val="none" w:sz="0" w:space="0" w:color="auto"/>
          </w:divBdr>
        </w:div>
        <w:div w:id="794756359">
          <w:marLeft w:val="0"/>
          <w:marRight w:val="0"/>
          <w:marTop w:val="0"/>
          <w:marBottom w:val="0"/>
          <w:divBdr>
            <w:top w:val="none" w:sz="0" w:space="0" w:color="auto"/>
            <w:left w:val="none" w:sz="0" w:space="0" w:color="auto"/>
            <w:bottom w:val="none" w:sz="0" w:space="0" w:color="auto"/>
            <w:right w:val="none" w:sz="0" w:space="0" w:color="auto"/>
          </w:divBdr>
        </w:div>
        <w:div w:id="1970278486">
          <w:marLeft w:val="0"/>
          <w:marRight w:val="0"/>
          <w:marTop w:val="0"/>
          <w:marBottom w:val="0"/>
          <w:divBdr>
            <w:top w:val="none" w:sz="0" w:space="0" w:color="auto"/>
            <w:left w:val="none" w:sz="0" w:space="0" w:color="auto"/>
            <w:bottom w:val="none" w:sz="0" w:space="0" w:color="auto"/>
            <w:right w:val="none" w:sz="0" w:space="0" w:color="auto"/>
          </w:divBdr>
        </w:div>
        <w:div w:id="1236664931">
          <w:marLeft w:val="0"/>
          <w:marRight w:val="0"/>
          <w:marTop w:val="0"/>
          <w:marBottom w:val="0"/>
          <w:divBdr>
            <w:top w:val="none" w:sz="0" w:space="0" w:color="auto"/>
            <w:left w:val="none" w:sz="0" w:space="0" w:color="auto"/>
            <w:bottom w:val="none" w:sz="0" w:space="0" w:color="auto"/>
            <w:right w:val="none" w:sz="0" w:space="0" w:color="auto"/>
          </w:divBdr>
        </w:div>
        <w:div w:id="197739695">
          <w:marLeft w:val="0"/>
          <w:marRight w:val="0"/>
          <w:marTop w:val="0"/>
          <w:marBottom w:val="0"/>
          <w:divBdr>
            <w:top w:val="none" w:sz="0" w:space="0" w:color="auto"/>
            <w:left w:val="none" w:sz="0" w:space="0" w:color="auto"/>
            <w:bottom w:val="none" w:sz="0" w:space="0" w:color="auto"/>
            <w:right w:val="none" w:sz="0" w:space="0" w:color="auto"/>
          </w:divBdr>
        </w:div>
      </w:divsChild>
    </w:div>
    <w:div w:id="424376016">
      <w:bodyDiv w:val="1"/>
      <w:marLeft w:val="0"/>
      <w:marRight w:val="0"/>
      <w:marTop w:val="0"/>
      <w:marBottom w:val="0"/>
      <w:divBdr>
        <w:top w:val="none" w:sz="0" w:space="0" w:color="auto"/>
        <w:left w:val="none" w:sz="0" w:space="0" w:color="auto"/>
        <w:bottom w:val="none" w:sz="0" w:space="0" w:color="auto"/>
        <w:right w:val="none" w:sz="0" w:space="0" w:color="auto"/>
      </w:divBdr>
    </w:div>
    <w:div w:id="435558811">
      <w:bodyDiv w:val="1"/>
      <w:marLeft w:val="0"/>
      <w:marRight w:val="0"/>
      <w:marTop w:val="0"/>
      <w:marBottom w:val="0"/>
      <w:divBdr>
        <w:top w:val="none" w:sz="0" w:space="0" w:color="auto"/>
        <w:left w:val="none" w:sz="0" w:space="0" w:color="auto"/>
        <w:bottom w:val="none" w:sz="0" w:space="0" w:color="auto"/>
        <w:right w:val="none" w:sz="0" w:space="0" w:color="auto"/>
      </w:divBdr>
      <w:divsChild>
        <w:div w:id="599873046">
          <w:marLeft w:val="0"/>
          <w:marRight w:val="0"/>
          <w:marTop w:val="0"/>
          <w:marBottom w:val="0"/>
          <w:divBdr>
            <w:top w:val="none" w:sz="0" w:space="0" w:color="auto"/>
            <w:left w:val="none" w:sz="0" w:space="0" w:color="auto"/>
            <w:bottom w:val="none" w:sz="0" w:space="0" w:color="auto"/>
            <w:right w:val="none" w:sz="0" w:space="0" w:color="auto"/>
          </w:divBdr>
        </w:div>
        <w:div w:id="472867105">
          <w:marLeft w:val="0"/>
          <w:marRight w:val="0"/>
          <w:marTop w:val="0"/>
          <w:marBottom w:val="0"/>
          <w:divBdr>
            <w:top w:val="none" w:sz="0" w:space="0" w:color="auto"/>
            <w:left w:val="none" w:sz="0" w:space="0" w:color="auto"/>
            <w:bottom w:val="none" w:sz="0" w:space="0" w:color="auto"/>
            <w:right w:val="none" w:sz="0" w:space="0" w:color="auto"/>
          </w:divBdr>
        </w:div>
        <w:div w:id="1239054645">
          <w:marLeft w:val="0"/>
          <w:marRight w:val="0"/>
          <w:marTop w:val="0"/>
          <w:marBottom w:val="0"/>
          <w:divBdr>
            <w:top w:val="none" w:sz="0" w:space="0" w:color="auto"/>
            <w:left w:val="none" w:sz="0" w:space="0" w:color="auto"/>
            <w:bottom w:val="none" w:sz="0" w:space="0" w:color="auto"/>
            <w:right w:val="none" w:sz="0" w:space="0" w:color="auto"/>
          </w:divBdr>
        </w:div>
      </w:divsChild>
    </w:div>
    <w:div w:id="520627980">
      <w:bodyDiv w:val="1"/>
      <w:marLeft w:val="0"/>
      <w:marRight w:val="0"/>
      <w:marTop w:val="0"/>
      <w:marBottom w:val="0"/>
      <w:divBdr>
        <w:top w:val="none" w:sz="0" w:space="0" w:color="auto"/>
        <w:left w:val="none" w:sz="0" w:space="0" w:color="auto"/>
        <w:bottom w:val="none" w:sz="0" w:space="0" w:color="auto"/>
        <w:right w:val="none" w:sz="0" w:space="0" w:color="auto"/>
      </w:divBdr>
    </w:div>
    <w:div w:id="620503505">
      <w:bodyDiv w:val="1"/>
      <w:marLeft w:val="0"/>
      <w:marRight w:val="0"/>
      <w:marTop w:val="0"/>
      <w:marBottom w:val="0"/>
      <w:divBdr>
        <w:top w:val="none" w:sz="0" w:space="0" w:color="auto"/>
        <w:left w:val="none" w:sz="0" w:space="0" w:color="auto"/>
        <w:bottom w:val="none" w:sz="0" w:space="0" w:color="auto"/>
        <w:right w:val="none" w:sz="0" w:space="0" w:color="auto"/>
      </w:divBdr>
      <w:divsChild>
        <w:div w:id="683094491">
          <w:marLeft w:val="0"/>
          <w:marRight w:val="0"/>
          <w:marTop w:val="0"/>
          <w:marBottom w:val="0"/>
          <w:divBdr>
            <w:top w:val="none" w:sz="0" w:space="0" w:color="auto"/>
            <w:left w:val="none" w:sz="0" w:space="0" w:color="auto"/>
            <w:bottom w:val="none" w:sz="0" w:space="0" w:color="auto"/>
            <w:right w:val="none" w:sz="0" w:space="0" w:color="auto"/>
          </w:divBdr>
        </w:div>
        <w:div w:id="1027215886">
          <w:marLeft w:val="0"/>
          <w:marRight w:val="0"/>
          <w:marTop w:val="0"/>
          <w:marBottom w:val="0"/>
          <w:divBdr>
            <w:top w:val="none" w:sz="0" w:space="0" w:color="auto"/>
            <w:left w:val="none" w:sz="0" w:space="0" w:color="auto"/>
            <w:bottom w:val="none" w:sz="0" w:space="0" w:color="auto"/>
            <w:right w:val="none" w:sz="0" w:space="0" w:color="auto"/>
          </w:divBdr>
        </w:div>
        <w:div w:id="906959661">
          <w:marLeft w:val="0"/>
          <w:marRight w:val="0"/>
          <w:marTop w:val="0"/>
          <w:marBottom w:val="0"/>
          <w:divBdr>
            <w:top w:val="none" w:sz="0" w:space="0" w:color="auto"/>
            <w:left w:val="none" w:sz="0" w:space="0" w:color="auto"/>
            <w:bottom w:val="none" w:sz="0" w:space="0" w:color="auto"/>
            <w:right w:val="none" w:sz="0" w:space="0" w:color="auto"/>
          </w:divBdr>
        </w:div>
      </w:divsChild>
    </w:div>
    <w:div w:id="746657788">
      <w:bodyDiv w:val="1"/>
      <w:marLeft w:val="0"/>
      <w:marRight w:val="0"/>
      <w:marTop w:val="0"/>
      <w:marBottom w:val="0"/>
      <w:divBdr>
        <w:top w:val="none" w:sz="0" w:space="0" w:color="auto"/>
        <w:left w:val="none" w:sz="0" w:space="0" w:color="auto"/>
        <w:bottom w:val="none" w:sz="0" w:space="0" w:color="auto"/>
        <w:right w:val="none" w:sz="0" w:space="0" w:color="auto"/>
      </w:divBdr>
      <w:divsChild>
        <w:div w:id="221646888">
          <w:marLeft w:val="0"/>
          <w:marRight w:val="0"/>
          <w:marTop w:val="0"/>
          <w:marBottom w:val="0"/>
          <w:divBdr>
            <w:top w:val="none" w:sz="0" w:space="0" w:color="auto"/>
            <w:left w:val="none" w:sz="0" w:space="0" w:color="auto"/>
            <w:bottom w:val="none" w:sz="0" w:space="0" w:color="auto"/>
            <w:right w:val="none" w:sz="0" w:space="0" w:color="auto"/>
          </w:divBdr>
        </w:div>
        <w:div w:id="1808358366">
          <w:marLeft w:val="0"/>
          <w:marRight w:val="0"/>
          <w:marTop w:val="0"/>
          <w:marBottom w:val="0"/>
          <w:divBdr>
            <w:top w:val="none" w:sz="0" w:space="0" w:color="auto"/>
            <w:left w:val="none" w:sz="0" w:space="0" w:color="auto"/>
            <w:bottom w:val="none" w:sz="0" w:space="0" w:color="auto"/>
            <w:right w:val="none" w:sz="0" w:space="0" w:color="auto"/>
          </w:divBdr>
        </w:div>
        <w:div w:id="45184502">
          <w:marLeft w:val="0"/>
          <w:marRight w:val="0"/>
          <w:marTop w:val="0"/>
          <w:marBottom w:val="0"/>
          <w:divBdr>
            <w:top w:val="none" w:sz="0" w:space="0" w:color="auto"/>
            <w:left w:val="none" w:sz="0" w:space="0" w:color="auto"/>
            <w:bottom w:val="none" w:sz="0" w:space="0" w:color="auto"/>
            <w:right w:val="none" w:sz="0" w:space="0" w:color="auto"/>
          </w:divBdr>
        </w:div>
        <w:div w:id="386146266">
          <w:marLeft w:val="0"/>
          <w:marRight w:val="0"/>
          <w:marTop w:val="0"/>
          <w:marBottom w:val="0"/>
          <w:divBdr>
            <w:top w:val="none" w:sz="0" w:space="0" w:color="auto"/>
            <w:left w:val="none" w:sz="0" w:space="0" w:color="auto"/>
            <w:bottom w:val="none" w:sz="0" w:space="0" w:color="auto"/>
            <w:right w:val="none" w:sz="0" w:space="0" w:color="auto"/>
          </w:divBdr>
        </w:div>
        <w:div w:id="59061919">
          <w:marLeft w:val="0"/>
          <w:marRight w:val="0"/>
          <w:marTop w:val="0"/>
          <w:marBottom w:val="0"/>
          <w:divBdr>
            <w:top w:val="none" w:sz="0" w:space="0" w:color="auto"/>
            <w:left w:val="none" w:sz="0" w:space="0" w:color="auto"/>
            <w:bottom w:val="none" w:sz="0" w:space="0" w:color="auto"/>
            <w:right w:val="none" w:sz="0" w:space="0" w:color="auto"/>
          </w:divBdr>
        </w:div>
        <w:div w:id="2070105136">
          <w:marLeft w:val="0"/>
          <w:marRight w:val="0"/>
          <w:marTop w:val="0"/>
          <w:marBottom w:val="0"/>
          <w:divBdr>
            <w:top w:val="none" w:sz="0" w:space="0" w:color="auto"/>
            <w:left w:val="none" w:sz="0" w:space="0" w:color="auto"/>
            <w:bottom w:val="none" w:sz="0" w:space="0" w:color="auto"/>
            <w:right w:val="none" w:sz="0" w:space="0" w:color="auto"/>
          </w:divBdr>
        </w:div>
        <w:div w:id="1537812734">
          <w:marLeft w:val="0"/>
          <w:marRight w:val="0"/>
          <w:marTop w:val="0"/>
          <w:marBottom w:val="0"/>
          <w:divBdr>
            <w:top w:val="none" w:sz="0" w:space="0" w:color="auto"/>
            <w:left w:val="none" w:sz="0" w:space="0" w:color="auto"/>
            <w:bottom w:val="none" w:sz="0" w:space="0" w:color="auto"/>
            <w:right w:val="none" w:sz="0" w:space="0" w:color="auto"/>
          </w:divBdr>
        </w:div>
      </w:divsChild>
    </w:div>
    <w:div w:id="880169530">
      <w:bodyDiv w:val="1"/>
      <w:marLeft w:val="0"/>
      <w:marRight w:val="0"/>
      <w:marTop w:val="0"/>
      <w:marBottom w:val="0"/>
      <w:divBdr>
        <w:top w:val="none" w:sz="0" w:space="0" w:color="auto"/>
        <w:left w:val="none" w:sz="0" w:space="0" w:color="auto"/>
        <w:bottom w:val="none" w:sz="0" w:space="0" w:color="auto"/>
        <w:right w:val="none" w:sz="0" w:space="0" w:color="auto"/>
      </w:divBdr>
    </w:div>
    <w:div w:id="1383560065">
      <w:bodyDiv w:val="1"/>
      <w:marLeft w:val="0"/>
      <w:marRight w:val="0"/>
      <w:marTop w:val="0"/>
      <w:marBottom w:val="0"/>
      <w:divBdr>
        <w:top w:val="none" w:sz="0" w:space="0" w:color="auto"/>
        <w:left w:val="none" w:sz="0" w:space="0" w:color="auto"/>
        <w:bottom w:val="none" w:sz="0" w:space="0" w:color="auto"/>
        <w:right w:val="none" w:sz="0" w:space="0" w:color="auto"/>
      </w:divBdr>
    </w:div>
    <w:div w:id="1384405403">
      <w:bodyDiv w:val="1"/>
      <w:marLeft w:val="0"/>
      <w:marRight w:val="0"/>
      <w:marTop w:val="0"/>
      <w:marBottom w:val="0"/>
      <w:divBdr>
        <w:top w:val="none" w:sz="0" w:space="0" w:color="auto"/>
        <w:left w:val="none" w:sz="0" w:space="0" w:color="auto"/>
        <w:bottom w:val="none" w:sz="0" w:space="0" w:color="auto"/>
        <w:right w:val="none" w:sz="0" w:space="0" w:color="auto"/>
      </w:divBdr>
    </w:div>
    <w:div w:id="1424105218">
      <w:bodyDiv w:val="1"/>
      <w:marLeft w:val="0"/>
      <w:marRight w:val="0"/>
      <w:marTop w:val="0"/>
      <w:marBottom w:val="0"/>
      <w:divBdr>
        <w:top w:val="none" w:sz="0" w:space="0" w:color="auto"/>
        <w:left w:val="none" w:sz="0" w:space="0" w:color="auto"/>
        <w:bottom w:val="none" w:sz="0" w:space="0" w:color="auto"/>
        <w:right w:val="none" w:sz="0" w:space="0" w:color="auto"/>
      </w:divBdr>
    </w:div>
    <w:div w:id="1430930751">
      <w:bodyDiv w:val="1"/>
      <w:marLeft w:val="0"/>
      <w:marRight w:val="0"/>
      <w:marTop w:val="0"/>
      <w:marBottom w:val="0"/>
      <w:divBdr>
        <w:top w:val="none" w:sz="0" w:space="0" w:color="auto"/>
        <w:left w:val="none" w:sz="0" w:space="0" w:color="auto"/>
        <w:bottom w:val="none" w:sz="0" w:space="0" w:color="auto"/>
        <w:right w:val="none" w:sz="0" w:space="0" w:color="auto"/>
      </w:divBdr>
      <w:divsChild>
        <w:div w:id="1482889943">
          <w:marLeft w:val="0"/>
          <w:marRight w:val="0"/>
          <w:marTop w:val="0"/>
          <w:marBottom w:val="0"/>
          <w:divBdr>
            <w:top w:val="none" w:sz="0" w:space="0" w:color="auto"/>
            <w:left w:val="none" w:sz="0" w:space="0" w:color="auto"/>
            <w:bottom w:val="none" w:sz="0" w:space="0" w:color="auto"/>
            <w:right w:val="none" w:sz="0" w:space="0" w:color="auto"/>
          </w:divBdr>
        </w:div>
        <w:div w:id="1165705771">
          <w:marLeft w:val="0"/>
          <w:marRight w:val="0"/>
          <w:marTop w:val="0"/>
          <w:marBottom w:val="0"/>
          <w:divBdr>
            <w:top w:val="none" w:sz="0" w:space="0" w:color="auto"/>
            <w:left w:val="none" w:sz="0" w:space="0" w:color="auto"/>
            <w:bottom w:val="none" w:sz="0" w:space="0" w:color="auto"/>
            <w:right w:val="none" w:sz="0" w:space="0" w:color="auto"/>
          </w:divBdr>
        </w:div>
        <w:div w:id="2070225988">
          <w:marLeft w:val="0"/>
          <w:marRight w:val="0"/>
          <w:marTop w:val="0"/>
          <w:marBottom w:val="0"/>
          <w:divBdr>
            <w:top w:val="none" w:sz="0" w:space="0" w:color="auto"/>
            <w:left w:val="none" w:sz="0" w:space="0" w:color="auto"/>
            <w:bottom w:val="none" w:sz="0" w:space="0" w:color="auto"/>
            <w:right w:val="none" w:sz="0" w:space="0" w:color="auto"/>
          </w:divBdr>
        </w:div>
        <w:div w:id="1566722614">
          <w:marLeft w:val="0"/>
          <w:marRight w:val="0"/>
          <w:marTop w:val="0"/>
          <w:marBottom w:val="0"/>
          <w:divBdr>
            <w:top w:val="none" w:sz="0" w:space="0" w:color="auto"/>
            <w:left w:val="none" w:sz="0" w:space="0" w:color="auto"/>
            <w:bottom w:val="none" w:sz="0" w:space="0" w:color="auto"/>
            <w:right w:val="none" w:sz="0" w:space="0" w:color="auto"/>
          </w:divBdr>
        </w:div>
        <w:div w:id="563838871">
          <w:marLeft w:val="0"/>
          <w:marRight w:val="0"/>
          <w:marTop w:val="0"/>
          <w:marBottom w:val="0"/>
          <w:divBdr>
            <w:top w:val="none" w:sz="0" w:space="0" w:color="auto"/>
            <w:left w:val="none" w:sz="0" w:space="0" w:color="auto"/>
            <w:bottom w:val="none" w:sz="0" w:space="0" w:color="auto"/>
            <w:right w:val="none" w:sz="0" w:space="0" w:color="auto"/>
          </w:divBdr>
        </w:div>
        <w:div w:id="1805467414">
          <w:marLeft w:val="0"/>
          <w:marRight w:val="0"/>
          <w:marTop w:val="0"/>
          <w:marBottom w:val="0"/>
          <w:divBdr>
            <w:top w:val="none" w:sz="0" w:space="0" w:color="auto"/>
            <w:left w:val="none" w:sz="0" w:space="0" w:color="auto"/>
            <w:bottom w:val="none" w:sz="0" w:space="0" w:color="auto"/>
            <w:right w:val="none" w:sz="0" w:space="0" w:color="auto"/>
          </w:divBdr>
        </w:div>
        <w:div w:id="1345784108">
          <w:marLeft w:val="0"/>
          <w:marRight w:val="0"/>
          <w:marTop w:val="0"/>
          <w:marBottom w:val="0"/>
          <w:divBdr>
            <w:top w:val="none" w:sz="0" w:space="0" w:color="auto"/>
            <w:left w:val="none" w:sz="0" w:space="0" w:color="auto"/>
            <w:bottom w:val="none" w:sz="0" w:space="0" w:color="auto"/>
            <w:right w:val="none" w:sz="0" w:space="0" w:color="auto"/>
          </w:divBdr>
        </w:div>
      </w:divsChild>
    </w:div>
    <w:div w:id="1468429568">
      <w:bodyDiv w:val="1"/>
      <w:marLeft w:val="0"/>
      <w:marRight w:val="0"/>
      <w:marTop w:val="0"/>
      <w:marBottom w:val="0"/>
      <w:divBdr>
        <w:top w:val="none" w:sz="0" w:space="0" w:color="auto"/>
        <w:left w:val="none" w:sz="0" w:space="0" w:color="auto"/>
        <w:bottom w:val="none" w:sz="0" w:space="0" w:color="auto"/>
        <w:right w:val="none" w:sz="0" w:space="0" w:color="auto"/>
      </w:divBdr>
    </w:div>
    <w:div w:id="1481310498">
      <w:bodyDiv w:val="1"/>
      <w:marLeft w:val="0"/>
      <w:marRight w:val="0"/>
      <w:marTop w:val="0"/>
      <w:marBottom w:val="0"/>
      <w:divBdr>
        <w:top w:val="none" w:sz="0" w:space="0" w:color="auto"/>
        <w:left w:val="none" w:sz="0" w:space="0" w:color="auto"/>
        <w:bottom w:val="none" w:sz="0" w:space="0" w:color="auto"/>
        <w:right w:val="none" w:sz="0" w:space="0" w:color="auto"/>
      </w:divBdr>
    </w:div>
    <w:div w:id="1757164791">
      <w:bodyDiv w:val="1"/>
      <w:marLeft w:val="0"/>
      <w:marRight w:val="0"/>
      <w:marTop w:val="0"/>
      <w:marBottom w:val="0"/>
      <w:divBdr>
        <w:top w:val="none" w:sz="0" w:space="0" w:color="auto"/>
        <w:left w:val="none" w:sz="0" w:space="0" w:color="auto"/>
        <w:bottom w:val="none" w:sz="0" w:space="0" w:color="auto"/>
        <w:right w:val="none" w:sz="0" w:space="0" w:color="auto"/>
      </w:divBdr>
    </w:div>
    <w:div w:id="1789198999">
      <w:bodyDiv w:val="1"/>
      <w:marLeft w:val="0"/>
      <w:marRight w:val="0"/>
      <w:marTop w:val="0"/>
      <w:marBottom w:val="0"/>
      <w:divBdr>
        <w:top w:val="none" w:sz="0" w:space="0" w:color="auto"/>
        <w:left w:val="none" w:sz="0" w:space="0" w:color="auto"/>
        <w:bottom w:val="none" w:sz="0" w:space="0" w:color="auto"/>
        <w:right w:val="none" w:sz="0" w:space="0" w:color="auto"/>
      </w:divBdr>
    </w:div>
    <w:div w:id="1855073700">
      <w:bodyDiv w:val="1"/>
      <w:marLeft w:val="0"/>
      <w:marRight w:val="0"/>
      <w:marTop w:val="0"/>
      <w:marBottom w:val="0"/>
      <w:divBdr>
        <w:top w:val="none" w:sz="0" w:space="0" w:color="auto"/>
        <w:left w:val="none" w:sz="0" w:space="0" w:color="auto"/>
        <w:bottom w:val="none" w:sz="0" w:space="0" w:color="auto"/>
        <w:right w:val="none" w:sz="0" w:space="0" w:color="auto"/>
      </w:divBdr>
      <w:divsChild>
        <w:div w:id="1484857153">
          <w:marLeft w:val="0"/>
          <w:marRight w:val="0"/>
          <w:marTop w:val="0"/>
          <w:marBottom w:val="0"/>
          <w:divBdr>
            <w:top w:val="none" w:sz="0" w:space="0" w:color="auto"/>
            <w:left w:val="none" w:sz="0" w:space="0" w:color="auto"/>
            <w:bottom w:val="none" w:sz="0" w:space="0" w:color="auto"/>
            <w:right w:val="none" w:sz="0" w:space="0" w:color="auto"/>
          </w:divBdr>
        </w:div>
        <w:div w:id="522018348">
          <w:marLeft w:val="0"/>
          <w:marRight w:val="0"/>
          <w:marTop w:val="0"/>
          <w:marBottom w:val="0"/>
          <w:divBdr>
            <w:top w:val="none" w:sz="0" w:space="0" w:color="auto"/>
            <w:left w:val="none" w:sz="0" w:space="0" w:color="auto"/>
            <w:bottom w:val="none" w:sz="0" w:space="0" w:color="auto"/>
            <w:right w:val="none" w:sz="0" w:space="0" w:color="auto"/>
          </w:divBdr>
        </w:div>
        <w:div w:id="1592161909">
          <w:marLeft w:val="0"/>
          <w:marRight w:val="0"/>
          <w:marTop w:val="0"/>
          <w:marBottom w:val="0"/>
          <w:divBdr>
            <w:top w:val="none" w:sz="0" w:space="0" w:color="auto"/>
            <w:left w:val="none" w:sz="0" w:space="0" w:color="auto"/>
            <w:bottom w:val="none" w:sz="0" w:space="0" w:color="auto"/>
            <w:right w:val="none" w:sz="0" w:space="0" w:color="auto"/>
          </w:divBdr>
        </w:div>
        <w:div w:id="178013653">
          <w:marLeft w:val="0"/>
          <w:marRight w:val="0"/>
          <w:marTop w:val="0"/>
          <w:marBottom w:val="0"/>
          <w:divBdr>
            <w:top w:val="none" w:sz="0" w:space="0" w:color="auto"/>
            <w:left w:val="none" w:sz="0" w:space="0" w:color="auto"/>
            <w:bottom w:val="none" w:sz="0" w:space="0" w:color="auto"/>
            <w:right w:val="none" w:sz="0" w:space="0" w:color="auto"/>
          </w:divBdr>
        </w:div>
        <w:div w:id="281228023">
          <w:marLeft w:val="0"/>
          <w:marRight w:val="0"/>
          <w:marTop w:val="0"/>
          <w:marBottom w:val="0"/>
          <w:divBdr>
            <w:top w:val="none" w:sz="0" w:space="0" w:color="auto"/>
            <w:left w:val="none" w:sz="0" w:space="0" w:color="auto"/>
            <w:bottom w:val="none" w:sz="0" w:space="0" w:color="auto"/>
            <w:right w:val="none" w:sz="0" w:space="0" w:color="auto"/>
          </w:divBdr>
        </w:div>
        <w:div w:id="1113982406">
          <w:marLeft w:val="0"/>
          <w:marRight w:val="0"/>
          <w:marTop w:val="0"/>
          <w:marBottom w:val="0"/>
          <w:divBdr>
            <w:top w:val="none" w:sz="0" w:space="0" w:color="auto"/>
            <w:left w:val="none" w:sz="0" w:space="0" w:color="auto"/>
            <w:bottom w:val="none" w:sz="0" w:space="0" w:color="auto"/>
            <w:right w:val="none" w:sz="0" w:space="0" w:color="auto"/>
          </w:divBdr>
        </w:div>
        <w:div w:id="67386568">
          <w:marLeft w:val="0"/>
          <w:marRight w:val="0"/>
          <w:marTop w:val="0"/>
          <w:marBottom w:val="0"/>
          <w:divBdr>
            <w:top w:val="none" w:sz="0" w:space="0" w:color="auto"/>
            <w:left w:val="none" w:sz="0" w:space="0" w:color="auto"/>
            <w:bottom w:val="none" w:sz="0" w:space="0" w:color="auto"/>
            <w:right w:val="none" w:sz="0" w:space="0" w:color="auto"/>
          </w:divBdr>
        </w:div>
      </w:divsChild>
    </w:div>
    <w:div w:id="2009283968">
      <w:bodyDiv w:val="1"/>
      <w:marLeft w:val="0"/>
      <w:marRight w:val="0"/>
      <w:marTop w:val="0"/>
      <w:marBottom w:val="0"/>
      <w:divBdr>
        <w:top w:val="none" w:sz="0" w:space="0" w:color="auto"/>
        <w:left w:val="none" w:sz="0" w:space="0" w:color="auto"/>
        <w:bottom w:val="none" w:sz="0" w:space="0" w:color="auto"/>
        <w:right w:val="none" w:sz="0" w:space="0" w:color="auto"/>
      </w:divBdr>
    </w:div>
    <w:div w:id="2118015003">
      <w:bodyDiv w:val="1"/>
      <w:marLeft w:val="0"/>
      <w:marRight w:val="0"/>
      <w:marTop w:val="0"/>
      <w:marBottom w:val="0"/>
      <w:divBdr>
        <w:top w:val="none" w:sz="0" w:space="0" w:color="auto"/>
        <w:left w:val="none" w:sz="0" w:space="0" w:color="auto"/>
        <w:bottom w:val="none" w:sz="0" w:space="0" w:color="auto"/>
        <w:right w:val="none" w:sz="0" w:space="0" w:color="auto"/>
      </w:divBdr>
    </w:div>
    <w:div w:id="212213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hyperlink" Target="https://www.riigiteataja.ee/akt/101062022003"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helen.holtsman@kliimaministeerium.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Hindrek.allvee@kliimaministeerium.ee" TargetMode="External"/><Relationship Id="rId20" Type="http://schemas.openxmlformats.org/officeDocument/2006/relationships/hyperlink" Target="https://www.riigiteataja.ee/akt/105072023278"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margus.tahepold@kliimaministeerium.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tarktee.mnt.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transpordiamet.ee/sites/default/files/documents/2025-05/Raskemate_ja_pikemate_veoste_m%C3%B5ju_arvutamine_riigiteede_taristule_%28T-Konsult_2024%29.pdf" TargetMode="External"/><Relationship Id="rId3" Type="http://schemas.openxmlformats.org/officeDocument/2006/relationships/hyperlink" Target="https://valitsus.ee/valitsuse-eesmargid-ja-tegevused/valitsemise-alused/koalitsioonilepe-2025-2027" TargetMode="External"/><Relationship Id="rId7" Type="http://schemas.openxmlformats.org/officeDocument/2006/relationships/hyperlink" Target="https://transpordiamet.ee/sites/default/files/documents/2025-06/EMS_liiklusohutus_aruanne%20-11.06.2025.pdf" TargetMode="External"/><Relationship Id="rId2" Type="http://schemas.openxmlformats.org/officeDocument/2006/relationships/hyperlink" Target="https://www.riigiteataja.ee/akt/109012025008" TargetMode="External"/><Relationship Id="rId1" Type="http://schemas.openxmlformats.org/officeDocument/2006/relationships/hyperlink" Target="https://www.riigiteataja.ee/akt/105072023278" TargetMode="External"/><Relationship Id="rId6" Type="http://schemas.openxmlformats.org/officeDocument/2006/relationships/hyperlink" Target="https://transpordiamet.ee/sites/default/files/documents/2025-06/EMS_liiklusohutus_aruanne%20-11.06.2025.pdf" TargetMode="External"/><Relationship Id="rId5" Type="http://schemas.openxmlformats.org/officeDocument/2006/relationships/hyperlink" Target="https://transpordiamet.ee/sites/default/files/documents/2025-05/Raskemate_ja_pikemate_veoste_m%C3%B5ju_arvutamine_riigiteede_taristule_%28T-Konsult_2024%29.pdf" TargetMode="External"/><Relationship Id="rId10" Type="http://schemas.openxmlformats.org/officeDocument/2006/relationships/hyperlink" Target="https://rohetiiger.ee/valjaanne/rohetiigri-transpordi-teekaart-2040/" TargetMode="External"/><Relationship Id="rId4" Type="http://schemas.openxmlformats.org/officeDocument/2006/relationships/hyperlink" Target="https://www.mkm.ee/sites/default/files/documents/2022-04/Transpordi%20ja%20liikuvuse%20arengukava%202021-2035.pdf" TargetMode="External"/><Relationship Id="rId9" Type="http://schemas.openxmlformats.org/officeDocument/2006/relationships/hyperlink" Target="https://kliimaministeerium.ee/rohereform-kliima/kliimapoliitika/kasvuhoonegaaside-heitkogused"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49818611a30368bb42965e06a725bc0c">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d109d2dad8195450cc9717b13fd224e3"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38E221-5750-4E8D-ADC7-5D1060426927}"/>
</file>

<file path=customXml/itemProps2.xml><?xml version="1.0" encoding="utf-8"?>
<ds:datastoreItem xmlns:ds="http://schemas.openxmlformats.org/officeDocument/2006/customXml" ds:itemID="{87666506-3109-4D1E-8F92-CBBFF282B02C}">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0E39F67A-9F4A-4106-8AFE-B207EB77E882}">
  <ds:schemaRefs>
    <ds:schemaRef ds:uri="http://schemas.openxmlformats.org/officeDocument/2006/bibliography"/>
  </ds:schemaRefs>
</ds:datastoreItem>
</file>

<file path=customXml/itemProps4.xml><?xml version="1.0" encoding="utf-8"?>
<ds:datastoreItem xmlns:ds="http://schemas.openxmlformats.org/officeDocument/2006/customXml" ds:itemID="{6DECA66B-1731-4DF7-B9CC-A7FE4DDB58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EMS_SK</dc:title>
  <dc:subject/>
  <dc:creator>Piret Otsason</dc:creator>
  <dc:description/>
  <lastModifiedBy>Markus Ühtigi - JUSTDIGI</lastModifiedBy>
  <revision>80</revision>
  <dcterms:created xsi:type="dcterms:W3CDTF">2025-08-28T14:04:00.0000000Z</dcterms:created>
  <dcterms:modified xsi:type="dcterms:W3CDTF">2025-10-29T14:03:00.3277798Z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2025-10-06T07:09:51Z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7801d8ac-7933-4679-96ee-b4e625074c11</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y fmtid="{D5CDD505-2E9C-101B-9397-08002B2CF9AE}" pid="12" name="docLang">
    <vt:lpwstr>et</vt:lpwstr>
  </property>
</Properties>
</file>